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hint="default" w:ascii="Times New Roman" w:hAnsi="Times New Roman" w:eastAsia="黑体" w:cs="Times New Roman"/>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hint="default" w:ascii="Times New Roman" w:hAnsi="Times New Roman" w:eastAsia="黑体" w:cs="Times New Roman"/>
          <w:b/>
          <w:color w:val="auto"/>
          <w:sz w:val="30"/>
          <w:szCs w:val="30"/>
          <w:lang w:val="en-US" w:eastAsia="zh-CN"/>
        </w:rPr>
      </w:pP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巴楚县水利管理站</w:t>
      </w: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巴楚县多来提巴格乡色尔古努什（19村）渠道防渗建设项目</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黑体" w:cs="Times New Roman"/>
          <w:color w:val="auto"/>
          <w:sz w:val="44"/>
          <w:szCs w:val="44"/>
        </w:rPr>
      </w:pPr>
      <w:r>
        <w:rPr>
          <w:rFonts w:hint="default" w:ascii="Times New Roman" w:hAnsi="Times New Roman" w:eastAsia="黑体" w:cs="Times New Roman"/>
          <w:color w:val="auto"/>
          <w:spacing w:val="23"/>
          <w:kern w:val="0"/>
          <w:sz w:val="44"/>
          <w:szCs w:val="44"/>
          <w:fitText w:val="2872" w:id="1924366299"/>
        </w:rPr>
        <w:t>绩效评价报</w:t>
      </w:r>
      <w:r>
        <w:rPr>
          <w:rFonts w:hint="default" w:ascii="Times New Roman" w:hAnsi="Times New Roman" w:eastAsia="黑体" w:cs="Times New Roman"/>
          <w:color w:val="auto"/>
          <w:spacing w:val="1"/>
          <w:kern w:val="0"/>
          <w:sz w:val="44"/>
          <w:szCs w:val="44"/>
          <w:fitText w:val="2872" w:id="1924366299"/>
        </w:rPr>
        <w:t>告</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eastAsia="黑体" w:cs="Times New Roman"/>
          <w:color w:val="auto"/>
        </w:rPr>
        <w:t>驰天会咨字</w:t>
      </w:r>
      <w:r>
        <w:rPr>
          <w:rFonts w:hint="default" w:ascii="Times New Roman" w:hAnsi="Times New Roman" w:eastAsia="宋体" w:cs="Times New Roman"/>
          <w:color w:val="auto"/>
        </w:rPr>
        <w:t>﹝</w:t>
      </w:r>
      <w:r>
        <w:rPr>
          <w:rFonts w:hint="default" w:ascii="Times New Roman" w:hAnsi="Times New Roman" w:eastAsia="黑体" w:cs="Times New Roman"/>
          <w:color w:val="auto"/>
        </w:rPr>
        <w:t>20</w:t>
      </w:r>
      <w:r>
        <w:rPr>
          <w:rFonts w:hint="default" w:ascii="Times New Roman" w:hAnsi="Times New Roman" w:eastAsia="黑体" w:cs="Times New Roman"/>
          <w:color w:val="auto"/>
          <w:lang w:val="en-US" w:eastAsia="zh-CN"/>
        </w:rPr>
        <w:t>25</w:t>
      </w:r>
      <w:r>
        <w:rPr>
          <w:rFonts w:hint="default" w:ascii="Times New Roman" w:hAnsi="Times New Roman" w:eastAsia="宋体" w:cs="Times New Roman"/>
          <w:color w:val="auto"/>
          <w:lang w:val="en-US" w:eastAsia="zh-CN"/>
        </w:rPr>
        <w:t>﹞</w:t>
      </w:r>
      <w:r>
        <w:rPr>
          <w:rFonts w:hint="default" w:ascii="Times New Roman" w:hAnsi="Times New Roman" w:eastAsia="黑体" w:cs="Times New Roman"/>
          <w:color w:val="auto"/>
        </w:rPr>
        <w:t>1-</w:t>
      </w:r>
      <w:r>
        <w:rPr>
          <w:rFonts w:hint="default" w:ascii="Times New Roman" w:hAnsi="Times New Roman" w:eastAsia="黑体" w:cs="Times New Roman"/>
          <w:color w:val="auto"/>
          <w:lang w:val="en-US" w:eastAsia="zh-CN"/>
        </w:rPr>
        <w:t>134</w:t>
      </w:r>
      <w:r>
        <w:rPr>
          <w:rFonts w:hint="default" w:ascii="Times New Roman" w:hAnsi="Times New Roman" w:eastAsia="黑体" w:cs="Times New Roman"/>
          <w:color w:val="auto"/>
        </w:rPr>
        <w:t>号</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both"/>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rPr>
          <w:rFonts w:hint="default" w:ascii="Times New Roman" w:hAnsi="Times New Roman" w:cs="Times New Roman"/>
          <w:b/>
          <w:color w:val="auto"/>
          <w:sz w:val="32"/>
          <w:szCs w:val="22"/>
        </w:rPr>
      </w:pPr>
    </w:p>
    <w:p>
      <w:pPr>
        <w:pStyle w:val="8"/>
        <w:pageBreakBefore w:val="0"/>
        <w:kinsoku/>
        <w:wordWrap/>
        <w:overflowPunct/>
        <w:topLinePunct w:val="0"/>
        <w:autoSpaceDE/>
        <w:autoSpaceDN/>
        <w:bidi w:val="0"/>
        <w:snapToGrid w:val="0"/>
        <w:spacing w:before="0" w:after="0" w:line="360" w:lineRule="auto"/>
        <w:ind w:firstLine="643"/>
        <w:rPr>
          <w:rFonts w:hint="default" w:ascii="Times New Roman" w:hAnsi="Times New Roman" w:cs="Times New Roman"/>
          <w:b/>
          <w:color w:val="auto"/>
          <w:sz w:val="32"/>
          <w:szCs w:val="22"/>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r>
        <w:rPr>
          <w:rFonts w:hint="default" w:ascii="Times New Roman" w:hAnsi="Times New Roman" w:cs="Times New Roman"/>
          <w:b/>
          <w:color w:val="auto"/>
          <w:sz w:val="32"/>
          <w:szCs w:val="22"/>
        </w:rPr>
        <w:t>新疆驰远天合有限责任会计师事务所</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sz w:val="28"/>
          <w:szCs w:val="28"/>
        </w:rPr>
      </w:pPr>
      <w:r>
        <w:rPr>
          <w:rFonts w:hint="default" w:ascii="Times New Roman" w:hAnsi="Times New Roman" w:eastAsia="等线" w:cs="Times New Roman"/>
          <w:b/>
          <w:color w:val="auto"/>
          <w:sz w:val="28"/>
          <w:szCs w:val="28"/>
        </w:rPr>
        <w:t>XIN JIANG CHI YUAN TIAN HE</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rPr>
      </w:pPr>
      <w:r>
        <w:rPr>
          <w:rFonts w:hint="default" w:ascii="Times New Roman" w:hAnsi="Times New Roman" w:eastAsia="等线" w:cs="Times New Roman"/>
          <w:b/>
          <w:color w:val="auto"/>
        </w:rPr>
        <w:t>Certified Public Accountants Co.,Ltd.</w:t>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项目名称：</w:t>
      </w:r>
      <w:r>
        <w:rPr>
          <w:rFonts w:hint="default" w:ascii="Times New Roman" w:hAnsi="Times New Roman" w:eastAsia="黑体" w:cs="Times New Roman"/>
          <w:bCs/>
          <w:color w:val="auto"/>
          <w:sz w:val="24"/>
          <w:szCs w:val="24"/>
          <w:lang w:val="en-US" w:eastAsia="zh-CN"/>
        </w:rPr>
        <w:t>巴楚县多来提巴格乡色尔古努什（19村）渠道防渗建设项目</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委托单位：</w:t>
      </w:r>
      <w:r>
        <w:rPr>
          <w:rFonts w:hint="default" w:ascii="Times New Roman" w:hAnsi="Times New Roman" w:eastAsia="黑体" w:cs="Times New Roman"/>
          <w:bCs/>
          <w:color w:val="auto"/>
          <w:sz w:val="24"/>
          <w:szCs w:val="24"/>
          <w:lang w:val="en-US" w:eastAsia="zh-CN"/>
        </w:rPr>
        <w:t>巴楚县财政局</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评价机构：新疆驰远天合有限责任会计师事务所</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机构负责人：孙卫红</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联系方式：0991-2835917、0991-2831583</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通讯地址：新疆乌鲁木齐市天山区新华南路9号汇源大厦13楼</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邮政编码：830004</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项目评价小组成员：</w:t>
      </w:r>
    </w:p>
    <w:p>
      <w:pPr>
        <w:keepNext w:val="0"/>
        <w:keepLines w:val="0"/>
        <w:pageBreakBefore w:val="0"/>
        <w:widowControl/>
        <w:kinsoku/>
        <w:wordWrap/>
        <w:overflowPunct/>
        <w:topLinePunct w:val="0"/>
        <w:autoSpaceDE/>
        <w:autoSpaceDN/>
        <w:bidi w:val="0"/>
        <w:adjustRightInd w:val="0"/>
        <w:snapToGrid w:val="0"/>
        <w:spacing w:after="0" w:line="440" w:lineRule="exact"/>
        <w:textAlignment w:val="auto"/>
        <w:rPr>
          <w:rFonts w:hint="default" w:ascii="Times New Roman" w:hAnsi="Times New Roman" w:eastAsia="黑体" w:cs="Times New Roman"/>
          <w:b w:val="0"/>
          <w:bCs/>
          <w:color w:val="auto"/>
          <w:sz w:val="24"/>
          <w:szCs w:val="24"/>
          <w:highlight w:val="none"/>
          <w:lang w:val="en-US" w:eastAsia="zh-CN"/>
        </w:rPr>
      </w:pPr>
      <w:r>
        <w:rPr>
          <w:rFonts w:hint="default" w:ascii="Times New Roman" w:hAnsi="Times New Roman" w:eastAsia="黑体" w:cs="Times New Roman"/>
          <w:b w:val="0"/>
          <w:bCs/>
          <w:color w:val="auto"/>
          <w:sz w:val="24"/>
          <w:szCs w:val="24"/>
          <w:highlight w:val="none"/>
          <w:lang w:val="en-US" w:eastAsia="zh-CN"/>
        </w:rPr>
        <w:t>项目主评人：</w:t>
      </w:r>
      <w:r>
        <w:rPr>
          <w:rFonts w:hint="default" w:ascii="Times New Roman" w:hAnsi="Times New Roman" w:eastAsia="黑体" w:cs="Times New Roman"/>
          <w:bCs/>
          <w:color w:val="auto"/>
          <w:sz w:val="24"/>
          <w:szCs w:val="24"/>
        </w:rPr>
        <w:t>冯延萍  注册会计师、注册评估师</w:t>
      </w:r>
    </w:p>
    <w:p>
      <w:pPr>
        <w:keepNext w:val="0"/>
        <w:keepLines w:val="0"/>
        <w:pageBreakBefore w:val="0"/>
        <w:widowControl/>
        <w:kinsoku/>
        <w:wordWrap/>
        <w:overflowPunct/>
        <w:topLinePunct w:val="0"/>
        <w:autoSpaceDE/>
        <w:autoSpaceDN/>
        <w:bidi w:val="0"/>
        <w:adjustRightInd w:val="0"/>
        <w:snapToGrid w:val="0"/>
        <w:spacing w:after="0" w:line="440" w:lineRule="exact"/>
        <w:ind w:left="0" w:leftChars="0" w:firstLine="480" w:firstLineChars="200"/>
        <w:textAlignment w:val="auto"/>
        <w:rPr>
          <w:rFonts w:hint="default" w:ascii="Times New Roman" w:hAnsi="Times New Roman" w:eastAsia="黑体" w:cs="Times New Roman"/>
          <w:b w:val="0"/>
          <w:bCs/>
          <w:color w:val="auto"/>
          <w:sz w:val="24"/>
          <w:szCs w:val="24"/>
          <w:highlight w:val="none"/>
          <w:lang w:val="en-US" w:eastAsia="zh-CN"/>
        </w:rPr>
      </w:pPr>
      <w:r>
        <w:rPr>
          <w:rFonts w:hint="default" w:ascii="Times New Roman" w:hAnsi="Times New Roman" w:eastAsia="黑体" w:cs="Times New Roman"/>
          <w:b w:val="0"/>
          <w:bCs/>
          <w:color w:val="auto"/>
          <w:sz w:val="24"/>
          <w:szCs w:val="24"/>
          <w:highlight w:val="none"/>
          <w:lang w:val="en-US" w:eastAsia="zh-CN"/>
        </w:rPr>
        <w:t>质量复核人：王丽</w:t>
      </w:r>
    </w:p>
    <w:p>
      <w:pPr>
        <w:keepNext w:val="0"/>
        <w:keepLines w:val="0"/>
        <w:pageBreakBefore w:val="0"/>
        <w:widowControl/>
        <w:kinsoku/>
        <w:wordWrap/>
        <w:overflowPunct/>
        <w:topLinePunct w:val="0"/>
        <w:autoSpaceDE/>
        <w:autoSpaceDN/>
        <w:bidi w:val="0"/>
        <w:adjustRightInd w:val="0"/>
        <w:snapToGrid w:val="0"/>
        <w:spacing w:after="0" w:line="440" w:lineRule="exact"/>
        <w:ind w:left="0" w:leftChars="0" w:firstLine="480" w:firstLineChars="200"/>
        <w:textAlignment w:val="auto"/>
        <w:rPr>
          <w:rFonts w:hint="default" w:ascii="Times New Roman" w:hAnsi="Times New Roman" w:eastAsia="黑体" w:cs="Times New Roman"/>
          <w:b w:val="0"/>
          <w:bCs/>
          <w:color w:val="auto"/>
          <w:sz w:val="24"/>
          <w:szCs w:val="24"/>
          <w:highlight w:val="none"/>
          <w:lang w:val="en-US" w:eastAsia="zh-CN"/>
        </w:rPr>
      </w:pPr>
      <w:r>
        <w:rPr>
          <w:rFonts w:hint="default" w:ascii="Times New Roman" w:hAnsi="Times New Roman" w:eastAsia="黑体" w:cs="Times New Roman"/>
          <w:b w:val="0"/>
          <w:bCs/>
          <w:color w:val="auto"/>
          <w:sz w:val="24"/>
          <w:szCs w:val="24"/>
          <w:highlight w:val="none"/>
          <w:lang w:val="en-US" w:eastAsia="zh-CN"/>
        </w:rPr>
        <w:t>项目负责人：赵夏清</w:t>
      </w:r>
    </w:p>
    <w:p>
      <w:pPr>
        <w:keepNext w:val="0"/>
        <w:keepLines w:val="0"/>
        <w:pageBreakBefore w:val="0"/>
        <w:widowControl/>
        <w:kinsoku/>
        <w:wordWrap/>
        <w:overflowPunct/>
        <w:topLinePunct w:val="0"/>
        <w:autoSpaceDE/>
        <w:autoSpaceDN/>
        <w:bidi w:val="0"/>
        <w:adjustRightInd w:val="0"/>
        <w:snapToGrid w:val="0"/>
        <w:spacing w:after="0" w:line="440" w:lineRule="exact"/>
        <w:textAlignment w:val="auto"/>
        <w:rPr>
          <w:rFonts w:hint="default" w:ascii="Times New Roman" w:hAnsi="Times New Roman" w:eastAsia="黑体" w:cs="Times New Roman"/>
          <w:b w:val="0"/>
          <w:bCs/>
          <w:color w:val="auto"/>
          <w:sz w:val="24"/>
          <w:szCs w:val="24"/>
          <w:highlight w:val="none"/>
          <w:lang w:val="en-US" w:eastAsia="zh-CN"/>
        </w:rPr>
      </w:pPr>
      <w:r>
        <w:rPr>
          <w:rFonts w:hint="default" w:ascii="Times New Roman" w:hAnsi="Times New Roman" w:eastAsia="黑体" w:cs="Times New Roman"/>
          <w:b w:val="0"/>
          <w:bCs/>
          <w:color w:val="auto"/>
          <w:sz w:val="24"/>
          <w:szCs w:val="24"/>
          <w:highlight w:val="none"/>
          <w:lang w:val="en-US" w:eastAsia="zh-CN"/>
        </w:rPr>
        <w:t>项目组成员：唐佳</w:t>
      </w:r>
    </w:p>
    <w:p>
      <w:pPr>
        <w:keepNext/>
        <w:keepLines/>
        <w:pageBreakBefore w:val="0"/>
        <w:widowControl w:val="0"/>
        <w:kinsoku/>
        <w:wordWrap/>
        <w:overflowPunct/>
        <w:topLinePunct w:val="0"/>
        <w:autoSpaceDE/>
        <w:autoSpaceDN/>
        <w:bidi w:val="0"/>
        <w:adjustRightInd/>
        <w:snapToGrid w:val="0"/>
        <w:spacing w:line="440" w:lineRule="exact"/>
        <w:ind w:firstLine="0" w:firstLineChars="0"/>
        <w:jc w:val="both"/>
        <w:textAlignment w:val="auto"/>
        <w:outlineLvl w:val="9"/>
        <w:rPr>
          <w:rFonts w:hint="default" w:ascii="Times New Roman" w:hAnsi="Times New Roman" w:eastAsia="黑体" w:cs="Times New Roman"/>
          <w:b w:val="0"/>
          <w:bCs/>
          <w:color w:val="auto"/>
          <w:sz w:val="24"/>
          <w:szCs w:val="24"/>
          <w:highlight w:val="none"/>
          <w:lang w:val="en-US" w:eastAsia="zh-CN"/>
        </w:rPr>
        <w:sectPr>
          <w:headerReference r:id="rId3" w:type="default"/>
          <w:footerReference r:id="rId4"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bookmarkStart w:id="0" w:name="_Toc26712"/>
      <w:bookmarkStart w:id="1" w:name="_Toc16666"/>
      <w:bookmarkStart w:id="2" w:name="_Toc17859"/>
      <w:bookmarkStart w:id="3" w:name="_Toc9680"/>
      <w:bookmarkStart w:id="4" w:name="_Toc13486"/>
      <w:bookmarkStart w:id="5" w:name="_Toc27606"/>
      <w:bookmarkStart w:id="6" w:name="_Toc10292"/>
      <w:r>
        <w:rPr>
          <w:rFonts w:hint="default" w:ascii="Times New Roman" w:hAnsi="Times New Roman" w:cs="Times New Roman"/>
          <w:color w:val="auto"/>
          <w:szCs w:val="32"/>
        </w:rPr>
        <w:t>报告摘要</w:t>
      </w:r>
      <w:bookmarkEnd w:id="0"/>
      <w:bookmarkEnd w:id="1"/>
      <w:bookmarkEnd w:id="2"/>
      <w:bookmarkEnd w:id="3"/>
      <w:bookmarkEnd w:id="4"/>
      <w:bookmarkEnd w:id="5"/>
      <w:bookmarkEnd w:id="6"/>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rPr>
        <w:t>委托，新疆驰远天合有限责任会计师事务所以第三方社会评价机构的身份，对</w:t>
      </w:r>
      <w:r>
        <w:rPr>
          <w:rFonts w:hint="default" w:ascii="Times New Roman" w:hAnsi="Times New Roman" w:cs="Times New Roman"/>
          <w:color w:val="auto"/>
          <w:lang w:val="en-US" w:eastAsia="zh-CN"/>
        </w:rPr>
        <w:t>2024</w:t>
      </w:r>
      <w:r>
        <w:rPr>
          <w:rFonts w:hint="default" w:ascii="Times New Roman" w:hAnsi="Times New Roman" w:cs="Times New Roman"/>
          <w:color w:val="auto"/>
        </w:rPr>
        <w:t>年度</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实施的</w:t>
      </w:r>
      <w:r>
        <w:rPr>
          <w:rFonts w:hint="default" w:ascii="Times New Roman" w:hAnsi="Times New Roman" w:cs="Times New Roman"/>
          <w:color w:val="auto"/>
          <w:lang w:val="en-US" w:eastAsia="zh-CN"/>
        </w:rPr>
        <w:t>巴楚县多来提巴格乡色尔古努什（19村）渠道防渗建设项目</w:t>
      </w:r>
      <w:r>
        <w:rPr>
          <w:rFonts w:hint="default" w:ascii="Times New Roman" w:hAnsi="Times New Roman" w:cs="Times New Roman"/>
          <w:color w:val="auto"/>
        </w:rPr>
        <w:t>开展了绩效评价工作并形成绩效评价报告，评价情况如下</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一、基本情况</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（一）项目背景</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喀什地区贯彻落实&lt;新疆维吾尔自治区“十四五”水安全保障规划&gt;工作方案》也指出，要深入贯彻落实习近平总书记“节水优先、空间均衡、系统治理、两手发力”的治水思路，以保障水安全为主线，统筹做好节水、蓄水工程布局，加快构建节水型社会，全面提升水资源保护利用，优化配置生活、生产、生态用水，加快推进用水方式由粗放向节约集约转变，以农业节水为主攻方向，强化节水模式，大力发展节水灌溉农业，加快灌区续建配套和现代化改造，解决水资源蒸发、渗漏损失过大、农业灌溉耗水多等问题，改善灌区生态环境，改善耕地质量，增加耕地产出，形成灌区良性发展。</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地巴楚县气候干旱少雨，灌区农业生产完全依赖于灌溉，在项目实施前，灌区内仍有部分斗渠为土渠，渗漏损失较大、渠系建筑物配套不完善、灌区内部灌溉水利用率较低等问题突出。为切实改善当地水渠渗透严重的问题，保障农业节水灌溉，在巴楚县水利局的指导监督下，巴楚县水利管理站负责实施多来提巴格乡色尔古努什（19村）渠道防渗建设项目，以提高水资源利用率，减少农业用水量，提高农业灌溉保证率，改善灌区内农民生产、生活条件，促进当地农业高质量发展。</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（二）项目概况</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项目名称：巴楚县多来提巴格乡色尔古努什（19村）渠道防渗建设项目（以下简称“该项目”、“项目”）。</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项目主管单位：巴楚县水利局。</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项目建设单位：巴楚县水利管理站。</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项目建设地点：巴楚县多来提巴格乡色尔古努什（19村）。</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项目建设内容：改建防渗斗渠2.89公里，设计流量0.2m³/s，配套渠系建筑物22座及其他附属设施。</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投资情况：根据《关于巴楚县多来提巴格乡色尔古努什(19村)渠道防渗建设项目可行性研究报告(代项目建议书)的批复》（巴发改项目〔2024〕87号）、《巴楚县多来提巴格乡色尔古努什（19村）渠道防渗建设项目可行性研究报告（初步设计）》，色尔古努什（19村）渠道防渗建设项目投资概算为355.91万元，其中：项目工程费用271.44万元，项目其他费用69.51万元，基本预备费14.96万元。</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项目建设期限：2024年4月至2024年6月。</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（三）资金使用情况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该项目预算安排资金总额为</w:t>
      </w:r>
      <w:r>
        <w:rPr>
          <w:rFonts w:hint="default" w:ascii="Times New Roman" w:hAnsi="Times New Roman" w:cs="Times New Roman"/>
          <w:color w:val="auto"/>
          <w:lang w:val="en-US" w:eastAsia="zh-CN"/>
        </w:rPr>
        <w:t>355.91</w:t>
      </w:r>
      <w:r>
        <w:rPr>
          <w:rFonts w:hint="default" w:ascii="Times New Roman" w:hAnsi="Times New Roman" w:cs="Times New Roman"/>
          <w:color w:val="auto"/>
        </w:rPr>
        <w:t>万元</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其中大中型水库移民后期扶持资金300万元，县级配套资金55.91万元。</w:t>
      </w:r>
      <w:r>
        <w:rPr>
          <w:rFonts w:hint="default" w:ascii="Times New Roman" w:hAnsi="Times New Roman" w:cs="Times New Roman"/>
          <w:color w:val="auto"/>
        </w:rPr>
        <w:t>根据202</w:t>
      </w:r>
      <w:r>
        <w:rPr>
          <w:rFonts w:hint="default" w:ascii="Times New Roman" w:hAnsi="Times New Roman" w:cs="Times New Roman"/>
          <w:color w:val="auto"/>
          <w:lang w:val="en-US" w:eastAsia="zh-CN"/>
        </w:rPr>
        <w:t>3</w:t>
      </w:r>
      <w:r>
        <w:rPr>
          <w:rFonts w:hint="default" w:ascii="Times New Roman" w:hAnsi="Times New Roman" w:cs="Times New Roman"/>
          <w:color w:val="auto"/>
        </w:rPr>
        <w:t>年12月</w:t>
      </w:r>
      <w:r>
        <w:rPr>
          <w:rFonts w:hint="default" w:ascii="Times New Roman" w:hAnsi="Times New Roman" w:cs="Times New Roman"/>
          <w:color w:val="auto"/>
          <w:lang w:val="en-US" w:eastAsia="zh-CN"/>
        </w:rPr>
        <w:t>7</w:t>
      </w:r>
      <w:r>
        <w:rPr>
          <w:rFonts w:hint="default" w:ascii="Times New Roman" w:hAnsi="Times New Roman" w:cs="Times New Roman"/>
          <w:color w:val="auto"/>
        </w:rPr>
        <w:t>日</w:t>
      </w:r>
      <w:r>
        <w:rPr>
          <w:rFonts w:hint="default" w:ascii="Times New Roman" w:hAnsi="Times New Roman" w:cs="Times New Roman"/>
          <w:color w:val="auto"/>
          <w:lang w:val="en-US" w:eastAsia="zh-CN"/>
        </w:rPr>
        <w:t>巴楚县</w:t>
      </w:r>
      <w:r>
        <w:rPr>
          <w:rFonts w:hint="default" w:ascii="Times New Roman" w:hAnsi="Times New Roman" w:cs="Times New Roman"/>
          <w:color w:val="auto"/>
        </w:rPr>
        <w:t>财政局下达的《关于提前下达2024年中央大中型水库移民后期扶持资金预算的通知》（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41</w:t>
      </w:r>
      <w:r>
        <w:rPr>
          <w:rFonts w:hint="default" w:ascii="Times New Roman" w:hAnsi="Times New Roman" w:cs="Times New Roman"/>
          <w:color w:val="auto"/>
        </w:rPr>
        <w:t>号）</w:t>
      </w:r>
      <w:r>
        <w:rPr>
          <w:rFonts w:hint="default" w:ascii="Times New Roman" w:hAnsi="Times New Roman" w:cs="Times New Roman"/>
          <w:color w:val="auto"/>
          <w:lang w:val="en-US" w:eastAsia="zh-CN"/>
        </w:rPr>
        <w:t>和</w:t>
      </w:r>
      <w:r>
        <w:rPr>
          <w:rFonts w:hint="default" w:ascii="Times New Roman" w:hAnsi="Times New Roman" w:cs="Times New Roman"/>
          <w:color w:val="auto"/>
        </w:rPr>
        <w:t>《关于提前下达2024年中央水库移民扶持基金预算的通知》（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42</w:t>
      </w:r>
      <w:r>
        <w:rPr>
          <w:rFonts w:hint="default" w:ascii="Times New Roman" w:hAnsi="Times New Roman" w:cs="Times New Roman"/>
          <w:color w:val="auto"/>
        </w:rPr>
        <w:t>号），实际到位</w:t>
      </w:r>
      <w:r>
        <w:rPr>
          <w:rFonts w:hint="default" w:ascii="Times New Roman" w:hAnsi="Times New Roman" w:cs="Times New Roman"/>
          <w:color w:val="auto"/>
          <w:lang w:val="en-US" w:eastAsia="zh-CN"/>
        </w:rPr>
        <w:t>中大中型水库移民后期扶持资金300万元</w:t>
      </w:r>
      <w:r>
        <w:rPr>
          <w:rFonts w:hint="default" w:ascii="Times New Roman" w:hAnsi="Times New Roman" w:cs="Times New Roman"/>
          <w:color w:val="auto"/>
        </w:rPr>
        <w:t>，资金到位率</w:t>
      </w:r>
      <w:r>
        <w:rPr>
          <w:rFonts w:hint="default" w:ascii="Times New Roman" w:hAnsi="Times New Roman" w:cs="Times New Roman"/>
          <w:color w:val="auto"/>
          <w:lang w:val="en-US" w:eastAsia="zh-CN"/>
        </w:rPr>
        <w:t>84.29</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截至202</w:t>
      </w:r>
      <w:r>
        <w:rPr>
          <w:rFonts w:hint="default" w:ascii="Times New Roman" w:hAnsi="Times New Roman" w:cs="Times New Roman"/>
          <w:color w:val="auto"/>
          <w:lang w:val="en-US" w:eastAsia="zh-CN"/>
        </w:rPr>
        <w:t>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月3</w:t>
      </w:r>
      <w:r>
        <w:rPr>
          <w:rFonts w:hint="default" w:ascii="Times New Roman" w:hAnsi="Times New Roman" w:cs="Times New Roman"/>
          <w:color w:val="auto"/>
          <w:lang w:val="en-US" w:eastAsia="zh-CN"/>
        </w:rPr>
        <w:t>0</w:t>
      </w:r>
      <w:r>
        <w:rPr>
          <w:rFonts w:hint="default" w:ascii="Times New Roman" w:hAnsi="Times New Roman" w:cs="Times New Roman"/>
          <w:color w:val="auto"/>
        </w:rPr>
        <w:t>日，该项目实际支出资金</w:t>
      </w:r>
      <w:r>
        <w:rPr>
          <w:rFonts w:hint="default" w:ascii="Times New Roman" w:hAnsi="Times New Roman" w:cs="Times New Roman"/>
          <w:color w:val="auto"/>
          <w:lang w:val="en-US" w:eastAsia="zh-CN"/>
        </w:rPr>
        <w:t>290.11</w:t>
      </w:r>
      <w:r>
        <w:rPr>
          <w:rFonts w:hint="default" w:ascii="Times New Roman" w:hAnsi="Times New Roman" w:cs="Times New Roman"/>
          <w:color w:val="auto"/>
        </w:rPr>
        <w:t>万元，预算资金执行率</w:t>
      </w:r>
      <w:r>
        <w:rPr>
          <w:rFonts w:hint="default" w:ascii="Times New Roman" w:hAnsi="Times New Roman" w:cs="Times New Roman"/>
          <w:color w:val="auto"/>
          <w:lang w:val="en-US" w:eastAsia="zh-CN"/>
        </w:rPr>
        <w:t>96</w:t>
      </w:r>
      <w:r>
        <w:rPr>
          <w:rFonts w:hint="eastAsia" w:ascii="Times New Roman" w:hAnsi="Times New Roman" w:cs="Times New Roman"/>
          <w:color w:val="auto"/>
          <w:lang w:val="en-US" w:eastAsia="zh-CN"/>
        </w:rPr>
        <w:t>.7</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sz w:val="24"/>
          <w:szCs w:val="28"/>
          <w:lang w:val="en-US" w:eastAsia="zh-CN"/>
        </w:rPr>
        <w:t>二</w:t>
      </w:r>
      <w:r>
        <w:rPr>
          <w:rFonts w:hint="default" w:ascii="Times New Roman" w:hAnsi="Times New Roman" w:cs="Times New Roman"/>
          <w:b/>
          <w:bCs/>
          <w:color w:val="auto"/>
          <w:sz w:val="24"/>
          <w:szCs w:val="28"/>
        </w:rPr>
        <w:t>、评价结论</w:t>
      </w:r>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通过调研、数据分析、访谈等方式，根据工作方案确定的指标体系及评分标准，对“</w:t>
      </w:r>
      <w:r>
        <w:rPr>
          <w:rFonts w:hint="default" w:ascii="Times New Roman" w:hAnsi="Times New Roman" w:cs="Times New Roman"/>
          <w:color w:val="auto"/>
          <w:lang w:val="en-US" w:eastAsia="zh-CN"/>
        </w:rPr>
        <w:t>巴楚县多来提巴格乡色尔古努什（19村）渠道防渗建设项目</w:t>
      </w:r>
      <w:r>
        <w:rPr>
          <w:rFonts w:hint="default" w:ascii="Times New Roman" w:hAnsi="Times New Roman" w:cs="Times New Roman"/>
          <w:color w:val="auto"/>
          <w:lang w:val="zh-TW" w:eastAsia="zh-TW"/>
        </w:rPr>
        <w:t>”绩效进行客观评价</w:t>
      </w:r>
      <w:r>
        <w:rPr>
          <w:rFonts w:hint="default" w:ascii="Times New Roman" w:hAnsi="Times New Roman" w:cs="Times New Roman"/>
          <w:color w:val="auto"/>
        </w:rPr>
        <w:t>，</w:t>
      </w:r>
      <w:r>
        <w:rPr>
          <w:rFonts w:hint="default" w:ascii="Times New Roman" w:hAnsi="Times New Roman" w:cs="Times New Roman"/>
          <w:color w:val="auto"/>
          <w:lang w:val="en-US" w:eastAsia="zh-CN"/>
        </w:rPr>
        <w:t>该</w:t>
      </w:r>
      <w:r>
        <w:rPr>
          <w:rFonts w:hint="default" w:ascii="Times New Roman" w:hAnsi="Times New Roman" w:cs="Times New Roman"/>
          <w:color w:val="auto"/>
        </w:rPr>
        <w:t>项目最终得分为90.34分，评价级别属于“优”。各部分权重和绩效分值如下表</w:t>
      </w:r>
      <w:r>
        <w:rPr>
          <w:rFonts w:hint="eastAsia" w:cs="Times New Roman"/>
          <w:color w:val="auto"/>
          <w:lang w:eastAsia="zh-CN"/>
        </w:rPr>
        <w:t>。</w:t>
      </w:r>
    </w:p>
    <w:p>
      <w:pPr>
        <w:pStyle w:val="28"/>
        <w:pageBreakBefore w:val="0"/>
        <w:kinsoku/>
        <w:wordWrap/>
        <w:overflowPunct/>
        <w:topLinePunct w:val="0"/>
        <w:autoSpaceDE/>
        <w:autoSpaceDN/>
        <w:bidi w:val="0"/>
        <w:snapToGrid w:val="0"/>
        <w:spacing w:before="0" w:after="0" w:line="360" w:lineRule="auto"/>
        <w:jc w:val="center"/>
        <w:rPr>
          <w:rFonts w:hint="default" w:ascii="Times New Roman" w:hAnsi="Times New Roman" w:eastAsia="黑体" w:cs="Times New Roman"/>
          <w:bCs/>
          <w:color w:val="auto"/>
          <w:sz w:val="21"/>
          <w:szCs w:val="21"/>
        </w:rPr>
      </w:pPr>
      <w:r>
        <w:rPr>
          <w:rFonts w:hint="default" w:ascii="Times New Roman" w:hAnsi="Times New Roman" w:eastAsia="黑体" w:cs="Times New Roman"/>
          <w:bCs/>
          <w:color w:val="auto"/>
          <w:sz w:val="21"/>
          <w:szCs w:val="21"/>
          <w:lang w:val="zh-TW" w:eastAsia="zh-TW"/>
        </w:rPr>
        <w:t>表</w:t>
      </w:r>
      <w:r>
        <w:rPr>
          <w:rFonts w:hint="default" w:ascii="Times New Roman" w:hAnsi="Times New Roman" w:eastAsia="黑体" w:cs="Times New Roman"/>
          <w:bCs/>
          <w:color w:val="auto"/>
          <w:sz w:val="21"/>
          <w:szCs w:val="21"/>
          <w:lang w:val="zh-TW"/>
        </w:rPr>
        <w:t>：</w:t>
      </w:r>
      <w:r>
        <w:rPr>
          <w:rFonts w:hint="default" w:ascii="Times New Roman" w:hAnsi="Times New Roman" w:eastAsia="黑体" w:cs="Times New Roman"/>
          <w:bCs/>
          <w:color w:val="auto"/>
          <w:sz w:val="21"/>
          <w:szCs w:val="21"/>
          <w:lang w:val="en-US" w:eastAsia="zh-CN"/>
        </w:rPr>
        <w:t>巴楚县多来提巴格乡色尔古努什（19村）渠道防渗建设项目</w:t>
      </w:r>
      <w:r>
        <w:rPr>
          <w:rFonts w:hint="default" w:ascii="Times New Roman" w:hAnsi="Times New Roman" w:eastAsia="黑体" w:cs="Times New Roman"/>
          <w:bCs/>
          <w:color w:val="auto"/>
          <w:sz w:val="21"/>
          <w:szCs w:val="21"/>
          <w:lang w:val="zh-TW"/>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22</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.34</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90.34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86.67%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88</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8</w:t>
            </w:r>
            <w:r>
              <w:rPr>
                <w:rFonts w:hint="default" w:ascii="Times New Roman" w:hAnsi="Times New Roman" w:eastAsia="宋体" w:cs="Times New Roman"/>
                <w:color w:val="auto"/>
                <w:sz w:val="21"/>
                <w:szCs w:val="21"/>
              </w:rPr>
              <w:t>4.48%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90.34%</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lang w:val="zh-TW"/>
        </w:rPr>
      </w:pP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sz w:val="24"/>
          <w:szCs w:val="28"/>
        </w:rPr>
      </w:pPr>
      <w:r>
        <w:rPr>
          <w:rFonts w:hint="default" w:ascii="Times New Roman" w:hAnsi="Times New Roman" w:cs="Times New Roman"/>
          <w:b/>
          <w:bCs/>
          <w:color w:val="auto"/>
          <w:sz w:val="24"/>
          <w:szCs w:val="28"/>
          <w:lang w:val="en-US" w:eastAsia="zh-CN"/>
        </w:rPr>
        <w:t>三</w:t>
      </w:r>
      <w:r>
        <w:rPr>
          <w:rFonts w:hint="default" w:ascii="Times New Roman" w:hAnsi="Times New Roman" w:cs="Times New Roman"/>
          <w:b/>
          <w:bCs/>
          <w:color w:val="auto"/>
          <w:sz w:val="24"/>
          <w:szCs w:val="28"/>
        </w:rPr>
        <w:t>、取得的业绩、存在的问题和改进的建议</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（一）主要经验及做法</w:t>
      </w:r>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在实际项目实施过程中经验及做法如下</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一是项目成立了项目领导小组，</w:t>
      </w:r>
      <w:r>
        <w:rPr>
          <w:rFonts w:hint="default" w:ascii="Times New Roman" w:hAnsi="Times New Roman" w:cs="Times New Roman"/>
          <w:color w:val="auto"/>
          <w:lang w:val="en-US" w:eastAsia="zh-CN"/>
        </w:rPr>
        <w:t>实行项目法人制，</w:t>
      </w:r>
      <w:r>
        <w:rPr>
          <w:rFonts w:hint="default" w:ascii="Times New Roman" w:hAnsi="Times New Roman" w:cs="Times New Roman"/>
          <w:color w:val="auto"/>
        </w:rPr>
        <w:t>职责分工明确，各部门间协同高效，为项目的顺利推进提供组织保障。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二是</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根据本辖区</w:t>
      </w:r>
      <w:r>
        <w:rPr>
          <w:rFonts w:hint="default" w:ascii="Times New Roman" w:hAnsi="Times New Roman" w:cs="Times New Roman"/>
          <w:color w:val="auto"/>
          <w:lang w:val="en-US" w:eastAsia="zh-CN"/>
        </w:rPr>
        <w:t>水土保持规划</w:t>
      </w:r>
      <w:r>
        <w:rPr>
          <w:rFonts w:hint="default" w:ascii="Times New Roman" w:hAnsi="Times New Roman" w:cs="Times New Roman"/>
          <w:color w:val="auto"/>
        </w:rPr>
        <w:t>发展需要，将改善民生作</w:t>
      </w:r>
      <w:r>
        <w:rPr>
          <w:rFonts w:hint="default" w:ascii="Times New Roman" w:hAnsi="Times New Roman" w:cs="Times New Roman"/>
          <w:color w:val="auto"/>
          <w:lang w:val="en-US" w:eastAsia="zh-CN"/>
        </w:rPr>
        <w:t>为水利</w:t>
      </w:r>
      <w:r>
        <w:rPr>
          <w:rFonts w:hint="default" w:ascii="Times New Roman" w:hAnsi="Times New Roman" w:cs="Times New Roman"/>
          <w:color w:val="auto"/>
        </w:rPr>
        <w:t>基础设施建设的出发点和落脚点，结合多来提巴格乡民生日常所需确定建设重点，确保项目既符合乡村发展实际，又满足群众需求，达到切实改善灌区内农民生产、生活条件</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促进节水农业发展的目标</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三是项目实施过程中，</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按照项目管理相关文件要求，办理项目前期手续，委托第三方编制项目可研报告、初步设计并取得行业主管部门批复，保障项目有序开展。</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（二）存在的问题</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项目</w:t>
      </w:r>
      <w:r>
        <w:rPr>
          <w:rFonts w:hint="default" w:ascii="Times New Roman" w:hAnsi="Times New Roman" w:cs="Times New Roman"/>
          <w:b/>
          <w:bCs/>
          <w:color w:val="auto"/>
          <w:lang w:val="en-US" w:eastAsia="zh-CN"/>
        </w:rPr>
        <w:t>资料</w:t>
      </w:r>
      <w:r>
        <w:rPr>
          <w:rFonts w:hint="default" w:ascii="Times New Roman" w:hAnsi="Times New Roman" w:cs="Times New Roman"/>
          <w:b/>
          <w:bCs/>
          <w:color w:val="auto"/>
        </w:rPr>
        <w:t>关键要素审查工作不到位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①</w:t>
      </w:r>
      <w:r>
        <w:rPr>
          <w:rFonts w:hint="default" w:ascii="Times New Roman" w:hAnsi="Times New Roman" w:cs="Times New Roman"/>
          <w:color w:val="auto"/>
        </w:rPr>
        <w:t>经查阅项目资料，发现该项目</w:t>
      </w:r>
      <w:r>
        <w:rPr>
          <w:rFonts w:hint="default" w:ascii="Times New Roman" w:hAnsi="Times New Roman" w:cs="Times New Roman"/>
          <w:color w:val="auto"/>
          <w:lang w:val="en-US" w:eastAsia="zh-CN"/>
        </w:rPr>
        <w:t>环评验收</w:t>
      </w:r>
      <w:r>
        <w:rPr>
          <w:rFonts w:hint="default" w:ascii="Times New Roman" w:hAnsi="Times New Roman" w:cs="Times New Roman"/>
          <w:color w:val="auto"/>
        </w:rPr>
        <w:t>合同、</w:t>
      </w:r>
      <w:r>
        <w:rPr>
          <w:rFonts w:hint="default" w:ascii="Times New Roman" w:hAnsi="Times New Roman" w:cs="Times New Roman"/>
          <w:color w:val="auto"/>
          <w:lang w:val="en-US" w:eastAsia="zh-CN"/>
        </w:rPr>
        <w:t>工程结算审计、财务竣工决算审计</w:t>
      </w:r>
      <w:r>
        <w:rPr>
          <w:rFonts w:hint="default" w:ascii="Times New Roman" w:hAnsi="Times New Roman" w:cs="Times New Roman"/>
          <w:color w:val="auto"/>
        </w:rPr>
        <w:t>合同中未填写合同</w:t>
      </w:r>
      <w:r>
        <w:rPr>
          <w:rFonts w:hint="default" w:ascii="Times New Roman" w:hAnsi="Times New Roman" w:cs="Times New Roman"/>
          <w:color w:val="auto"/>
          <w:lang w:val="en-US" w:eastAsia="zh-CN"/>
        </w:rPr>
        <w:t>签订时间，合同关键要素缺失；</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②经绩效小组检查，由</w:t>
      </w:r>
      <w:r>
        <w:rPr>
          <w:rFonts w:hint="default" w:ascii="Times New Roman" w:hAnsi="Times New Roman" w:cs="Times New Roman"/>
          <w:color w:val="auto"/>
        </w:rPr>
        <w:t>色尔古努什</w:t>
      </w:r>
      <w:r>
        <w:rPr>
          <w:rFonts w:hint="default" w:ascii="Times New Roman" w:hAnsi="Times New Roman" w:cs="Times New Roman"/>
          <w:color w:val="auto"/>
          <w:lang w:val="en-US" w:eastAsia="zh-CN"/>
        </w:rPr>
        <w:t>村1</w:t>
      </w:r>
      <w:r>
        <w:rPr>
          <w:rFonts w:hint="default" w:ascii="Times New Roman" w:hAnsi="Times New Roman" w:cs="Times New Roman"/>
          <w:color w:val="auto"/>
        </w:rPr>
        <w:t>9</w:t>
      </w:r>
      <w:r>
        <w:rPr>
          <w:rFonts w:hint="default" w:ascii="Times New Roman" w:hAnsi="Times New Roman" w:cs="Times New Roman"/>
          <w:color w:val="auto"/>
          <w:lang w:val="en-US" w:eastAsia="zh-CN"/>
        </w:rPr>
        <w:t>村村委会出具的《关于我村2023年度村级推荐大中型水库移民后期扶持项目结果的公示》，落款时间为2013年11月27日，与该项目实施过程产生时间逻辑冲突。经与项目单位核实，属于村委会笔误造成。</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2.项目合同管理不规范</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绩效小组检查，2024年4月17日，巴楚县水利局与喀什四季农林牧服务有限公司签订服务合同。2023年12月25日，巴楚县水利管理站邀请新疆昌正工程科技有限责任公司、北京信诺亿科环境技术有限公司、新疆信硕工程科技有限公司和喀什四季农林牧服务有限公司参与线下询价，经党委会议决定，确定喀什四季农林牧服务有限公司为中标单位。合同签订时间与中标时间相差时间超过30个工作日，项目单位没有及时组织合同签批。</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3.项目实施内容未经批准进行设计变更</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关于巴楚县多来提巴格乡色尔古努什(19村)渠道防渗建设项目可行性研究报告(代项目建议书)的批复》（巴发改项目〔2024〕87号），该项目计划建设22座配套渠系建筑，但根据《工程竣工验收鉴定书》，该项目最终实际建设23座配套渠系建筑。2024年11月18日，巴楚县水利局召开党组会议，会议认为“该项目审定价未超过项目批复概算投资且新增内容根据《水利工程设计变更管理暂行办法》未对原有批复内容的工程任务规模、工程等级及设计标准产生影响，属于一般设计变更，可按照变更签证程序办理”。但根据《水利工程设计变更管理暂行办法》规定“ 一般设计变更文件由项目法人组织有关参建方研究确认后实施变更，并报项目主管部门核备，项目主管部门认为必要时可组织审批。设计变更文件审查批准后，由项目法人负责组织实施”。该项目于2024年9月12日完工、2024年11月15日完成竣工决算，巴楚县水利局作为项目主管部门批准设计变更的党组会议时间为2024年11月18日，晚于项目完工和竣工决算审计时间，与《水利工程设计变更管理暂行办法》规定不符。</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4.未按约定保留质保金，超进度支付合同进度款</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①</w:t>
      </w:r>
      <w:r>
        <w:rPr>
          <w:rFonts w:hint="default" w:ascii="Times New Roman" w:hAnsi="Times New Roman" w:cs="Times New Roman"/>
          <w:color w:val="auto"/>
        </w:rPr>
        <w:t>该项目施工合同约定</w:t>
      </w:r>
      <w:r>
        <w:rPr>
          <w:rFonts w:hint="default" w:ascii="Times New Roman" w:hAnsi="Times New Roman" w:cs="Times New Roman"/>
          <w:color w:val="auto"/>
          <w:lang w:val="en-US" w:eastAsia="zh-CN"/>
        </w:rPr>
        <w:t>审计完成后甲方向乙方支付至结算价的97%，剩余结算价的3%作为质保金，待工程质量保修期届满后支付</w:t>
      </w:r>
      <w:r>
        <w:rPr>
          <w:rFonts w:hint="default" w:ascii="Times New Roman" w:hAnsi="Times New Roman" w:cs="Times New Roman"/>
          <w:color w:val="auto"/>
        </w:rPr>
        <w:t>；经绩效小组查证，该项目</w:t>
      </w:r>
      <w:r>
        <w:rPr>
          <w:rFonts w:hint="default" w:ascii="Times New Roman" w:hAnsi="Times New Roman" w:cs="Times New Roman"/>
          <w:color w:val="auto"/>
          <w:lang w:val="en-US" w:eastAsia="zh-CN"/>
        </w:rPr>
        <w:t>工程结算</w:t>
      </w:r>
      <w:r>
        <w:rPr>
          <w:rFonts w:hint="default" w:ascii="Times New Roman" w:hAnsi="Times New Roman" w:cs="Times New Roman"/>
          <w:color w:val="auto"/>
        </w:rPr>
        <w:t>价</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w:t>
      </w:r>
      <w:r>
        <w:rPr>
          <w:rFonts w:hint="default" w:ascii="Times New Roman" w:hAnsi="Times New Roman" w:cs="Times New Roman"/>
          <w:color w:val="auto"/>
          <w:lang w:val="en-US" w:eastAsia="zh-CN"/>
        </w:rPr>
        <w:t>巴楚县水利局已累计支付</w:t>
      </w:r>
      <w:r>
        <w:rPr>
          <w:rFonts w:hint="default" w:ascii="Times New Roman" w:hAnsi="Times New Roman" w:cs="Times New Roman"/>
          <w:color w:val="auto"/>
        </w:rPr>
        <w:t>新疆卢卡际建设工程有限公司工程款</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万元，支付进度达</w:t>
      </w:r>
      <w:r>
        <w:rPr>
          <w:rFonts w:hint="default" w:ascii="Times New Roman" w:hAnsi="Times New Roman" w:cs="Times New Roman"/>
          <w:color w:val="auto"/>
          <w:lang w:val="en-US" w:eastAsia="zh-CN"/>
        </w:rPr>
        <w:t>工程结算价的100</w:t>
      </w:r>
      <w:r>
        <w:rPr>
          <w:rFonts w:hint="default" w:ascii="Times New Roman" w:hAnsi="Times New Roman" w:cs="Times New Roman"/>
          <w:color w:val="auto"/>
        </w:rPr>
        <w:t>%，</w:t>
      </w:r>
      <w:r>
        <w:rPr>
          <w:rFonts w:hint="default" w:ascii="Times New Roman" w:hAnsi="Times New Roman" w:cs="Times New Roman"/>
          <w:color w:val="auto"/>
          <w:lang w:val="en-US" w:eastAsia="zh-CN"/>
        </w:rPr>
        <w:t>未保留3%的质保金，</w:t>
      </w:r>
      <w:r>
        <w:rPr>
          <w:rFonts w:hint="default" w:ascii="Times New Roman" w:hAnsi="Times New Roman" w:cs="Times New Roman"/>
          <w:color w:val="auto"/>
        </w:rPr>
        <w:t>项目存在工程进度款超合同约定支付的情况。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②该项目监理合同约定工程竣工验收后支付至合同价的97%，预留3%作为工程质量保修期监理服务的保证金；经绩效小组查证：</w:t>
      </w:r>
      <w:r>
        <w:rPr>
          <w:rFonts w:hint="default" w:ascii="Times New Roman" w:hAnsi="Times New Roman" w:cs="Times New Roman"/>
          <w:color w:val="auto"/>
        </w:rPr>
        <w:t>该项目</w:t>
      </w:r>
      <w:r>
        <w:rPr>
          <w:rFonts w:hint="default" w:ascii="Times New Roman" w:hAnsi="Times New Roman" w:cs="Times New Roman"/>
          <w:color w:val="auto"/>
          <w:lang w:val="en-US" w:eastAsia="zh-CN"/>
        </w:rPr>
        <w:t>监理合同价3</w:t>
      </w:r>
      <w:r>
        <w:rPr>
          <w:rFonts w:hint="eastAsia" w:ascii="Times New Roman" w:hAnsi="Times New Roman" w:cs="Times New Roman"/>
          <w:color w:val="auto"/>
          <w:lang w:val="en-US" w:eastAsia="zh-CN"/>
        </w:rPr>
        <w:t>.9</w:t>
      </w:r>
      <w:r>
        <w:rPr>
          <w:rFonts w:hint="default" w:ascii="Times New Roman" w:hAnsi="Times New Roman" w:cs="Times New Roman"/>
          <w:color w:val="auto"/>
        </w:rPr>
        <w:t>万元，</w:t>
      </w:r>
      <w:r>
        <w:rPr>
          <w:rFonts w:hint="default" w:ascii="Times New Roman" w:hAnsi="Times New Roman" w:cs="Times New Roman"/>
          <w:color w:val="auto"/>
          <w:lang w:val="en-US" w:eastAsia="zh-CN"/>
        </w:rPr>
        <w:t>巴楚县水利局已累计支付</w:t>
      </w:r>
      <w:r>
        <w:rPr>
          <w:rFonts w:hint="default" w:ascii="Times New Roman" w:hAnsi="Times New Roman" w:cs="Times New Roman"/>
          <w:color w:val="auto"/>
        </w:rPr>
        <w:t>新疆路智兴项目管理有限责任公司阿克苏启祥分公司</w:t>
      </w:r>
      <w:r>
        <w:rPr>
          <w:rFonts w:hint="default" w:ascii="Times New Roman" w:hAnsi="Times New Roman" w:cs="Times New Roman"/>
          <w:color w:val="auto"/>
          <w:lang w:val="en-US" w:eastAsia="zh-CN"/>
        </w:rPr>
        <w:t>监理费3</w:t>
      </w:r>
      <w:r>
        <w:rPr>
          <w:rFonts w:hint="eastAsia" w:ascii="Times New Roman" w:hAnsi="Times New Roman" w:cs="Times New Roman"/>
          <w:color w:val="auto"/>
          <w:lang w:val="en-US" w:eastAsia="zh-CN"/>
        </w:rPr>
        <w:t>.9</w:t>
      </w:r>
      <w:r>
        <w:rPr>
          <w:rFonts w:hint="default" w:ascii="Times New Roman" w:hAnsi="Times New Roman" w:cs="Times New Roman"/>
          <w:color w:val="auto"/>
        </w:rPr>
        <w:t>万元，支付进度达</w:t>
      </w:r>
      <w:r>
        <w:rPr>
          <w:rFonts w:hint="default" w:ascii="Times New Roman" w:hAnsi="Times New Roman" w:cs="Times New Roman"/>
          <w:color w:val="auto"/>
          <w:lang w:val="en-US" w:eastAsia="zh-CN"/>
        </w:rPr>
        <w:t>合同价的100</w:t>
      </w:r>
      <w:r>
        <w:rPr>
          <w:rFonts w:hint="default" w:ascii="Times New Roman" w:hAnsi="Times New Roman" w:cs="Times New Roman"/>
          <w:color w:val="auto"/>
        </w:rPr>
        <w:t>%，</w:t>
      </w:r>
      <w:r>
        <w:rPr>
          <w:rFonts w:hint="default" w:ascii="Times New Roman" w:hAnsi="Times New Roman" w:cs="Times New Roman"/>
          <w:color w:val="auto"/>
          <w:lang w:val="en-US" w:eastAsia="zh-CN"/>
        </w:rPr>
        <w:t>未保留3%的质保金，</w:t>
      </w:r>
      <w:r>
        <w:rPr>
          <w:rFonts w:hint="default" w:ascii="Times New Roman" w:hAnsi="Times New Roman" w:cs="Times New Roman"/>
          <w:color w:val="auto"/>
        </w:rPr>
        <w:t>项目存在</w:t>
      </w:r>
      <w:r>
        <w:rPr>
          <w:rFonts w:hint="default" w:ascii="Times New Roman" w:hAnsi="Times New Roman" w:cs="Times New Roman"/>
          <w:color w:val="auto"/>
          <w:lang w:val="en-US" w:eastAsia="zh-CN"/>
        </w:rPr>
        <w:t>合同</w:t>
      </w:r>
      <w:r>
        <w:rPr>
          <w:rFonts w:hint="default" w:ascii="Times New Roman" w:hAnsi="Times New Roman" w:cs="Times New Roman"/>
          <w:color w:val="auto"/>
        </w:rPr>
        <w:t>进度款超合同约定支付的情况。</w:t>
      </w:r>
    </w:p>
    <w:p>
      <w:pPr>
        <w:pageBreakBefore w:val="0"/>
        <w:numPr>
          <w:ilvl w:val="0"/>
          <w:numId w:val="0"/>
        </w:numPr>
        <w:kinsoku/>
        <w:wordWrap/>
        <w:overflowPunct/>
        <w:topLinePunct w:val="0"/>
        <w:autoSpaceDE/>
        <w:autoSpaceDN/>
        <w:bidi w:val="0"/>
        <w:snapToGrid w:val="0"/>
        <w:spacing w:before="0" w:after="0" w:line="360" w:lineRule="auto"/>
        <w:ind w:firstLine="422" w:firstLineChars="20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5.项目未按计划开工、完工</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①</w:t>
      </w:r>
      <w:r>
        <w:rPr>
          <w:rFonts w:hint="default" w:ascii="Times New Roman" w:hAnsi="Times New Roman" w:cs="Times New Roman"/>
          <w:color w:val="auto"/>
        </w:rPr>
        <w:t>根据项目</w:t>
      </w:r>
      <w:r>
        <w:rPr>
          <w:rFonts w:hint="default" w:ascii="Times New Roman" w:hAnsi="Times New Roman" w:cs="Times New Roman"/>
          <w:color w:val="auto"/>
          <w:lang w:val="en-US" w:eastAsia="zh-CN"/>
        </w:rPr>
        <w:t>立项批复、施工合同，项目计划开工时间为2024年4月27日，但根据</w:t>
      </w:r>
      <w:r>
        <w:rPr>
          <w:rFonts w:hint="default" w:ascii="Times New Roman" w:hAnsi="Times New Roman" w:cs="Times New Roman"/>
          <w:color w:val="auto"/>
        </w:rPr>
        <w:t>实施单位提供项目开工印证资料可知，项目</w:t>
      </w:r>
      <w:r>
        <w:rPr>
          <w:rFonts w:hint="default" w:ascii="Times New Roman" w:hAnsi="Times New Roman" w:cs="Times New Roman"/>
          <w:color w:val="auto"/>
          <w:lang w:val="en-US" w:eastAsia="zh-CN"/>
        </w:rPr>
        <w:t>实际</w:t>
      </w:r>
      <w:r>
        <w:rPr>
          <w:rFonts w:hint="default" w:ascii="Times New Roman" w:hAnsi="Times New Roman" w:cs="Times New Roman"/>
          <w:color w:val="auto"/>
        </w:rPr>
        <w:t>开工时间为202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5</w:t>
      </w:r>
      <w:r>
        <w:rPr>
          <w:rFonts w:hint="default" w:ascii="Times New Roman" w:hAnsi="Times New Roman" w:cs="Times New Roman"/>
          <w:color w:val="auto"/>
        </w:rPr>
        <w:t>月</w:t>
      </w:r>
      <w:r>
        <w:rPr>
          <w:rFonts w:hint="default" w:ascii="Times New Roman" w:hAnsi="Times New Roman" w:cs="Times New Roman"/>
          <w:color w:val="auto"/>
          <w:lang w:val="en-US" w:eastAsia="zh-CN"/>
        </w:rPr>
        <w:t>22</w:t>
      </w:r>
      <w:r>
        <w:rPr>
          <w:rFonts w:hint="default" w:ascii="Times New Roman" w:hAnsi="Times New Roman" w:cs="Times New Roman"/>
          <w:color w:val="auto"/>
        </w:rPr>
        <w:t>日，</w:t>
      </w:r>
      <w:r>
        <w:rPr>
          <w:rFonts w:hint="default" w:ascii="Times New Roman" w:hAnsi="Times New Roman" w:cs="Times New Roman"/>
          <w:color w:val="auto"/>
          <w:lang w:val="en-US" w:eastAsia="zh-CN"/>
        </w:rPr>
        <w:t>晚于计划开工时间</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rPr>
      </w:pPr>
      <w:r>
        <w:rPr>
          <w:rFonts w:hint="default" w:ascii="Times New Roman" w:hAnsi="Times New Roman" w:cs="Times New Roman"/>
          <w:color w:val="auto"/>
          <w:lang w:val="en-US" w:eastAsia="zh-CN"/>
        </w:rPr>
        <w:t>②</w:t>
      </w:r>
      <w:r>
        <w:rPr>
          <w:rFonts w:hint="default" w:ascii="Times New Roman" w:hAnsi="Times New Roman" w:cs="Times New Roman"/>
          <w:color w:val="auto"/>
        </w:rPr>
        <w:t>根据项目</w:t>
      </w:r>
      <w:r>
        <w:rPr>
          <w:rFonts w:hint="default" w:ascii="Times New Roman" w:hAnsi="Times New Roman" w:cs="Times New Roman"/>
          <w:color w:val="auto"/>
          <w:lang w:val="en-US" w:eastAsia="zh-CN"/>
        </w:rPr>
        <w:t>立项批复、施工合同，项目计划完工时间为2024年6月15日，但根据</w:t>
      </w:r>
      <w:r>
        <w:rPr>
          <w:rFonts w:hint="default" w:ascii="Times New Roman" w:hAnsi="Times New Roman" w:cs="Times New Roman"/>
          <w:color w:val="auto"/>
        </w:rPr>
        <w:t>项目实施单位提供</w:t>
      </w:r>
      <w:r>
        <w:rPr>
          <w:rFonts w:hint="default" w:ascii="Times New Roman" w:hAnsi="Times New Roman" w:cs="Times New Roman"/>
          <w:color w:val="auto"/>
          <w:lang w:val="en-US" w:eastAsia="zh-CN"/>
        </w:rPr>
        <w:t>《工程竣工验收鉴定书》</w:t>
      </w:r>
      <w:r>
        <w:rPr>
          <w:rFonts w:hint="default" w:ascii="Times New Roman" w:hAnsi="Times New Roman" w:cs="Times New Roman"/>
          <w:color w:val="auto"/>
        </w:rPr>
        <w:t>等资料显示，该项目建设工程</w:t>
      </w:r>
      <w:r>
        <w:rPr>
          <w:rFonts w:hint="default" w:ascii="Times New Roman" w:hAnsi="Times New Roman" w:cs="Times New Roman"/>
          <w:color w:val="auto"/>
          <w:lang w:val="en-US" w:eastAsia="zh-CN"/>
        </w:rPr>
        <w:t>实际</w:t>
      </w:r>
      <w:r>
        <w:rPr>
          <w:rFonts w:hint="default" w:ascii="Times New Roman" w:hAnsi="Times New Roman" w:cs="Times New Roman"/>
          <w:color w:val="auto"/>
        </w:rPr>
        <w:t>于202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9</w:t>
      </w:r>
      <w:r>
        <w:rPr>
          <w:rFonts w:hint="default" w:ascii="Times New Roman" w:hAnsi="Times New Roman" w:cs="Times New Roman"/>
          <w:color w:val="auto"/>
        </w:rPr>
        <w:t>月</w:t>
      </w:r>
      <w:r>
        <w:rPr>
          <w:rFonts w:hint="default" w:ascii="Times New Roman" w:hAnsi="Times New Roman" w:cs="Times New Roman"/>
          <w:color w:val="auto"/>
          <w:lang w:val="en-US" w:eastAsia="zh-CN"/>
        </w:rPr>
        <w:t>12</w:t>
      </w:r>
      <w:r>
        <w:rPr>
          <w:rFonts w:hint="default" w:ascii="Times New Roman" w:hAnsi="Times New Roman" w:cs="Times New Roman"/>
          <w:color w:val="auto"/>
        </w:rPr>
        <w:t>日完工，</w:t>
      </w:r>
      <w:r>
        <w:rPr>
          <w:rFonts w:hint="default" w:ascii="Times New Roman" w:hAnsi="Times New Roman" w:cs="Times New Roman"/>
          <w:color w:val="auto"/>
          <w:lang w:val="en-US" w:eastAsia="zh-CN"/>
        </w:rPr>
        <w:t>晚于计划完工时间。</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（三）有关建议</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加强项目</w:t>
      </w:r>
      <w:r>
        <w:rPr>
          <w:rFonts w:hint="default" w:ascii="Times New Roman" w:hAnsi="Times New Roman" w:cs="Times New Roman"/>
          <w:b/>
          <w:bCs/>
          <w:color w:val="auto"/>
          <w:lang w:val="en-US" w:eastAsia="zh-CN"/>
        </w:rPr>
        <w:t>资料审核，做好资料整理归档工作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b w:val="0"/>
          <w:bCs w:val="0"/>
          <w:color w:val="auto"/>
          <w:lang w:val="en-US" w:eastAsia="zh-CN"/>
        </w:rPr>
        <w:t>建议</w:t>
      </w:r>
      <w:r>
        <w:rPr>
          <w:rFonts w:hint="default" w:ascii="Times New Roman" w:hAnsi="Times New Roman" w:cs="Times New Roman"/>
          <w:b w:val="0"/>
          <w:bCs w:val="0"/>
          <w:color w:val="auto"/>
        </w:rPr>
        <w:t>项目</w:t>
      </w:r>
      <w:r>
        <w:rPr>
          <w:rFonts w:hint="default" w:ascii="Times New Roman" w:hAnsi="Times New Roman" w:cs="Times New Roman"/>
          <w:color w:val="auto"/>
        </w:rPr>
        <w:t>单位</w:t>
      </w:r>
      <w:r>
        <w:rPr>
          <w:rFonts w:hint="default" w:ascii="Times New Roman" w:hAnsi="Times New Roman" w:cs="Times New Roman"/>
          <w:color w:val="auto"/>
          <w:lang w:val="en-US" w:eastAsia="zh-CN"/>
        </w:rPr>
        <w:t>做好前序资料审核把控工作，关注资料中关键信息的完整性、准确性及合理性，</w:t>
      </w:r>
      <w:r>
        <w:rPr>
          <w:rFonts w:hint="default" w:ascii="Times New Roman" w:hAnsi="Times New Roman" w:cs="Times New Roman"/>
          <w:color w:val="auto"/>
        </w:rPr>
        <w:t>应</w:t>
      </w:r>
      <w:r>
        <w:rPr>
          <w:rFonts w:hint="default" w:ascii="Times New Roman" w:hAnsi="Times New Roman" w:cs="Times New Roman"/>
          <w:color w:val="auto"/>
          <w:lang w:val="zh-TW"/>
        </w:rPr>
        <w:t>加强项目关键过程痕迹资料的留存管理，项目重要资料档案最终进行统一归档管理，</w:t>
      </w:r>
      <w:r>
        <w:rPr>
          <w:rFonts w:hint="default" w:ascii="Times New Roman" w:hAnsi="Times New Roman" w:cs="Times New Roman"/>
          <w:color w:val="auto"/>
        </w:rPr>
        <w:t>保证项目资料归档的及时性和项目档案的完整性。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2.及时组织合同签批工作，提高合同管理规范性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建议项目实施单位严格按照相关法律法规以及单位内控制度关于合同管理的要求，</w:t>
      </w:r>
      <w:r>
        <w:rPr>
          <w:rFonts w:hint="default" w:ascii="Times New Roman" w:hAnsi="Times New Roman" w:cs="Times New Roman"/>
          <w:color w:val="auto"/>
          <w:lang w:val="en-US" w:eastAsia="zh-CN"/>
        </w:rPr>
        <w:t>确定中标单位后，及时组织开展</w:t>
      </w:r>
      <w:r>
        <w:rPr>
          <w:rFonts w:hint="default" w:ascii="Times New Roman" w:hAnsi="Times New Roman" w:cs="Times New Roman"/>
          <w:color w:val="auto"/>
        </w:rPr>
        <w:t>合同签批</w:t>
      </w:r>
      <w:r>
        <w:rPr>
          <w:rFonts w:hint="default" w:ascii="Times New Roman" w:hAnsi="Times New Roman" w:cs="Times New Roman"/>
          <w:color w:val="auto"/>
          <w:lang w:val="en-US" w:eastAsia="zh-CN"/>
        </w:rPr>
        <w:t>工作</w:t>
      </w:r>
      <w:r>
        <w:rPr>
          <w:rFonts w:hint="default" w:ascii="Times New Roman" w:hAnsi="Times New Roman" w:cs="Times New Roman"/>
          <w:color w:val="auto"/>
        </w:rPr>
        <w:t>，落实合同归口管理岗位职责权限及审批程序，保障合同内</w:t>
      </w:r>
      <w:r>
        <w:rPr>
          <w:rFonts w:hint="default" w:ascii="Times New Roman" w:hAnsi="Times New Roman" w:cs="Times New Roman"/>
          <w:color w:val="auto"/>
          <w:lang w:eastAsia="zh-CN"/>
        </w:rPr>
        <w:t>容的</w:t>
      </w:r>
      <w:r>
        <w:rPr>
          <w:rFonts w:hint="default" w:ascii="Times New Roman" w:hAnsi="Times New Roman" w:cs="Times New Roman"/>
          <w:color w:val="auto"/>
        </w:rPr>
        <w:t>合理性、合法性，避免审批程序流于形式，导致合同约定内容不清晰，造成单位利益受损</w:t>
      </w:r>
      <w:r>
        <w:rPr>
          <w:rFonts w:hint="default" w:ascii="Times New Roman" w:hAnsi="Times New Roman" w:cs="Times New Roman"/>
          <w:color w:val="auto"/>
          <w:lang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3.加强合同履约管理，保障资金使用合规性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在合同执行阶段，</w:t>
      </w:r>
      <w:r>
        <w:rPr>
          <w:rFonts w:hint="default" w:ascii="Times New Roman" w:hAnsi="Times New Roman" w:cs="Times New Roman"/>
          <w:color w:val="auto"/>
          <w:lang w:val="en-US" w:eastAsia="zh-CN"/>
        </w:rPr>
        <w:t>项目单位应</w:t>
      </w:r>
      <w:r>
        <w:rPr>
          <w:rFonts w:hint="default" w:ascii="Times New Roman" w:hAnsi="Times New Roman" w:cs="Times New Roman"/>
          <w:color w:val="auto"/>
        </w:rPr>
        <w:t>加强对合同履约方面的监督检查，全面、适当地履行合同责任和义务，确保合同执行的规范性和有效性</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严格按照合同约定和合同履约情况支付进度款，落实质保金约定，不得提前支付全款，避免发生质量问题无法追溯责任单位。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4.依规进行工程设计变更，保障项目管理规范性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建议项目实施单位根据</w:t>
      </w:r>
      <w:r>
        <w:rPr>
          <w:rFonts w:hint="default" w:ascii="Times New Roman" w:hAnsi="Times New Roman" w:cs="Times New Roman"/>
          <w:color w:val="auto"/>
          <w:lang w:eastAsia="zh-CN"/>
        </w:rPr>
        <w:t>《巴楚县大中型水库移民后期扶持项目管理细则》</w:t>
      </w:r>
      <w:r>
        <w:rPr>
          <w:rFonts w:hint="default" w:ascii="Times New Roman" w:hAnsi="Times New Roman" w:cs="Times New Roman"/>
          <w:color w:val="auto"/>
        </w:rPr>
        <w:t>等文件要求加强对项目基本建设程序的常规性监督管理力度，落实项目主体责任，</w:t>
      </w:r>
      <w:r>
        <w:rPr>
          <w:rFonts w:hint="default" w:ascii="Times New Roman" w:hAnsi="Times New Roman" w:cs="Times New Roman"/>
          <w:color w:val="auto"/>
          <w:lang w:eastAsia="zh-CN"/>
        </w:rPr>
        <w:t>对</w:t>
      </w:r>
      <w:r>
        <w:rPr>
          <w:rFonts w:hint="default" w:ascii="Times New Roman" w:hAnsi="Times New Roman" w:cs="Times New Roman"/>
          <w:color w:val="auto"/>
        </w:rPr>
        <w:t>存在变更设计、变更建设规模等情况，应遵循先审核、后实施、量清价定、总量控制的原则，履行变更审核、审批手续，规范执行项目基本审批程序，确保项目建设程序规范。</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b/>
          <w:bCs/>
          <w:color w:val="auto"/>
          <w:lang w:val="en-US" w:eastAsia="zh-CN"/>
        </w:rPr>
        <w:t>5.督促项目按计划开展，确保项目效益及时发挥</w:t>
      </w:r>
      <w:r>
        <w:rPr>
          <w:rFonts w:hint="default" w:ascii="Times New Roman" w:hAnsi="Times New Roman" w:cs="Times New Roman"/>
          <w:b/>
          <w:bCs/>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项目单位应在取得项目立项批复后，严格按照相关法律法规办理建设项目前期手续并开展政府采购工作，项目负责人和有关部门应积极对接项目进度，解决项目堵点，督促各方单位按时完成合同内容，及时开展项目工作，保障项目按计划完工，确保项目效益及时发挥。</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p>
    <w:sdt>
      <w:sdtPr>
        <w:rPr>
          <w:rFonts w:hint="default" w:ascii="Times New Roman" w:hAnsi="Times New Roman" w:eastAsia="宋体" w:cs="Times New Roman"/>
          <w:color w:val="auto"/>
          <w:szCs w:val="22"/>
        </w:rPr>
        <w:id w:val="147469479"/>
        <w:docPartObj>
          <w:docPartGallery w:val="Table of Contents"/>
          <w:docPartUnique/>
        </w:docPartObj>
      </w:sdtPr>
      <w:sdtEndPr>
        <w:rPr>
          <w:rFonts w:hint="default" w:ascii="Times New Roman" w:hAnsi="Times New Roman" w:eastAsia="宋体" w:cs="Times New Roman"/>
          <w:b/>
          <w:color w:val="auto"/>
          <w:szCs w:val="21"/>
        </w:rPr>
      </w:sdtEndPr>
      <w:sdtContent>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宋体" w:cs="Times New Roman"/>
              <w:b/>
              <w:color w:val="auto"/>
            </w:rPr>
          </w:pPr>
          <w:r>
            <w:rPr>
              <w:rFonts w:hint="default" w:ascii="Times New Roman" w:hAnsi="Times New Roman" w:eastAsia="宋体" w:cs="Times New Roman"/>
              <w:b/>
              <w:bCs/>
              <w:color w:val="auto"/>
              <w:sz w:val="32"/>
              <w:szCs w:val="36"/>
            </w:rPr>
            <w:t>目录</w:t>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TOC \o "1-2" \h \u </w:instrText>
          </w:r>
          <w:r>
            <w:rPr>
              <w:rFonts w:hint="default" w:ascii="Times New Roman" w:hAnsi="Times New Roman" w:eastAsia="宋体" w:cs="Times New Roman"/>
              <w:color w:val="auto"/>
            </w:rPr>
            <w:fldChar w:fldCharType="separate"/>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"_Toc6747"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一、项目基本情况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lang w:val="en-US" w:eastAsia="zh-CN"/>
            </w:rPr>
            <w:t>1</w:t>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"_Toc28906"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（一）项目背景及立项</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lang w:val="en-US" w:eastAsia="zh-CN"/>
            </w:rPr>
            <w:t>1</w:t>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"_Toc12972"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（二）资金投入和使用情况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_Toc12972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"_Toc11784"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（三）项目实施情况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_Toc11784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"_Toc1855"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（四）项目组织管理</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_Toc1855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5</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"_Toc12841"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二、项目绩效目标</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_Toc12841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6</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"_Toc1136"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三、绩效评价工作开展情况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_Toc1136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7</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"_Toc28791"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（一）绩效评价依据</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_Toc28791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7</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"_Toc12284"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（二）绩效评价目的、对象和范围</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_Toc12284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7</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"_Toc8725"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（三）绩效评价原则</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_Toc8725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9</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"_Toc18306"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（四）绩效评价指标体系设计</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_Toc18306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9</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"_Toc31487"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（五）绩效评价方法</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_Toc31487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12</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"_Toc28776"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（六）绩效评价工作过程</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_Toc28776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12</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"_Toc12028"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四、综合评价情况及评价结论</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_Toc12028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13</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"_Toc27529"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（一）评价得分情况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_Toc27529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"_Toc3835"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（二）综合评价结论</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_Toc3835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"_Toc5002"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五、绩效评价指标分析</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_Toc5002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"_Toc2714"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（一）项目决策情况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_Toc2714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"_Toc25310"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（二）项目过程情况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_Toc25310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18</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"_Toc32426"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（三）项目产出情况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_Toc32426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21</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"_Toc26285"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（四）项目效益情况</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_Toc26285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22</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"_Toc16607"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六、主要经验及做法、存在的问题及原因分析</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_Toc16607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"_Toc28227"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（一）主要经验及做法</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_Toc28227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"_Toc6684"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（二）存在的问题</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_Toc6684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24</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"_Toc692"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七、有关建议</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_Toc692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25</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"_Toc11251"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八、其他需要说明的问题</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_Toc11251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26</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"_Toc20690"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附件1：绩效评价指标体系及综合评价表</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_Toc20690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28</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"_Toc25426"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附件2：基础表</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_Toc25426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35</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"_Toc16301"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附件3：问卷调查分析报告</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_Toc16301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36</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"_Toc27000"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附件4：现场勘查照片</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_Toc27000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40</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hint="default" w:ascii="Times New Roman" w:hAnsi="Times New Roman" w:eastAsia="仿宋" w:cs="Times New Roman"/>
              <w:color w:val="auto"/>
              <w:sz w:val="22"/>
              <w:szCs w:val="22"/>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"_Toc51" </w:instrText>
          </w:r>
          <w:r>
            <w:rPr>
              <w:rFonts w:hint="default" w:ascii="Times New Roman" w:hAnsi="Times New Roman" w:cs="Times New Roman"/>
              <w:color w:val="auto"/>
            </w:rPr>
            <w:fldChar w:fldCharType="separate"/>
          </w:r>
          <w:r>
            <w:rPr>
              <w:rFonts w:hint="default" w:ascii="Times New Roman" w:hAnsi="Times New Roman" w:eastAsia="仿宋" w:cs="Times New Roman"/>
              <w:color w:val="auto"/>
              <w:sz w:val="22"/>
              <w:szCs w:val="22"/>
            </w:rPr>
            <w:t>附件5：绩效评价工作沟通反馈结果</w:t>
          </w:r>
          <w:r>
            <w:rPr>
              <w:rFonts w:hint="default" w:ascii="Times New Roman" w:hAnsi="Times New Roman" w:eastAsia="仿宋" w:cs="Times New Roman"/>
              <w:color w:val="auto"/>
              <w:sz w:val="22"/>
              <w:szCs w:val="22"/>
            </w:rPr>
            <w:tab/>
          </w:r>
          <w:r>
            <w:rPr>
              <w:rFonts w:hint="default" w:ascii="Times New Roman" w:hAnsi="Times New Roman" w:eastAsia="仿宋" w:cs="Times New Roman"/>
              <w:color w:val="auto"/>
              <w:sz w:val="22"/>
              <w:szCs w:val="22"/>
            </w:rPr>
            <w:fldChar w:fldCharType="begin"/>
          </w:r>
          <w:r>
            <w:rPr>
              <w:rFonts w:hint="default" w:ascii="Times New Roman" w:hAnsi="Times New Roman" w:eastAsia="仿宋" w:cs="Times New Roman"/>
              <w:color w:val="auto"/>
              <w:sz w:val="22"/>
              <w:szCs w:val="22"/>
            </w:rPr>
            <w:instrText xml:space="preserve"> PAGEREF _Toc51 \h </w:instrText>
          </w:r>
          <w:r>
            <w:rPr>
              <w:rFonts w:hint="default" w:ascii="Times New Roman" w:hAnsi="Times New Roman" w:eastAsia="仿宋" w:cs="Times New Roman"/>
              <w:color w:val="auto"/>
              <w:sz w:val="22"/>
              <w:szCs w:val="22"/>
            </w:rPr>
            <w:fldChar w:fldCharType="separate"/>
          </w:r>
          <w:r>
            <w:rPr>
              <w:rFonts w:hint="default" w:ascii="Times New Roman" w:hAnsi="Times New Roman" w:eastAsia="仿宋" w:cs="Times New Roman"/>
              <w:color w:val="auto"/>
              <w:sz w:val="22"/>
              <w:szCs w:val="22"/>
            </w:rPr>
            <w:t>41</w:t>
          </w:r>
          <w:r>
            <w:rPr>
              <w:rFonts w:hint="default" w:ascii="Times New Roman" w:hAnsi="Times New Roman" w:eastAsia="仿宋" w:cs="Times New Roman"/>
              <w:color w:val="auto"/>
              <w:sz w:val="22"/>
              <w:szCs w:val="22"/>
            </w:rPr>
            <w:fldChar w:fldCharType="end"/>
          </w:r>
          <w:r>
            <w:rPr>
              <w:rFonts w:hint="default" w:ascii="Times New Roman" w:hAnsi="Times New Roman" w:eastAsia="仿宋" w:cs="Times New Roman"/>
              <w:color w:val="auto"/>
              <w:sz w:val="22"/>
              <w:szCs w:val="22"/>
            </w:rPr>
            <w:fldChar w:fldCharType="end"/>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pPr>
          <w:r>
            <w:rPr>
              <w:rFonts w:hint="default" w:ascii="Times New Roman" w:hAnsi="Times New Roman" w:eastAsia="宋体" w:cs="Times New Roman"/>
              <w:b/>
              <w:color w:val="auto"/>
            </w:rPr>
            <w:fldChar w:fldCharType="end"/>
          </w:r>
        </w:p>
      </w:sdtContent>
    </w:sdt>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sectPr>
          <w:headerReference r:id="rId5" w:type="default"/>
          <w:footerReference r:id="rId6" w:type="default"/>
          <w:pgSz w:w="11906" w:h="16838"/>
          <w:pgMar w:top="1440" w:right="1800" w:bottom="1440" w:left="1800" w:header="851" w:footer="907" w:gutter="0"/>
          <w:pgNumType w:start="1"/>
          <w:cols w:space="425" w:num="1"/>
          <w:docGrid w:type="lines" w:linePitch="312" w:charSpace="0"/>
        </w:sect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pPr>
    </w:p>
    <w:p>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hint="default" w:ascii="Times New Roman" w:hAnsi="Times New Roman" w:eastAsia="楷体_GB2312" w:cs="Times New Roman"/>
          <w:b/>
          <w:color w:val="auto"/>
          <w:sz w:val="48"/>
          <w:szCs w:val="48"/>
        </w:rPr>
      </w:pPr>
      <w:bookmarkStart w:id="7" w:name="_Toc17971"/>
      <w:bookmarkStart w:id="8" w:name="_Toc25378"/>
      <w:bookmarkStart w:id="9" w:name="_Toc26455"/>
      <w:bookmarkStart w:id="10" w:name="_Toc5622"/>
      <w:r>
        <w:rPr>
          <w:rFonts w:hint="default" w:ascii="Times New Roman" w:hAnsi="Times New Roman" w:eastAsia="仿宋_GB2312" w:cs="Times New Roman"/>
          <w:b/>
          <w:color w:val="auto"/>
          <w:sz w:val="48"/>
          <w:szCs w:val="48"/>
        </w:rPr>
        <w:t>新疆驰远天合有限责任会计师事务所</w:t>
      </w:r>
      <w:bookmarkEnd w:id="7"/>
      <w:bookmarkEnd w:id="8"/>
      <w:bookmarkEnd w:id="9"/>
      <w:bookmarkEnd w:id="10"/>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Xinjiang Chiyuantianhe Certified Public Accountants Co.,Ltd.</w:t>
      </w:r>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11" w:name="_Toc21607"/>
      <w:bookmarkStart w:id="12" w:name="_Toc11722"/>
      <w:bookmarkStart w:id="13" w:name="_Toc4177"/>
      <w:bookmarkStart w:id="14" w:name="_Toc23718"/>
      <w:r>
        <w:rPr>
          <w:rFonts w:hint="default" w:ascii="Times New Roman" w:hAnsi="Times New Roman" w:eastAsia="宋体" w:cs="Times New Roman"/>
          <w:b/>
          <w:color w:val="auto"/>
          <w:spacing w:val="66"/>
          <w:kern w:val="0"/>
          <w:sz w:val="44"/>
          <w:szCs w:val="44"/>
          <w:fitText w:val="3300" w:id="1424759405"/>
        </w:rPr>
        <w:t>绩效评价报</w:t>
      </w:r>
      <w:r>
        <w:rPr>
          <w:rFonts w:hint="default" w:ascii="Times New Roman" w:hAnsi="Times New Roman" w:eastAsia="宋体" w:cs="Times New Roman"/>
          <w:b/>
          <w:color w:val="auto"/>
          <w:spacing w:val="0"/>
          <w:kern w:val="0"/>
          <w:sz w:val="44"/>
          <w:szCs w:val="44"/>
          <w:fitText w:val="3300" w:id="1424759405"/>
        </w:rPr>
        <w:t>告</w:t>
      </w:r>
      <w:bookmarkEnd w:id="11"/>
      <w:bookmarkEnd w:id="12"/>
      <w:bookmarkEnd w:id="13"/>
      <w:bookmarkEnd w:id="14"/>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15" w:name="_Toc22944"/>
      <w:bookmarkStart w:id="16" w:name="_Toc2662"/>
      <w:bookmarkStart w:id="17" w:name="_Toc3967"/>
      <w:bookmarkStart w:id="18" w:name="_Toc29279"/>
      <w:r>
        <w:rPr>
          <w:rFonts w:hint="default" w:ascii="Times New Roman" w:hAnsi="Times New Roman" w:eastAsia="宋体" w:cs="Times New Roman"/>
          <w:color w:val="auto"/>
        </w:rPr>
        <w:t>驰天会咨字</w:t>
      </w:r>
      <w:r>
        <w:rPr>
          <w:rFonts w:hint="eastAsia" w:ascii="宋体" w:hAnsi="宋体" w:eastAsia="宋体" w:cs="宋体"/>
          <w:color w:val="auto"/>
        </w:rPr>
        <w:t>﹝</w:t>
      </w:r>
      <w:r>
        <w:rPr>
          <w:rFonts w:eastAsia="黑体"/>
          <w:color w:val="auto"/>
        </w:rPr>
        <w:t>20</w:t>
      </w:r>
      <w:r>
        <w:rPr>
          <w:rFonts w:hint="eastAsia" w:eastAsia="黑体"/>
          <w:color w:val="auto"/>
          <w:lang w:val="en-US" w:eastAsia="zh-CN"/>
        </w:rPr>
        <w:t>25</w:t>
      </w:r>
      <w:r>
        <w:rPr>
          <w:rFonts w:hint="eastAsia" w:ascii="宋体" w:hAnsi="宋体" w:eastAsia="宋体" w:cs="宋体"/>
          <w:color w:val="auto"/>
          <w:lang w:val="en-US" w:eastAsia="zh-CN"/>
        </w:rPr>
        <w:t>﹞</w:t>
      </w:r>
      <w:r>
        <w:rPr>
          <w:rFonts w:hint="default" w:ascii="Times New Roman" w:hAnsi="Times New Roman" w:eastAsia="宋体" w:cs="Times New Roman"/>
          <w:color w:val="auto"/>
        </w:rPr>
        <w:t>1-</w:t>
      </w:r>
      <w:r>
        <w:rPr>
          <w:rFonts w:hint="default" w:ascii="Times New Roman" w:hAnsi="Times New Roman" w:eastAsia="宋体" w:cs="Times New Roman"/>
          <w:color w:val="auto"/>
          <w:lang w:val="en-US" w:eastAsia="zh-CN"/>
        </w:rPr>
        <w:t>134</w:t>
      </w:r>
      <w:r>
        <w:rPr>
          <w:rFonts w:hint="default" w:ascii="Times New Roman" w:hAnsi="Times New Roman" w:eastAsia="宋体" w:cs="Times New Roman"/>
          <w:color w:val="auto"/>
        </w:rPr>
        <w:t>号</w:t>
      </w:r>
      <w:bookmarkEnd w:id="15"/>
      <w:bookmarkEnd w:id="16"/>
      <w:bookmarkEnd w:id="17"/>
      <w:bookmarkEnd w:id="18"/>
    </w:p>
    <w:p>
      <w:pPr>
        <w:spacing w:before="0" w:after="0"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highlight w:val="none"/>
        </w:rPr>
        <w:t>：</w:t>
      </w:r>
    </w:p>
    <w:p>
      <w:pPr>
        <w:spacing w:before="0" w:after="0" w:line="360" w:lineRule="auto"/>
        <w:ind w:firstLine="664"/>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ascii="Times New Roman" w:hAnsi="Times New Roman" w:cs="Times New Roman"/>
          <w:color w:val="auto"/>
          <w:lang w:val="en-US" w:eastAsia="zh-CN"/>
        </w:rPr>
        <w:t>巴楚县多来提巴格乡色尔古努什（19村）渠道防渗建设项目</w:t>
      </w:r>
      <w:r>
        <w:rPr>
          <w:rFonts w:hint="default" w:ascii="Times New Roman" w:hAnsi="Times New Roman" w:cs="Times New Roman"/>
          <w:color w:val="auto"/>
          <w:highlight w:val="none"/>
        </w:rPr>
        <w:t>的绩效评价工作并形成绩效评价报告</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r>
        <w:rPr>
          <w:rFonts w:hint="eastAsia" w:cs="Times New Roman"/>
          <w:color w:val="auto"/>
          <w:highlight w:val="none"/>
          <w:lang w:eastAsia="zh-CN"/>
        </w:rPr>
        <w:t>。</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一、基本情况</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19" w:name="_Toc327"/>
      <w:bookmarkStart w:id="20" w:name="_Toc19237"/>
      <w:bookmarkStart w:id="21" w:name="_Toc5761"/>
      <w:r>
        <w:rPr>
          <w:rFonts w:hint="default" w:ascii="Times New Roman" w:hAnsi="Times New Roman" w:cs="Times New Roman"/>
          <w:color w:val="auto"/>
        </w:rPr>
        <w:t>（一）</w:t>
      </w:r>
      <w:r>
        <w:rPr>
          <w:rFonts w:hint="default" w:ascii="Times New Roman" w:hAnsi="Times New Roman" w:cs="Times New Roman"/>
          <w:color w:val="auto"/>
          <w:lang w:val="en-US" w:eastAsia="zh-CN"/>
        </w:rPr>
        <w:t>项目概况</w:t>
      </w:r>
      <w:bookmarkEnd w:id="19"/>
      <w:bookmarkEnd w:id="20"/>
      <w:bookmarkEnd w:id="21"/>
    </w:p>
    <w:p>
      <w:pPr>
        <w:bidi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rPr>
        <w:t>1.</w:t>
      </w:r>
      <w:r>
        <w:rPr>
          <w:rFonts w:hint="default" w:ascii="Times New Roman" w:hAnsi="Times New Roman" w:cs="Times New Roman"/>
          <w:b/>
          <w:bCs/>
          <w:color w:val="auto"/>
          <w:lang w:val="en-US" w:eastAsia="zh-CN"/>
        </w:rPr>
        <w:t>项目立项背景及目的</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eastAsia="zh-CN"/>
        </w:rPr>
        <w:t>《新疆维吾尔自治区国民经济和社会发展第十四个五年规划和2035年远景目标纲要》</w:t>
      </w:r>
      <w:r>
        <w:rPr>
          <w:rFonts w:hint="default" w:ascii="Times New Roman" w:hAnsi="Times New Roman" w:cs="Times New Roman"/>
          <w:color w:val="auto"/>
          <w:lang w:val="en-US" w:eastAsia="zh-CN"/>
        </w:rPr>
        <w:t>指出，</w:t>
      </w:r>
      <w:r>
        <w:rPr>
          <w:rFonts w:hint="default" w:ascii="Times New Roman" w:hAnsi="Times New Roman" w:cs="Times New Roman"/>
          <w:color w:val="auto"/>
        </w:rPr>
        <w:t>“十四五”时期是向第二个百年奋斗目标进军的第一个五年，是建设社会主义现代化国家新征程的起步期，是加快推进经济高质量发展的攻坚期</w:t>
      </w:r>
      <w:r>
        <w:rPr>
          <w:rFonts w:hint="default" w:ascii="Times New Roman" w:hAnsi="Times New Roman" w:cs="Times New Roman"/>
          <w:color w:val="auto"/>
          <w:lang w:eastAsia="zh-CN"/>
        </w:rPr>
        <w:t>，“十四五”期间</w:t>
      </w:r>
      <w:r>
        <w:rPr>
          <w:rFonts w:hint="default" w:ascii="Times New Roman" w:hAnsi="Times New Roman" w:cs="Times New Roman"/>
          <w:color w:val="auto"/>
          <w:lang w:val="en-US" w:eastAsia="zh-CN"/>
        </w:rPr>
        <w:t>水资源消耗需得到有效控制，要基本形成生态保护和修复机制，使生态环境持续改善，生态安全屏障更加牢固，城乡人居环境得到明显改善。</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lang w:val="en-US" w:eastAsia="zh-CN"/>
        </w:rPr>
        <w:t>《</w:t>
      </w:r>
      <w:r>
        <w:rPr>
          <w:rFonts w:hint="default" w:ascii="Times New Roman" w:hAnsi="Times New Roman" w:cs="Times New Roman"/>
          <w:color w:val="auto"/>
        </w:rPr>
        <w:t>喀什地区贯彻落实&lt;新疆维吾尔自治区“十四五”水安全保障规划&gt;工作方案</w:t>
      </w:r>
      <w:r>
        <w:rPr>
          <w:rFonts w:hint="default" w:ascii="Times New Roman" w:hAnsi="Times New Roman" w:cs="Times New Roman"/>
          <w:color w:val="auto"/>
          <w:lang w:val="en-US" w:eastAsia="zh-CN"/>
        </w:rPr>
        <w:t>》也指出，要</w:t>
      </w:r>
      <w:r>
        <w:rPr>
          <w:rFonts w:hint="default" w:ascii="Times New Roman" w:hAnsi="Times New Roman" w:cs="Times New Roman"/>
          <w:color w:val="auto"/>
        </w:rPr>
        <w:t>深入贯彻落实习近平总书记“节水优先、空间均衡、系统治理、两手发力”的治水思路</w:t>
      </w:r>
      <w:r>
        <w:rPr>
          <w:rFonts w:hint="default" w:ascii="Times New Roman" w:hAnsi="Times New Roman" w:cs="Times New Roman"/>
          <w:color w:val="auto"/>
          <w:lang w:eastAsia="zh-CN"/>
        </w:rPr>
        <w:t>，</w:t>
      </w:r>
      <w:r>
        <w:rPr>
          <w:rFonts w:hint="default" w:ascii="Times New Roman" w:hAnsi="Times New Roman" w:cs="Times New Roman"/>
          <w:color w:val="auto"/>
        </w:rPr>
        <w:t>以保障水安全为主线，统筹做好节水、蓄水工程布局</w:t>
      </w:r>
      <w:r>
        <w:rPr>
          <w:rFonts w:hint="default" w:ascii="Times New Roman" w:hAnsi="Times New Roman" w:cs="Times New Roman"/>
          <w:color w:val="auto"/>
          <w:lang w:eastAsia="zh-CN"/>
        </w:rPr>
        <w:t>，</w:t>
      </w:r>
      <w:r>
        <w:rPr>
          <w:rFonts w:hint="default" w:ascii="Times New Roman" w:hAnsi="Times New Roman" w:cs="Times New Roman"/>
          <w:color w:val="auto"/>
        </w:rPr>
        <w:t>加快构建节水型社会</w:t>
      </w:r>
      <w:r>
        <w:rPr>
          <w:rFonts w:hint="default" w:ascii="Times New Roman" w:hAnsi="Times New Roman" w:cs="Times New Roman"/>
          <w:color w:val="auto"/>
          <w:lang w:eastAsia="zh-CN"/>
        </w:rPr>
        <w:t>，</w:t>
      </w:r>
      <w:r>
        <w:rPr>
          <w:rFonts w:hint="default" w:ascii="Times New Roman" w:hAnsi="Times New Roman" w:cs="Times New Roman"/>
          <w:color w:val="auto"/>
        </w:rPr>
        <w:t>全面提升水资源保护利用</w:t>
      </w:r>
      <w:r>
        <w:rPr>
          <w:rFonts w:hint="default" w:ascii="Times New Roman" w:hAnsi="Times New Roman" w:cs="Times New Roman"/>
          <w:color w:val="auto"/>
          <w:lang w:eastAsia="zh-CN"/>
        </w:rPr>
        <w:t>，</w:t>
      </w:r>
      <w:r>
        <w:rPr>
          <w:rFonts w:hint="default" w:ascii="Times New Roman" w:hAnsi="Times New Roman" w:cs="Times New Roman"/>
          <w:color w:val="auto"/>
        </w:rPr>
        <w:t>优化配置生活、生产、生态用水，加快推进用水方式由粗放向节约集约转变，以农业节水为主攻方向，强化节水模式，大力发展节水灌溉农业</w:t>
      </w:r>
      <w:r>
        <w:rPr>
          <w:rFonts w:hint="default" w:ascii="Times New Roman" w:hAnsi="Times New Roman" w:cs="Times New Roman"/>
          <w:color w:val="auto"/>
          <w:lang w:eastAsia="zh-CN"/>
        </w:rPr>
        <w:t>，加快灌区续建配套和现代化改造，</w:t>
      </w:r>
      <w:r>
        <w:rPr>
          <w:rFonts w:hint="default" w:ascii="Times New Roman" w:hAnsi="Times New Roman" w:cs="Times New Roman"/>
          <w:color w:val="auto"/>
        </w:rPr>
        <w:t>解决水资源蒸发、渗漏损失过大、农业灌溉耗水多</w:t>
      </w:r>
      <w:r>
        <w:rPr>
          <w:rFonts w:hint="default" w:ascii="Times New Roman" w:hAnsi="Times New Roman" w:cs="Times New Roman"/>
          <w:color w:val="auto"/>
          <w:lang w:val="en-US" w:eastAsia="zh-CN"/>
        </w:rPr>
        <w:t>等</w:t>
      </w:r>
      <w:r>
        <w:rPr>
          <w:rFonts w:hint="default" w:ascii="Times New Roman" w:hAnsi="Times New Roman" w:cs="Times New Roman"/>
          <w:color w:val="auto"/>
        </w:rPr>
        <w:t>问题，改善灌区生态环境，改善耕地质量，增加耕地产出，形成灌区良性发展。</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地巴楚县气候干旱少雨，灌区农业生产完全依赖于灌溉，在项目实施前，灌区内仍有部分斗渠为土渠，渗漏损失较大、渠系建筑物配套不完善、灌区内部灌溉水利用率较低等问题突出。为切实改善当地水渠渗透严重的问题，保障农业节水灌溉，在巴楚县水利局的指导监督下，巴楚县水利管理站负责实施多来提巴格乡色尔古努什（19村）渠道防渗建设项目，以提高水资源利用率，减少农业用水量，提高农业灌溉保证率，改善灌区内农民生产、生活条件，促进当地农业高质量发展。</w:t>
      </w:r>
    </w:p>
    <w:p>
      <w:pPr>
        <w:bidi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w:t>
      </w:r>
      <w:r>
        <w:rPr>
          <w:rFonts w:hint="default" w:ascii="Times New Roman" w:hAnsi="Times New Roman" w:cs="Times New Roman"/>
          <w:b/>
          <w:bCs/>
          <w:color w:val="auto"/>
          <w:lang w:val="en-US" w:eastAsia="zh-CN"/>
        </w:rPr>
        <w:t>项目基本情况</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项目名称：巴楚县多来提巴格乡色尔古努什（19村）渠道防渗建设项目（以下简称“该项目”、“项目”）。</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项目主管单位：巴楚县水利局。</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项目建设单位：巴楚县水利管理站。</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项目建设地点：巴楚县多来提巴格乡色尔古努什（19村）。</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项目建设内容：改建防渗斗渠2.89公里，设计流量0.2m³/s，配套渠系建筑物22座及其他附属设施。</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投资情况：根据《关于巴楚县多来提巴格乡色尔古努什(19村)渠道防渗建设项目可行性研究报告(代项目建议书)的批复》（巴发改项目〔2024〕87号）、《巴楚县多来提巴格乡色尔古努什（19村）渠道防渗建设项目可行性研究报告（初步设计）》，色尔古努什（19村）渠道防渗建设项目投资概算为355.91万元，其中：项目工程费用271.44万元，项目其他费用69.51万元，基本预备费14.96万元。</w:t>
      </w:r>
    </w:p>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项目建设期限：2024年4月-2024年6月。</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2" w:name="_Toc12972"/>
      <w:r>
        <w:rPr>
          <w:rFonts w:hint="default" w:ascii="Times New Roman" w:hAnsi="Times New Roman" w:cs="Times New Roman"/>
          <w:color w:val="auto"/>
        </w:rPr>
        <w:t>（二）资金投入和使用情况</w:t>
      </w:r>
      <w:bookmarkEnd w:id="22"/>
    </w:p>
    <w:p>
      <w:pPr>
        <w:bidi w:val="0"/>
        <w:spacing w:before="0" w:after="0" w:line="360" w:lineRule="auto"/>
        <w:rPr>
          <w:rFonts w:hint="default" w:ascii="Times New Roman" w:hAnsi="Times New Roman" w:cs="Times New Roman"/>
          <w:b/>
          <w:bCs/>
          <w:color w:val="auto"/>
        </w:rPr>
      </w:pPr>
      <w:r>
        <w:rPr>
          <w:rFonts w:hint="default" w:ascii="Times New Roman" w:hAnsi="Times New Roman" w:cs="Times New Roman"/>
          <w:b/>
          <w:bCs/>
          <w:color w:val="auto"/>
        </w:rPr>
        <w:t>1.预算安排情况</w:t>
      </w:r>
    </w:p>
    <w:p>
      <w:pPr>
        <w:bidi w:val="0"/>
        <w:spacing w:before="0" w:after="0" w:line="360" w:lineRule="auto"/>
        <w:rPr>
          <w:rFonts w:hint="default" w:ascii="Times New Roman" w:hAnsi="Times New Roman" w:cs="Times New Roman"/>
          <w:color w:val="auto"/>
        </w:rPr>
      </w:pPr>
      <w:bookmarkStart w:id="23" w:name="_Toc11784"/>
      <w:r>
        <w:rPr>
          <w:rFonts w:hint="default" w:ascii="Times New Roman" w:hAnsi="Times New Roman" w:cs="Times New Roman"/>
          <w:color w:val="auto"/>
        </w:rPr>
        <w:t>该项目预算安排资金总额为</w:t>
      </w:r>
      <w:r>
        <w:rPr>
          <w:rFonts w:hint="default" w:ascii="Times New Roman" w:hAnsi="Times New Roman" w:cs="Times New Roman"/>
          <w:color w:val="auto"/>
          <w:lang w:val="en-US" w:eastAsia="zh-CN"/>
        </w:rPr>
        <w:t>355.91</w:t>
      </w:r>
      <w:r>
        <w:rPr>
          <w:rFonts w:hint="default" w:ascii="Times New Roman" w:hAnsi="Times New Roman" w:cs="Times New Roman"/>
          <w:color w:val="auto"/>
        </w:rPr>
        <w:t>万元</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其中大中型水库移民后期扶持资金300万元，县级配套资金55.91万元。</w:t>
      </w:r>
    </w:p>
    <w:p>
      <w:pPr>
        <w:bidi w:val="0"/>
        <w:spacing w:before="0" w:after="0" w:line="360" w:lineRule="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资金到位及使用情况</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根据202</w:t>
      </w:r>
      <w:r>
        <w:rPr>
          <w:rFonts w:hint="default" w:ascii="Times New Roman" w:hAnsi="Times New Roman" w:cs="Times New Roman"/>
          <w:color w:val="auto"/>
          <w:lang w:val="en-US" w:eastAsia="zh-CN"/>
        </w:rPr>
        <w:t>3</w:t>
      </w:r>
      <w:r>
        <w:rPr>
          <w:rFonts w:hint="default" w:ascii="Times New Roman" w:hAnsi="Times New Roman" w:cs="Times New Roman"/>
          <w:color w:val="auto"/>
        </w:rPr>
        <w:t>年12月</w:t>
      </w:r>
      <w:r>
        <w:rPr>
          <w:rFonts w:hint="default" w:ascii="Times New Roman" w:hAnsi="Times New Roman" w:cs="Times New Roman"/>
          <w:color w:val="auto"/>
          <w:lang w:val="en-US" w:eastAsia="zh-CN"/>
        </w:rPr>
        <w:t>7</w:t>
      </w:r>
      <w:r>
        <w:rPr>
          <w:rFonts w:hint="default" w:ascii="Times New Roman" w:hAnsi="Times New Roman" w:cs="Times New Roman"/>
          <w:color w:val="auto"/>
        </w:rPr>
        <w:t>日</w:t>
      </w:r>
      <w:r>
        <w:rPr>
          <w:rFonts w:hint="default" w:ascii="Times New Roman" w:hAnsi="Times New Roman" w:cs="Times New Roman"/>
          <w:color w:val="auto"/>
          <w:lang w:val="en-US" w:eastAsia="zh-CN"/>
        </w:rPr>
        <w:t>巴楚县</w:t>
      </w:r>
      <w:r>
        <w:rPr>
          <w:rFonts w:hint="default" w:ascii="Times New Roman" w:hAnsi="Times New Roman" w:cs="Times New Roman"/>
          <w:color w:val="auto"/>
        </w:rPr>
        <w:t>财政局下达的《关于提前下达2024年中央大中型水库移民后期扶持资金预算的通知》（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41</w:t>
      </w:r>
      <w:r>
        <w:rPr>
          <w:rFonts w:hint="default" w:ascii="Times New Roman" w:hAnsi="Times New Roman" w:cs="Times New Roman"/>
          <w:color w:val="auto"/>
        </w:rPr>
        <w:t>号）</w:t>
      </w:r>
      <w:r>
        <w:rPr>
          <w:rFonts w:hint="default" w:ascii="Times New Roman" w:hAnsi="Times New Roman" w:cs="Times New Roman"/>
          <w:color w:val="auto"/>
          <w:lang w:val="en-US" w:eastAsia="zh-CN"/>
        </w:rPr>
        <w:t>和</w:t>
      </w:r>
      <w:r>
        <w:rPr>
          <w:rFonts w:hint="default" w:ascii="Times New Roman" w:hAnsi="Times New Roman" w:cs="Times New Roman"/>
          <w:color w:val="auto"/>
        </w:rPr>
        <w:t>《关于提前下达2024年中央水库移民扶持基金预算的通知》（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42</w:t>
      </w:r>
      <w:r>
        <w:rPr>
          <w:rFonts w:hint="default" w:ascii="Times New Roman" w:hAnsi="Times New Roman" w:cs="Times New Roman"/>
          <w:color w:val="auto"/>
        </w:rPr>
        <w:t>号），实际到位</w:t>
      </w:r>
      <w:r>
        <w:rPr>
          <w:rFonts w:hint="default" w:ascii="Times New Roman" w:hAnsi="Times New Roman" w:cs="Times New Roman"/>
          <w:color w:val="auto"/>
          <w:lang w:val="en-US" w:eastAsia="zh-CN"/>
        </w:rPr>
        <w:t>中大中型水库移民后期扶持资金300万元</w:t>
      </w:r>
      <w:r>
        <w:rPr>
          <w:rFonts w:hint="default" w:ascii="Times New Roman" w:hAnsi="Times New Roman" w:cs="Times New Roman"/>
          <w:color w:val="auto"/>
        </w:rPr>
        <w:t>，</w:t>
      </w:r>
      <w:r>
        <w:rPr>
          <w:rFonts w:hint="default" w:ascii="Times New Roman" w:hAnsi="Times New Roman" w:cs="Times New Roman"/>
          <w:color w:val="auto"/>
          <w:lang w:val="en-US" w:eastAsia="zh-CN"/>
        </w:rPr>
        <w:t>县级配套到位资金0万元，</w:t>
      </w:r>
      <w:r>
        <w:rPr>
          <w:rFonts w:hint="default" w:ascii="Times New Roman" w:hAnsi="Times New Roman" w:cs="Times New Roman"/>
          <w:color w:val="auto"/>
        </w:rPr>
        <w:t>资金到位率</w:t>
      </w:r>
      <w:r>
        <w:rPr>
          <w:rFonts w:hint="default" w:ascii="Times New Roman" w:hAnsi="Times New Roman" w:cs="Times New Roman"/>
          <w:color w:val="auto"/>
          <w:lang w:val="en-US" w:eastAsia="zh-CN"/>
        </w:rPr>
        <w:t>为84.29</w:t>
      </w:r>
      <w:r>
        <w:rPr>
          <w:rFonts w:hint="default" w:ascii="Times New Roman" w:hAnsi="Times New Roman" w:cs="Times New Roman"/>
          <w:color w:val="auto"/>
        </w:rPr>
        <w:t>%。</w:t>
      </w:r>
    </w:p>
    <w:p>
      <w:pPr>
        <w:bidi w:val="0"/>
        <w:spacing w:before="0" w:after="0" w:line="360" w:lineRule="auto"/>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截至202</w:t>
      </w:r>
      <w:r>
        <w:rPr>
          <w:rFonts w:hint="default" w:ascii="Times New Roman" w:hAnsi="Times New Roman" w:cs="Times New Roman"/>
          <w:color w:val="auto"/>
          <w:lang w:val="en-US" w:eastAsia="zh-CN"/>
        </w:rPr>
        <w:t>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月3</w:t>
      </w:r>
      <w:r>
        <w:rPr>
          <w:rFonts w:hint="default" w:ascii="Times New Roman" w:hAnsi="Times New Roman" w:cs="Times New Roman"/>
          <w:color w:val="auto"/>
          <w:lang w:val="en-US" w:eastAsia="zh-CN"/>
        </w:rPr>
        <w:t>0</w:t>
      </w:r>
      <w:r>
        <w:rPr>
          <w:rFonts w:hint="default" w:ascii="Times New Roman" w:hAnsi="Times New Roman" w:cs="Times New Roman"/>
          <w:color w:val="auto"/>
        </w:rPr>
        <w:t>日，该项目实际支出资金</w:t>
      </w:r>
      <w:r>
        <w:rPr>
          <w:rFonts w:hint="default" w:ascii="Times New Roman" w:hAnsi="Times New Roman" w:cs="Times New Roman"/>
          <w:color w:val="auto"/>
          <w:lang w:val="en-US" w:eastAsia="zh-CN"/>
        </w:rPr>
        <w:t>290.11</w:t>
      </w:r>
      <w:r>
        <w:rPr>
          <w:rFonts w:hint="default" w:ascii="Times New Roman" w:hAnsi="Times New Roman" w:cs="Times New Roman"/>
          <w:color w:val="auto"/>
        </w:rPr>
        <w:t>万元，</w:t>
      </w:r>
      <w:r>
        <w:rPr>
          <w:rFonts w:hint="default" w:ascii="Times New Roman" w:hAnsi="Times New Roman" w:cs="Times New Roman"/>
          <w:color w:val="auto"/>
          <w:lang w:val="en-US" w:eastAsia="zh-CN"/>
        </w:rPr>
        <w:t>均为</w:t>
      </w:r>
      <w:r>
        <w:rPr>
          <w:rFonts w:hint="default" w:ascii="Times New Roman" w:hAnsi="Times New Roman" w:cs="Times New Roman"/>
          <w:color w:val="auto"/>
        </w:rPr>
        <w:t>大中型水库移民后期扶持资金</w:t>
      </w:r>
      <w:r>
        <w:rPr>
          <w:rFonts w:hint="default" w:ascii="Times New Roman" w:hAnsi="Times New Roman" w:cs="Times New Roman"/>
          <w:color w:val="auto"/>
          <w:lang w:eastAsia="zh-CN"/>
        </w:rPr>
        <w:t>，</w:t>
      </w:r>
      <w:r>
        <w:rPr>
          <w:rFonts w:hint="default" w:ascii="Times New Roman" w:hAnsi="Times New Roman" w:cs="Times New Roman"/>
          <w:color w:val="auto"/>
        </w:rPr>
        <w:t>预算资金执行率</w:t>
      </w:r>
      <w:r>
        <w:rPr>
          <w:rFonts w:hint="default" w:ascii="Times New Roman" w:hAnsi="Times New Roman" w:cs="Times New Roman"/>
          <w:color w:val="auto"/>
          <w:lang w:val="en-US" w:eastAsia="zh-CN"/>
        </w:rPr>
        <w:t>96</w:t>
      </w:r>
      <w:r>
        <w:rPr>
          <w:rFonts w:hint="eastAsia" w:ascii="Times New Roman" w:hAnsi="Times New Roman" w:cs="Times New Roman"/>
          <w:color w:val="auto"/>
          <w:lang w:val="en-US" w:eastAsia="zh-CN"/>
        </w:rPr>
        <w:t>.7</w:t>
      </w:r>
      <w:r>
        <w:rPr>
          <w:rFonts w:hint="default" w:ascii="Times New Roman" w:hAnsi="Times New Roman" w:cs="Times New Roman"/>
          <w:color w:val="auto"/>
        </w:rPr>
        <w:t>%。详细资金支出明细见下表</w:t>
      </w:r>
      <w:r>
        <w:rPr>
          <w:rFonts w:hint="eastAsia" w:cs="Times New Roman"/>
          <w:color w:val="auto"/>
          <w:lang w:eastAsia="zh-CN"/>
        </w:rPr>
        <w:t>。</w:t>
      </w:r>
    </w:p>
    <w:p>
      <w:pPr>
        <w:bidi w:val="0"/>
        <w:spacing w:before="0" w:after="0" w:line="360" w:lineRule="auto"/>
        <w:rPr>
          <w:rFonts w:hint="default" w:ascii="Times New Roman" w:hAnsi="Times New Roman" w:cs="Times New Roman"/>
          <w:color w:val="auto"/>
        </w:rPr>
      </w:pPr>
    </w:p>
    <w:p>
      <w:pPr>
        <w:pStyle w:val="3"/>
        <w:keepNext/>
        <w:keepLines/>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表1-1：2024年</w:t>
      </w:r>
      <w:r>
        <w:rPr>
          <w:rFonts w:hint="default" w:ascii="Times New Roman" w:hAnsi="Times New Roman" w:eastAsia="黑体" w:cs="Times New Roman"/>
          <w:b w:val="0"/>
          <w:bCs w:val="0"/>
          <w:color w:val="auto"/>
          <w:sz w:val="21"/>
          <w:szCs w:val="21"/>
        </w:rPr>
        <w:t>巴楚县多来提巴格乡色尔古努什(19村)渠道防渗建设项目</w:t>
      </w:r>
      <w:r>
        <w:rPr>
          <w:rFonts w:hint="default" w:ascii="Times New Roman" w:hAnsi="Times New Roman" w:eastAsia="黑体" w:cs="Times New Roman"/>
          <w:b w:val="0"/>
          <w:bCs w:val="0"/>
          <w:color w:val="auto"/>
          <w:sz w:val="21"/>
          <w:szCs w:val="21"/>
          <w:lang w:val="en-US" w:eastAsia="zh-CN"/>
        </w:rPr>
        <w:t>支付明细表</w:t>
      </w:r>
    </w:p>
    <w:p>
      <w:pPr>
        <w:spacing w:line="240" w:lineRule="auto"/>
        <w:jc w:val="right"/>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b w:val="0"/>
          <w:bCs w:val="0"/>
          <w:color w:val="auto"/>
          <w:sz w:val="21"/>
          <w:szCs w:val="21"/>
          <w:lang w:val="en-US" w:eastAsia="zh-CN"/>
        </w:rPr>
        <w:t>单位：万元</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7"/>
        <w:gridCol w:w="1447"/>
        <w:gridCol w:w="1923"/>
        <w:gridCol w:w="1045"/>
        <w:gridCol w:w="1137"/>
        <w:gridCol w:w="1123"/>
        <w:gridCol w:w="11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blHeader/>
        </w:trPr>
        <w:tc>
          <w:tcPr>
            <w:tcW w:w="4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序号</w:t>
            </w:r>
          </w:p>
        </w:tc>
        <w:tc>
          <w:tcPr>
            <w:tcW w:w="8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类型</w:t>
            </w:r>
          </w:p>
        </w:tc>
        <w:tc>
          <w:tcPr>
            <w:tcW w:w="11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lang w:val="en-US"/>
              </w:rPr>
            </w:pPr>
            <w:r>
              <w:rPr>
                <w:rFonts w:hint="default" w:ascii="Times New Roman" w:hAnsi="Times New Roman" w:eastAsia="宋体" w:cs="Times New Roman"/>
                <w:b/>
                <w:bCs/>
                <w:i w:val="0"/>
                <w:iCs w:val="0"/>
                <w:color w:val="auto"/>
                <w:kern w:val="0"/>
                <w:sz w:val="21"/>
                <w:szCs w:val="21"/>
                <w:u w:val="none"/>
                <w:lang w:val="en-US" w:eastAsia="zh-CN" w:bidi="ar"/>
              </w:rPr>
              <w:t>单位名称</w:t>
            </w:r>
          </w:p>
        </w:tc>
        <w:tc>
          <w:tcPr>
            <w:tcW w:w="61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合同价</w:t>
            </w: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审定价</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执行金额</w:t>
            </w: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trPr>
        <w:tc>
          <w:tcPr>
            <w:tcW w:w="4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8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11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森林植被恢复费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喀什地区林业和草原局</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4.25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4.25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4.25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林地补偿费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巴楚县自然资源局</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施工</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新疆卢卡际建设工程有限公司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248.54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262</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262</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监理</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新疆路智兴项目管理有限责任公司阿克苏启祥分公司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检测</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喀什锦源水利水电工程有限责任公司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1.36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1.36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1.36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投资评审</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新疆中业建设工程项目管理有限公司喀什分公司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0.84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0.84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0.84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林草地设计编制费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喀什四季农林牧服务有限公司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设计（可研）</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新疆峻特设计工程有限公司喀什分公司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r>
              <w:rPr>
                <w:rFonts w:hint="eastAsia" w:ascii="Times New Roman" w:hAnsi="Times New Roman" w:eastAsia="宋体"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r>
              <w:rPr>
                <w:rFonts w:hint="eastAsia" w:ascii="Times New Roman" w:hAnsi="Times New Roman" w:eastAsia="宋体"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r>
              <w:rPr>
                <w:rFonts w:hint="eastAsia" w:ascii="Times New Roman" w:hAnsi="Times New Roman" w:eastAsia="宋体"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环评</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新疆金宇泽工程咨询有限公司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环评验收费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喀什聚泽环境咨询有限公司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.8</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.8</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.8</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11</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工程结算审计费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新疆创一工程项目管理咨询有限公司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1.16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12</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竣工财务决算审核费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新疆方夏有限责任会计师事务所</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9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合计</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276.65</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290.41</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290.11</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99</w:t>
            </w:r>
            <w:r>
              <w:rPr>
                <w:rFonts w:hint="eastAsia" w:ascii="Times New Roman" w:hAnsi="Times New Roman" w:eastAsia="宋体" w:cs="Times New Roman"/>
                <w:b/>
                <w:bCs/>
                <w:i w:val="0"/>
                <w:iCs w:val="0"/>
                <w:color w:val="auto"/>
                <w:kern w:val="0"/>
                <w:sz w:val="21"/>
                <w:szCs w:val="21"/>
                <w:u w:val="none"/>
                <w:lang w:val="en-US" w:eastAsia="zh-CN" w:bidi="ar"/>
              </w:rPr>
              <w:t>.9</w:t>
            </w:r>
            <w:r>
              <w:rPr>
                <w:rFonts w:hint="default" w:ascii="Times New Roman" w:hAnsi="Times New Roman" w:eastAsia="宋体" w:cs="Times New Roman"/>
                <w:b/>
                <w:bCs/>
                <w:i w:val="0"/>
                <w:iCs w:val="0"/>
                <w:color w:val="auto"/>
                <w:kern w:val="0"/>
                <w:sz w:val="21"/>
                <w:szCs w:val="21"/>
                <w:u w:val="none"/>
                <w:lang w:val="en-US" w:eastAsia="zh-CN" w:bidi="ar"/>
              </w:rPr>
              <w:t>%</w:t>
            </w:r>
          </w:p>
        </w:tc>
      </w:tr>
    </w:tbl>
    <w:p>
      <w:pPr>
        <w:bidi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备注：该项目决算审定总投资金额为290.45万元，与本表统计合计金额290.41相差的0.04万元属于印花税支出。</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（三）项目实施情况</w:t>
      </w:r>
      <w:bookmarkEnd w:id="23"/>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1.项目前期手续办理情况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2023年11月，由色尔古努什19村村委会组织69名移民代表（应到103人，实到69人）召开2023年度村级推荐大中型水库移民后期扶持项目移民代表会议，经移民代表集体表决，均同意上报多来提巴格乡色尔古努什(19村)渠道防渗建设项目。在村委会公示后，2023年11月29日，由多来提巴格乡人民政府向巴楚县水利局提交《巴楚县多来提巴格乡2024年水库移民后期扶持项目建议书》。2023年12月4日，巴楚县水利局下达《关于对多来提巴格乡2024年水库移民后期扶持申报项目库的批复意见》，同意将巴楚县多来提巴格乡色尔古努什(19村)渠道防渗建设项目纳入水库移民项目库，并上报上级主管部门审查。</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2023年12月7日，巴楚县财政局根据喀什地区财政局下达资金文件要求，下达《关于提前下达2024年中央大中型水库移民后期扶持资金预算的通知》（巴财农〔2023〕41号）和《关于提前下达2024年中央水库移民扶持基金预算的通知》（巴财农〔2023〕42号）。</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2024年1月15日，巴楚县水利管理站，取得由喀什四季农林牧服务有限公司编制的《巴楚县多来提巴格乡色尔古努什(19村)渠道防渗建设项目使用林地现状调查表》</w:t>
      </w:r>
      <w:r>
        <w:rPr>
          <w:rFonts w:hint="default" w:ascii="Times New Roman" w:hAnsi="Times New Roman" w:cs="Times New Roman"/>
          <w:color w:val="auto"/>
          <w:lang w:val="en-US"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1月15日，巴楚县水利管理站通过线下询价的方式，委托新疆峻特设计工程有限公司喀什分公司编制可研报告，同年2月，取得《巴楚县多来提巴格乡色尔古努什(19村)渠道防渗建设项目可行性研究报告(代项目建议书)》。</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2024年3月7日，巴楚县水利局向巴楚县发展和改革委员会递交《关于审批&lt;巴楚县多来提巴格乡色尔古努什(19村)渠道防渗建设项目可行性研究报告(代项目建议书)&gt;的申请》。</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2024年3月22日，取得《关于巴楚县多来提巴格乡色尔古努什(19村)渠道防渗建设项目可行性研究报告(代项目建议书)的批复》（巴发改项目〔2024〕87号）。</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取得项目立项后，巴楚县水利管理站落实项目前期建设条件，详细情况见下表</w:t>
      </w:r>
      <w:r>
        <w:rPr>
          <w:rFonts w:hint="eastAsia" w:cs="Times New Roman"/>
          <w:color w:val="auto"/>
          <w:lang w:val="en-US" w:eastAsia="zh-CN"/>
        </w:rPr>
        <w:t>。</w:t>
      </w:r>
    </w:p>
    <w:tbl>
      <w:tblPr>
        <w:tblStyle w:val="17"/>
        <w:tblW w:w="5000" w:type="pct"/>
        <w:jc w:val="center"/>
        <w:tblLayout w:type="fixed"/>
        <w:tblCellMar>
          <w:top w:w="0" w:type="dxa"/>
          <w:left w:w="108" w:type="dxa"/>
          <w:bottom w:w="0" w:type="dxa"/>
          <w:right w:w="108" w:type="dxa"/>
        </w:tblCellMar>
      </w:tblPr>
      <w:tblGrid>
        <w:gridCol w:w="577"/>
        <w:gridCol w:w="1854"/>
        <w:gridCol w:w="6091"/>
      </w:tblGrid>
      <w:tr>
        <w:tblPrEx>
          <w:tblCellMar>
            <w:top w:w="0" w:type="dxa"/>
            <w:left w:w="108" w:type="dxa"/>
            <w:bottom w:w="0" w:type="dxa"/>
            <w:right w:w="108" w:type="dxa"/>
          </w:tblCellMar>
        </w:tblPrEx>
        <w:trPr>
          <w:trHeight w:val="461" w:hRule="atLeast"/>
          <w:tblHeader/>
          <w:jc w:val="center"/>
        </w:trPr>
        <w:tc>
          <w:tcPr>
            <w:tcW w:w="338"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序号</w:t>
            </w:r>
          </w:p>
        </w:tc>
        <w:tc>
          <w:tcPr>
            <w:tcW w:w="10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取得时间</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文件名称</w:t>
            </w:r>
          </w:p>
        </w:tc>
      </w:tr>
      <w:tr>
        <w:tblPrEx>
          <w:tblCellMar>
            <w:top w:w="0" w:type="dxa"/>
            <w:left w:w="108" w:type="dxa"/>
            <w:bottom w:w="0" w:type="dxa"/>
            <w:right w:w="108" w:type="dxa"/>
          </w:tblCellMar>
        </w:tblPrEx>
        <w:trPr>
          <w:trHeight w:val="300"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1</w:t>
            </w:r>
          </w:p>
        </w:tc>
        <w:tc>
          <w:tcPr>
            <w:tcW w:w="10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2024年4月</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《巴楚县多来提巴格乡色尔古努什(19村)渠道防渗建设项目环境影响报告表》</w:t>
            </w:r>
          </w:p>
        </w:tc>
      </w:tr>
      <w:tr>
        <w:tblPrEx>
          <w:tblCellMar>
            <w:top w:w="0" w:type="dxa"/>
            <w:left w:w="108" w:type="dxa"/>
            <w:bottom w:w="0" w:type="dxa"/>
            <w:right w:w="108" w:type="dxa"/>
          </w:tblCellMar>
        </w:tblPrEx>
        <w:trPr>
          <w:trHeight w:val="300"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w:t>
            </w:r>
          </w:p>
        </w:tc>
        <w:tc>
          <w:tcPr>
            <w:tcW w:w="10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2024年5月8日</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《关于巴楚县多来提巴格乡色尔古努什(19村)渠道防渗建设项目环境影响报告表的批复》（喀地环评字〔2024〕174号）</w:t>
            </w:r>
          </w:p>
        </w:tc>
      </w:tr>
      <w:tr>
        <w:tblPrEx>
          <w:tblCellMar>
            <w:top w:w="0" w:type="dxa"/>
            <w:left w:w="108" w:type="dxa"/>
            <w:bottom w:w="0" w:type="dxa"/>
            <w:right w:w="108" w:type="dxa"/>
          </w:tblCellMar>
        </w:tblPrEx>
        <w:trPr>
          <w:trHeight w:val="325" w:hRule="atLeast"/>
          <w:jc w:val="center"/>
        </w:trPr>
        <w:tc>
          <w:tcPr>
            <w:tcW w:w="3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3</w:t>
            </w:r>
          </w:p>
        </w:tc>
        <w:tc>
          <w:tcPr>
            <w:tcW w:w="10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2024年5月15日</w:t>
            </w:r>
          </w:p>
        </w:tc>
        <w:tc>
          <w:tcPr>
            <w:tcW w:w="35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《水土保持行政许可承诺书》（巴水保承诺字〔2024〕24号）</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备注：由于项目建设内容属于水利设施建设，无需办理工程规划许可证、审图合格证以及施工许可证。</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2.项目实施完成情况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巴楚县水利管理站委托新疆中业建设工程项目管理有限公司喀什分公司评审项目投资预算，于2024年3月29日在巴楚县投资评审中心备案，项目建设工程备案招标控制价为250.12万元。</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4月26日，巴楚县水利管理站委托新疆天壹中山工程咨询有限公司开展政府采购代理工作，经竞争性磋商确定施工单位为新疆卢卡际建设工程有限公司，中标金额248.54万元，中标合同工期为50（日历日），中标工程范围为防渗改建斗渠2.89公里，设计流量0.2m³/s</w:t>
      </w:r>
      <w:r>
        <w:rPr>
          <w:rFonts w:hint="default"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配套渠系建筑物22座及其他附属设施。(具体内容详见磋商文件及工程量清单)。</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项目实际于2024年5月22日开工，于2024年9月12日建设完工。2024年9月12日，巴楚县水利局、巴楚县水利管理站、巴楚县水利工程质量监督站、监理、施工、设计等单位共同完成项目竣工六方验收工作；验收项目实施内容为：改建渠道总长度2.89</w:t>
      </w:r>
      <w:r>
        <w:rPr>
          <w:rFonts w:hint="default" w:ascii="Times New Roman" w:hAnsi="Times New Roman" w:cs="Times New Roman"/>
          <w:color w:val="auto"/>
          <w:lang w:val="en-US" w:eastAsia="zh-CN"/>
        </w:rPr>
        <w:t>公里</w:t>
      </w:r>
      <w:r>
        <w:rPr>
          <w:rFonts w:hint="default" w:ascii="Times New Roman" w:hAnsi="Times New Roman" w:cs="Times New Roman" w:eastAsiaTheme="minorEastAsia"/>
          <w:color w:val="auto"/>
          <w:lang w:val="en-US" w:eastAsia="zh-CN"/>
        </w:rPr>
        <w:t>，节制分水闸4座，分水闸13座，农桥6座。项目验收合格。</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10月25日，由巴楚县水利管理站、喀什聚泽环境咨询有限公司以及来自新疆维吾尔自治区排污权交易储备中心、新疆维吾尔自治区排污权交易储备中心、新疆瀚石节能环保技术有限公司的三位专家共同完成环保验收工作，验收结论为：项目基本落实了环评及批复的要求，落实了相应的水土保持及生态恢复措施。环境保护措施验收合格，符合环境保护验收条件，经验收工作组评议，原则同意通过竣工环境保护验收。</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2024年11月15日，取得由新疆创一工程项目管理咨询有限公司出具的《工程结算审核报告》，项目工程结算金额为262</w:t>
      </w:r>
      <w:r>
        <w:rPr>
          <w:rFonts w:hint="eastAsia" w:ascii="Times New Roman" w:hAnsi="Times New Roman" w:cs="Times New Roman"/>
          <w:color w:val="auto"/>
          <w:lang w:val="en-US" w:eastAsia="zh-CN"/>
        </w:rPr>
        <w:t>.3</w:t>
      </w:r>
      <w:r>
        <w:rPr>
          <w:rFonts w:hint="default" w:ascii="Times New Roman" w:hAnsi="Times New Roman" w:cs="Times New Roman" w:eastAsiaTheme="minorEastAsia"/>
          <w:color w:val="auto"/>
          <w:lang w:val="en-US" w:eastAsia="zh-CN"/>
        </w:rPr>
        <w:t>万元。2024年12月2日，取得由新疆方夏有限责任会计师事务所出具的《竣工财务决算审核报告》，审定项目总投资290.45万元。</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3.项目资产管理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2024年12月31日，由巴楚县水利局录入财务会计核算系统进行入账，同时录入管理系统进行资产管理。资产归属单位为巴楚县水利管理站，资产移交情况：由于项目目前处于试运行阶段，暂由巴楚县水利管理站负责运行管理，后期将移交至多来提巴格乡色尔古努什(19村)村委会运行管理；若村委会专业技术人员配备薄弱无法运行管理，后续将由村委会与多来提巴格乡水利管理站签订管护协议，委托该站负责渠道的运行管理工作。经现场调研，资产现已投入使用。</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4" w:name="_Toc1855"/>
      <w:bookmarkStart w:id="25" w:name="_Toc68364659"/>
      <w:r>
        <w:rPr>
          <w:rFonts w:hint="default" w:ascii="Times New Roman" w:hAnsi="Times New Roman" w:cs="Times New Roman"/>
          <w:color w:val="auto"/>
        </w:rPr>
        <w:t>（四）项目组织管理</w:t>
      </w:r>
      <w:bookmarkEnd w:id="24"/>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1.项目主管单位及职责</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巴楚县水利局为项目主管单位，是项目实施的主管部门，承担主体责任。巴楚县水利局</w:t>
      </w:r>
      <w:r>
        <w:rPr>
          <w:rFonts w:hint="default" w:ascii="Times New Roman" w:hAnsi="Times New Roman" w:cs="Times New Roman"/>
          <w:color w:val="auto"/>
          <w:lang w:val="en-US" w:eastAsia="zh-CN"/>
        </w:rPr>
        <w:t>主要负责</w:t>
      </w:r>
      <w:r>
        <w:rPr>
          <w:rFonts w:hint="default" w:ascii="Times New Roman" w:hAnsi="Times New Roman" w:cs="Times New Roman" w:eastAsiaTheme="minorEastAsia"/>
          <w:color w:val="auto"/>
          <w:lang w:val="en-US" w:eastAsia="zh-CN"/>
        </w:rPr>
        <w:t>协调</w:t>
      </w:r>
      <w:r>
        <w:rPr>
          <w:rFonts w:hint="default"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统筹整合使用大中型水库移民后期扶持资金，完善项目资金集体决策制度，建立健全资金分配使用和监管机制，建立健全运行协调工作机制；</w:t>
      </w:r>
      <w:r>
        <w:rPr>
          <w:rFonts w:hint="default" w:ascii="Times New Roman" w:hAnsi="Times New Roman" w:cs="Times New Roman"/>
          <w:color w:val="auto"/>
          <w:lang w:val="en-US" w:eastAsia="zh-CN"/>
        </w:rPr>
        <w:t>建设</w:t>
      </w:r>
      <w:r>
        <w:rPr>
          <w:rFonts w:hint="default" w:ascii="Times New Roman" w:hAnsi="Times New Roman" w:cs="Times New Roman" w:eastAsiaTheme="minorEastAsia"/>
          <w:color w:val="auto"/>
          <w:lang w:val="en-US" w:eastAsia="zh-CN"/>
        </w:rPr>
        <w:t>巴楚县水利项目库建设，组织编报相关规划、方案、统计报表和相关信息资料的编报工作；</w:t>
      </w:r>
      <w:r>
        <w:rPr>
          <w:rFonts w:hint="default" w:ascii="Times New Roman" w:hAnsi="Times New Roman" w:cs="Times New Roman"/>
          <w:color w:val="auto"/>
          <w:lang w:val="en-US" w:eastAsia="zh-CN"/>
        </w:rPr>
        <w:t>监督</w:t>
      </w:r>
      <w:r>
        <w:rPr>
          <w:rFonts w:hint="default" w:ascii="Times New Roman" w:hAnsi="Times New Roman" w:cs="Times New Roman" w:eastAsiaTheme="minorEastAsia"/>
          <w:color w:val="auto"/>
          <w:lang w:val="en-US" w:eastAsia="zh-CN"/>
        </w:rPr>
        <w:t>项目实施进度，</w:t>
      </w:r>
      <w:r>
        <w:rPr>
          <w:rFonts w:hint="default" w:ascii="Times New Roman" w:hAnsi="Times New Roman" w:cs="Times New Roman"/>
          <w:color w:val="auto"/>
          <w:lang w:val="en-US" w:eastAsia="zh-CN"/>
        </w:rPr>
        <w:t>配合</w:t>
      </w:r>
      <w:r>
        <w:rPr>
          <w:rFonts w:hint="default" w:ascii="Times New Roman" w:hAnsi="Times New Roman" w:cs="Times New Roman" w:eastAsiaTheme="minorEastAsia"/>
          <w:color w:val="auto"/>
          <w:lang w:val="en-US" w:eastAsia="zh-CN"/>
        </w:rPr>
        <w:t>项目验收等工作。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2.项目实施单位及职责</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巴楚县水利管理站，属于巴楚县水利局的下设部门（有独立法人，可独立核算本部门自收自支资金，但不属于预算单位，因此财政资金统一归巴楚县水利局核算），作为项目实施单位其主要职责是：负责项目日常管理业务和项目的具体实施，包括项目施工管理、技术指导、资料汇总、工作总结</w:t>
      </w:r>
      <w:r>
        <w:rPr>
          <w:rFonts w:hint="default" w:ascii="Times New Roman" w:hAnsi="Times New Roman" w:cs="Times New Roman"/>
          <w:color w:val="auto"/>
          <w:lang w:val="en-US" w:eastAsia="zh-CN"/>
        </w:rPr>
        <w:t>及</w:t>
      </w:r>
      <w:r>
        <w:rPr>
          <w:rFonts w:hint="default" w:ascii="Times New Roman" w:hAnsi="Times New Roman" w:cs="Times New Roman" w:eastAsiaTheme="minorEastAsia"/>
          <w:color w:val="auto"/>
          <w:lang w:val="en-US" w:eastAsia="zh-CN"/>
        </w:rPr>
        <w:t>上报，协助领导小组督促、检查、指导项目实施情况、确保资金专款专用及项目验收等工作。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3.其他相关单位及职责</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巴楚县财政局负责资金拨付和绩效管理工作，开展评审、核拨项目款等工作</w:t>
      </w:r>
      <w:r>
        <w:rPr>
          <w:rFonts w:hint="default" w:ascii="Times New Roman" w:hAnsi="Times New Roman" w:cs="Times New Roman"/>
          <w:color w:val="auto"/>
          <w:lang w:val="en-US" w:eastAsia="zh-CN"/>
        </w:rPr>
        <w:t>，配合完成项目验收</w:t>
      </w:r>
      <w:r>
        <w:rPr>
          <w:rFonts w:hint="default" w:ascii="Times New Roman" w:hAnsi="Times New Roman" w:cs="Times New Roman" w:eastAsiaTheme="minorEastAsia"/>
          <w:color w:val="auto"/>
          <w:lang w:val="en-US"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其他利益相关方</w:t>
      </w:r>
    </w:p>
    <w:tbl>
      <w:tblPr>
        <w:tblStyle w:val="17"/>
        <w:tblW w:w="4839" w:type="pct"/>
        <w:jc w:val="center"/>
        <w:tblLayout w:type="autofit"/>
        <w:tblCellMar>
          <w:top w:w="0" w:type="dxa"/>
          <w:left w:w="108" w:type="dxa"/>
          <w:bottom w:w="0" w:type="dxa"/>
          <w:right w:w="108" w:type="dxa"/>
        </w:tblCellMar>
      </w:tblPr>
      <w:tblGrid>
        <w:gridCol w:w="638"/>
        <w:gridCol w:w="5363"/>
        <w:gridCol w:w="2247"/>
      </w:tblGrid>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序号</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单位名称</w:t>
            </w:r>
          </w:p>
        </w:tc>
        <w:tc>
          <w:tcPr>
            <w:tcW w:w="13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eastAsiaTheme="minorEastAsia"/>
                <w:b/>
                <w:bCs/>
                <w:color w:val="auto"/>
                <w:lang w:val="en-US" w:eastAsia="zh-CN"/>
              </w:rPr>
              <w:t>类别</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1</w:t>
            </w:r>
          </w:p>
        </w:tc>
        <w:tc>
          <w:tcPr>
            <w:tcW w:w="3251"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新疆卢卡际建设工程有限公司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施工</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新疆路智兴项目管理有限责任公司阿克苏启祥分公司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监理</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3</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喀什锦源水利水电工程有限责任公司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检测</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4</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新疆中业建设工程项目管理有限公司喀什分公司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投资评审</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5</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喀什四季农林牧服务有限公司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林草地设计</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6</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新疆峻特设计工程有限公司喀什分公司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设计（可研）</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7</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新疆金宇泽工程咨询有限公司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环评</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8</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喀什聚泽环境咨询有限公司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环评验收费</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9</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新疆创一工程项目管理咨询有限公司</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工程结算审计</w:t>
            </w:r>
          </w:p>
        </w:tc>
      </w:tr>
      <w:tr>
        <w:tblPrEx>
          <w:tblCellMar>
            <w:top w:w="0" w:type="dxa"/>
            <w:left w:w="108" w:type="dxa"/>
            <w:bottom w:w="0" w:type="dxa"/>
            <w:right w:w="108" w:type="dxa"/>
          </w:tblCellMar>
        </w:tblPrEx>
        <w:trPr>
          <w:trHeight w:val="397" w:hRule="atLeast"/>
          <w:jc w:val="center"/>
        </w:trPr>
        <w:tc>
          <w:tcPr>
            <w:tcW w:w="3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10</w:t>
            </w:r>
          </w:p>
        </w:tc>
        <w:tc>
          <w:tcPr>
            <w:tcW w:w="32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新疆方夏有限责任会计师事务所</w:t>
            </w:r>
          </w:p>
        </w:tc>
        <w:tc>
          <w:tcPr>
            <w:tcW w:w="1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竣工财务决算审计</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6" w:name="_Toc12841"/>
      <w:r>
        <w:rPr>
          <w:rFonts w:hint="default" w:ascii="Times New Roman" w:hAnsi="Times New Roman" w:cs="Times New Roman"/>
          <w:color w:val="auto"/>
        </w:rPr>
        <w:t>二、项目绩效目标</w:t>
      </w:r>
      <w:bookmarkEnd w:id="25"/>
      <w:bookmarkEnd w:id="26"/>
    </w:p>
    <w:p>
      <w:pPr>
        <w:pStyle w:val="3"/>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（一）项目绩效总目标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结合辖区实际发展需要</w:t>
      </w:r>
      <w:r>
        <w:rPr>
          <w:rFonts w:hint="default" w:ascii="Times New Roman" w:hAnsi="Times New Roman" w:cs="Times New Roman"/>
          <w:color w:val="auto"/>
          <w:lang w:val="en-US" w:eastAsia="zh-CN"/>
        </w:rPr>
        <w:t>和巴楚县水土安全规划要求，通过改善农村水利基础设施，</w:t>
      </w:r>
      <w:r>
        <w:rPr>
          <w:rFonts w:hint="default" w:ascii="Times New Roman" w:hAnsi="Times New Roman" w:cs="Times New Roman"/>
          <w:color w:val="auto"/>
        </w:rPr>
        <w:t>提高水资源利用率，保障农业灌溉保证率，改革和完善灌区管理体制和运行机制，为本地的社会稳定和经济发展提供水利支撑。</w:t>
      </w:r>
    </w:p>
    <w:p>
      <w:pPr>
        <w:pStyle w:val="3"/>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（二）年度绩效目标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eastAsia="zh-CN"/>
        </w:rPr>
      </w:pPr>
      <w:r>
        <w:rPr>
          <w:rFonts w:hint="default" w:ascii="Times New Roman" w:hAnsi="Times New Roman" w:cs="Times New Roman"/>
          <w:color w:val="auto"/>
          <w:lang w:eastAsia="zh-CN"/>
        </w:rPr>
        <w:t>根据《项目支出绩效评价管理办法》（</w:t>
      </w:r>
      <w:r>
        <w:rPr>
          <w:rFonts w:hint="default" w:ascii="Times New Roman" w:hAnsi="Times New Roman" w:cs="Times New Roman"/>
          <w:color w:val="auto"/>
          <w:lang w:val="en-US" w:eastAsia="zh-CN"/>
        </w:rPr>
        <w:t>财预</w:t>
      </w:r>
      <w:r>
        <w:rPr>
          <w:rFonts w:hint="default" w:ascii="Times New Roman" w:hAnsi="Times New Roman" w:cs="Times New Roman"/>
          <w:color w:val="auto"/>
        </w:rPr>
        <w:t>〔20</w:t>
      </w:r>
      <w:r>
        <w:rPr>
          <w:rFonts w:hint="default" w:ascii="Times New Roman" w:hAnsi="Times New Roman" w:cs="Times New Roman"/>
          <w:color w:val="auto"/>
          <w:lang w:val="en-US" w:eastAsia="zh-CN"/>
        </w:rPr>
        <w:t>20</w:t>
      </w:r>
      <w:r>
        <w:rPr>
          <w:rFonts w:hint="default" w:ascii="Times New Roman" w:hAnsi="Times New Roman" w:cs="Times New Roman"/>
          <w:color w:val="auto"/>
        </w:rPr>
        <w:t>〕</w:t>
      </w:r>
      <w:r>
        <w:rPr>
          <w:rFonts w:hint="default" w:ascii="Times New Roman" w:hAnsi="Times New Roman" w:cs="Times New Roman"/>
          <w:color w:val="auto"/>
          <w:lang w:val="en-US" w:eastAsia="zh-CN"/>
        </w:rPr>
        <w:t>10号</w:t>
      </w:r>
      <w:r>
        <w:rPr>
          <w:rFonts w:hint="default" w:ascii="Times New Roman" w:hAnsi="Times New Roman" w:cs="Times New Roman"/>
          <w:color w:val="auto"/>
          <w:lang w:eastAsia="zh-CN"/>
        </w:rPr>
        <w:t>）的规定，</w:t>
      </w:r>
      <w:r>
        <w:rPr>
          <w:rFonts w:hint="default" w:ascii="Times New Roman" w:hAnsi="Times New Roman" w:cs="Times New Roman"/>
          <w:color w:val="auto"/>
          <w:lang w:val="en-US" w:eastAsia="zh-CN"/>
        </w:rPr>
        <w:t>绩效评价小组结合项目实际情况，对巴楚县多来提巴格乡色尔古努什(19村)渠道防渗建设项目绩效目标进行梳理、细化和补充完善，经报委托方审核</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最终确定该项目年度目标为</w:t>
      </w:r>
      <w:r>
        <w:rPr>
          <w:rFonts w:hint="default" w:ascii="Times New Roman" w:hAnsi="Times New Roman" w:cs="Times New Roman"/>
          <w:color w:val="auto"/>
          <w:lang w:eastAsia="zh-CN"/>
        </w:rPr>
        <w:t>：对多来提巴格乡1小队1斗渠、2斗渠进行防渗改建斗渠2.89km，设计流量0.2</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m</w:t>
      </w:r>
      <w:r>
        <w:rPr>
          <w:rFonts w:hint="default" w:ascii="Times New Roman" w:hAnsi="Times New Roman" w:cs="Times New Roman"/>
          <w:color w:val="auto"/>
          <w:vertAlign w:val="superscript"/>
          <w:lang w:eastAsia="zh-CN"/>
        </w:rPr>
        <w:t>3</w:t>
      </w:r>
      <w:r>
        <w:rPr>
          <w:rFonts w:hint="default" w:ascii="Times New Roman" w:hAnsi="Times New Roman" w:cs="Times New Roman"/>
          <w:color w:val="auto"/>
          <w:lang w:eastAsia="zh-CN"/>
        </w:rPr>
        <w:t>/s，配套渠系建筑22座；</w:t>
      </w:r>
      <w:r>
        <w:rPr>
          <w:rFonts w:hint="default" w:ascii="Times New Roman" w:hAnsi="Times New Roman" w:cs="Times New Roman"/>
          <w:color w:val="auto"/>
          <w:lang w:val="en-US" w:eastAsia="zh-CN"/>
        </w:rPr>
        <w:t>改善灌区水利基础设施，提高斗渠防渗率，有效节约水资源，促进当地节水农业发展，改善灌区居民生产生活。该项目个性目标设置具体如下</w:t>
      </w:r>
      <w:r>
        <w:rPr>
          <w:rFonts w:hint="eastAsia" w:cs="Times New Roman"/>
          <w:color w:val="auto"/>
          <w:lang w:val="en-US" w:eastAsia="zh-CN"/>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1.项目产出目标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“C11防渗改建斗渠长度”指标，预期指标值为</w:t>
      </w:r>
      <w:r>
        <w:rPr>
          <w:rFonts w:hint="default" w:ascii="Times New Roman" w:hAnsi="Times New Roman" w:cs="Times New Roman"/>
          <w:color w:val="auto"/>
          <w:lang w:val="en-US" w:eastAsia="zh-CN"/>
        </w:rPr>
        <w:t>大于等于2.89千米</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“C12建设配套渠系建筑数量”指标，预期指标值为</w:t>
      </w:r>
      <w:r>
        <w:rPr>
          <w:rFonts w:hint="default" w:ascii="Times New Roman" w:hAnsi="Times New Roman" w:cs="Times New Roman"/>
          <w:color w:val="auto"/>
          <w:lang w:val="en-US" w:eastAsia="zh-CN"/>
        </w:rPr>
        <w:t>大于等于22座</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（2）质量指标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“C21竣工验收合格率”指标，预期指标值为</w:t>
      </w:r>
      <w:r>
        <w:rPr>
          <w:rFonts w:hint="default" w:ascii="Times New Roman" w:hAnsi="Times New Roman" w:cs="Times New Roman"/>
          <w:color w:val="auto"/>
          <w:lang w:val="en-US" w:eastAsia="zh-CN"/>
        </w:rPr>
        <w:t>等于100%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（3）时效指标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“C31项目开工时间”指标，预期指标值为2024年4月27日</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“C32项目完工时间”指标，预期指标值为2024年6月15日</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（4）成本指标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“C41项目成本控制率”指标，预期指标值为</w:t>
      </w:r>
      <w:r>
        <w:rPr>
          <w:rFonts w:hint="default" w:ascii="Times New Roman" w:hAnsi="Times New Roman" w:cs="Times New Roman"/>
          <w:color w:val="auto"/>
          <w:lang w:val="en-US" w:eastAsia="zh-CN"/>
        </w:rPr>
        <w:t>小于等于100%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“C42日常管护支出”指标，预期指标值为</w:t>
      </w:r>
      <w:r>
        <w:rPr>
          <w:rFonts w:hint="default" w:ascii="Times New Roman" w:hAnsi="Times New Roman" w:cs="Times New Roman"/>
          <w:color w:val="auto"/>
          <w:lang w:val="en-US" w:eastAsia="zh-CN"/>
        </w:rPr>
        <w:t>小于等于17.88万元</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color w:val="auto"/>
        </w:rPr>
      </w:pPr>
      <w:r>
        <w:rPr>
          <w:rFonts w:hint="default" w:ascii="Times New Roman" w:hAnsi="Times New Roman" w:cs="Times New Roman"/>
          <w:b/>
          <w:color w:val="auto"/>
        </w:rPr>
        <w:t>2.项目效益目标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（1）社会效益</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“D11项目地受益水库移民数量”指标，预期指标值为</w:t>
      </w:r>
      <w:r>
        <w:rPr>
          <w:rFonts w:hint="default" w:ascii="Times New Roman" w:hAnsi="Times New Roman" w:cs="Times New Roman"/>
          <w:color w:val="auto"/>
          <w:lang w:val="en-US" w:eastAsia="zh-CN"/>
        </w:rPr>
        <w:t>103人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“D12有效帮助灌区节约用水”指标，预期指标值为</w:t>
      </w:r>
      <w:r>
        <w:rPr>
          <w:rFonts w:hint="default" w:ascii="Times New Roman" w:hAnsi="Times New Roman" w:cs="Times New Roman"/>
          <w:color w:val="auto"/>
          <w:lang w:val="en-US" w:eastAsia="zh-CN"/>
        </w:rPr>
        <w:t>有效帮助</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“D13改善灌区内农民生产、生活条件”指标，预期指标值为</w:t>
      </w:r>
      <w:r>
        <w:rPr>
          <w:rFonts w:hint="default" w:ascii="Times New Roman" w:hAnsi="Times New Roman" w:cs="Times New Roman"/>
          <w:color w:val="auto"/>
          <w:lang w:val="en-US" w:eastAsia="zh-CN"/>
        </w:rPr>
        <w:t>有效改善</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b/>
          <w:color w:val="auto"/>
        </w:rPr>
        <w:t>3.</w:t>
      </w:r>
      <w:r>
        <w:rPr>
          <w:rFonts w:hint="default" w:ascii="Times New Roman" w:hAnsi="Times New Roman" w:cs="Times New Roman"/>
          <w:b/>
          <w:color w:val="auto"/>
          <w:lang w:eastAsia="zh-Hans"/>
        </w:rPr>
        <w:t>满意度目标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（1）满意度指标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bookmarkStart w:id="27" w:name="_Toc68364660"/>
      <w:bookmarkStart w:id="28" w:name="_Toc1136"/>
      <w:r>
        <w:rPr>
          <w:rFonts w:hint="default" w:ascii="Times New Roman" w:hAnsi="Times New Roman" w:cs="Times New Roman"/>
          <w:color w:val="auto"/>
        </w:rPr>
        <w:t>“D21灌区内受益群众满意度”指标，预期指标值为</w:t>
      </w:r>
      <w:r>
        <w:rPr>
          <w:rFonts w:hint="default" w:ascii="Times New Roman" w:hAnsi="Times New Roman" w:cs="Times New Roman"/>
          <w:color w:val="auto"/>
          <w:lang w:val="en-US" w:eastAsia="zh-CN"/>
        </w:rPr>
        <w:t>大于等于95%</w:t>
      </w:r>
      <w:r>
        <w:rPr>
          <w:rFonts w:hint="default" w:ascii="Times New Roman" w:hAnsi="Times New Roman" w:eastAsia="宋体" w:cs="Times New Roman"/>
          <w:color w:val="auto"/>
        </w:rPr>
        <w:t>。</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三、绩效评价工作开展情况</w:t>
      </w:r>
      <w:bookmarkEnd w:id="27"/>
      <w:bookmarkEnd w:id="28"/>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9" w:name="_Toc28791"/>
      <w:bookmarkStart w:id="30" w:name="_Toc27940"/>
      <w:bookmarkStart w:id="31" w:name="_Toc68364661"/>
      <w:r>
        <w:rPr>
          <w:rFonts w:hint="default" w:ascii="Times New Roman" w:hAnsi="Times New Roman" w:cs="Times New Roman"/>
          <w:color w:val="auto"/>
        </w:rPr>
        <w:t>（一）绩效评价依据</w:t>
      </w:r>
      <w:bookmarkEnd w:id="29"/>
      <w:bookmarkEnd w:id="30"/>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bookmarkStart w:id="32" w:name="_Toc12284"/>
      <w:r>
        <w:rPr>
          <w:rFonts w:hint="default" w:ascii="Times New Roman" w:hAnsi="Times New Roman" w:cs="Times New Roman"/>
          <w:color w:val="auto"/>
          <w:highlight w:val="none"/>
        </w:rPr>
        <w:t>《中华人民共和国预算法》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《中共中央国务院关于全面实施预算绩效管理的意见》（中发〔2018〕34号）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《财政部关于印发&lt;大中型水库移民后期扶持基金项目资金使用管理暂行办法)的通知》（财农〔2017〕128号)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《新疆维吾尔自治区大中型水库移民后期扶持基金项目资金管理实施细则》</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《新疆维吾尔自治区国民经济和社会发展第十四个五年规划和2035年远景目标纲要》</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《喀什地区贯彻落实&lt;新疆维吾尔自治区“十四五”水安全保障规划&gt;工作方案》（喀署办发〔2021〕107号）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《巴楚县“十四五”水安全保障规划》</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《水利部办公厅关于进一步加强大中型水库移民后期扶持项目管理和资产监管的通知》（办移民〔2023〕184号）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《水利工程设计变更管理暂行办法》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《关于印发新疆维吾尔自治区大中型水库移民后期扶持人口实名制动态管理办法的通知》</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新水规</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《巴楚县大中型水库移民后期扶持项目管理细则》</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《关于提前下达2024年中央大中型水库移民后期扶持资金预算的通知》（</w:t>
      </w:r>
      <w:r>
        <w:rPr>
          <w:rFonts w:hint="default" w:ascii="Times New Roman" w:hAnsi="Times New Roman" w:cs="Times New Roman"/>
          <w:color w:val="auto"/>
          <w:highlight w:val="none"/>
          <w:lang w:val="en-US" w:eastAsia="zh-CN"/>
        </w:rPr>
        <w:t>巴</w:t>
      </w:r>
      <w:r>
        <w:rPr>
          <w:rFonts w:hint="default" w:ascii="Times New Roman" w:hAnsi="Times New Roman" w:cs="Times New Roman"/>
          <w:color w:val="auto"/>
          <w:highlight w:val="none"/>
        </w:rPr>
        <w:t>财</w:t>
      </w:r>
      <w:r>
        <w:rPr>
          <w:rFonts w:hint="default" w:ascii="Times New Roman" w:hAnsi="Times New Roman" w:cs="Times New Roman"/>
          <w:color w:val="auto"/>
          <w:highlight w:val="none"/>
          <w:lang w:val="en-US" w:eastAsia="zh-CN"/>
        </w:rPr>
        <w:t>农</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41</w:t>
      </w:r>
      <w:r>
        <w:rPr>
          <w:rFonts w:hint="default" w:ascii="Times New Roman" w:hAnsi="Times New Roman" w:cs="Times New Roman"/>
          <w:color w:val="auto"/>
          <w:highlight w:val="none"/>
        </w:rPr>
        <w:t>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《关于提前下达2024年中央水库移民扶持基金预算的通知》（</w:t>
      </w:r>
      <w:r>
        <w:rPr>
          <w:rFonts w:hint="default" w:ascii="Times New Roman" w:hAnsi="Times New Roman" w:cs="Times New Roman"/>
          <w:color w:val="auto"/>
          <w:highlight w:val="none"/>
          <w:lang w:val="en-US" w:eastAsia="zh-CN"/>
        </w:rPr>
        <w:t>巴</w:t>
      </w:r>
      <w:r>
        <w:rPr>
          <w:rFonts w:hint="default" w:ascii="Times New Roman" w:hAnsi="Times New Roman" w:cs="Times New Roman"/>
          <w:color w:val="auto"/>
          <w:highlight w:val="none"/>
        </w:rPr>
        <w:t>财</w:t>
      </w:r>
      <w:r>
        <w:rPr>
          <w:rFonts w:hint="default" w:ascii="Times New Roman" w:hAnsi="Times New Roman" w:cs="Times New Roman"/>
          <w:color w:val="auto"/>
          <w:highlight w:val="none"/>
          <w:lang w:val="en-US" w:eastAsia="zh-CN"/>
        </w:rPr>
        <w:t>农</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42</w:t>
      </w:r>
      <w:r>
        <w:rPr>
          <w:rFonts w:hint="default" w:ascii="Times New Roman" w:hAnsi="Times New Roman" w:cs="Times New Roman"/>
          <w:color w:val="auto"/>
          <w:highlight w:val="none"/>
        </w:rPr>
        <w:t>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《关于巴楚县多来提巴格乡色尔古努什(19村)渠道防渗建设项目可行性研究报告(代项目建议书)的批复》（</w:t>
      </w:r>
      <w:r>
        <w:rPr>
          <w:rFonts w:hint="default" w:ascii="Times New Roman" w:hAnsi="Times New Roman" w:cs="Times New Roman"/>
          <w:color w:val="auto"/>
          <w:highlight w:val="none"/>
          <w:lang w:val="en-US" w:eastAsia="zh-CN"/>
        </w:rPr>
        <w:t>巴发改项目</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87</w:t>
      </w:r>
      <w:r>
        <w:rPr>
          <w:rFonts w:hint="default" w:ascii="Times New Roman" w:hAnsi="Times New Roman" w:cs="Times New Roman"/>
          <w:color w:val="auto"/>
          <w:highlight w:val="none"/>
        </w:rPr>
        <w:t>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关于巴楚县多来提巴格乡色尔古努什(19村)渠道防渗建设项目环境影响报告表的批复</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喀地环评字</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174</w:t>
      </w:r>
      <w:r>
        <w:rPr>
          <w:rFonts w:hint="default" w:ascii="Times New Roman" w:hAnsi="Times New Roman" w:cs="Times New Roman"/>
          <w:color w:val="auto"/>
          <w:highlight w:val="none"/>
        </w:rPr>
        <w:t>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项目其他相关资料。</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（二）绩效评价目的、对象和范围</w:t>
      </w:r>
      <w:bookmarkEnd w:id="31"/>
      <w:bookmarkEnd w:id="32"/>
    </w:p>
    <w:p>
      <w:pPr>
        <w:spacing w:before="0" w:after="0" w:line="360" w:lineRule="auto"/>
        <w:ind w:firstLine="664"/>
        <w:rPr>
          <w:rFonts w:hint="default" w:ascii="Times New Roman" w:hAnsi="Times New Roman" w:cs="Times New Roman"/>
          <w:color w:val="auto"/>
          <w:highlight w:val="none"/>
        </w:rPr>
      </w:pPr>
      <w:bookmarkStart w:id="33" w:name="_Toc68364662"/>
      <w:bookmarkStart w:id="34" w:name="_Toc8725"/>
      <w:r>
        <w:rPr>
          <w:rFonts w:hint="default" w:ascii="Times New Roman" w:hAnsi="Times New Roman" w:cs="Times New Roman"/>
          <w:color w:val="auto"/>
          <w:highlight w:val="none"/>
        </w:rPr>
        <w:t>1.绩效评价目的</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w:t>
      </w:r>
      <w:r>
        <w:rPr>
          <w:rFonts w:hint="default" w:ascii="Times New Roman" w:hAnsi="Times New Roman" w:cs="Times New Roman"/>
          <w:color w:val="auto"/>
          <w:highlight w:val="none"/>
          <w:lang w:eastAsia="zh-CN"/>
        </w:rPr>
        <w:t>制的</w:t>
      </w:r>
      <w:r>
        <w:rPr>
          <w:rFonts w:hint="default" w:ascii="Times New Roman" w:hAnsi="Times New Roman"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pPr>
        <w:spacing w:before="0" w:after="0" w:line="360" w:lineRule="auto"/>
        <w:ind w:firstLine="664"/>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default" w:ascii="Times New Roman" w:hAnsi="Times New Roman" w:cs="Times New Roman"/>
          <w:color w:val="auto"/>
          <w:highlight w:val="none"/>
          <w:lang w:val="en-US" w:eastAsia="zh-CN"/>
        </w:rPr>
        <w:t>及范围</w:t>
      </w:r>
    </w:p>
    <w:p>
      <w:pPr>
        <w:spacing w:before="0" w:after="0"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default" w:ascii="Times New Roman" w:hAnsi="Times New Roman" w:cs="Times New Roman"/>
          <w:color w:val="auto"/>
          <w:highlight w:val="none"/>
          <w:lang w:val="en-US" w:eastAsia="zh-CN"/>
        </w:rPr>
        <w:t>巴楚县多来提巴格乡色尔古努什（19村）渠道防渗建设项目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主要对该项目的</w:t>
      </w:r>
      <w:r>
        <w:rPr>
          <w:rFonts w:hint="default" w:ascii="Times New Roman" w:hAnsi="Times New Roman" w:cs="Times New Roman"/>
          <w:color w:val="auto"/>
          <w:highlight w:val="none"/>
        </w:rPr>
        <w:t>决策情况、资金管理</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使用情况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相关管理制度办法的健全性及执行情况、实现的产出情况、取得的效益情况以及其他相关内容。</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rPr>
        <w:t>月-</w:t>
      </w:r>
      <w:r>
        <w:rPr>
          <w:rFonts w:hint="default" w:ascii="Times New Roman" w:hAnsi="Times New Roman" w:cs="Times New Roman"/>
          <w:color w:val="auto"/>
          <w:highlight w:val="none"/>
          <w:lang w:val="en-US" w:eastAsia="zh-CN"/>
        </w:rPr>
        <w:t>2025</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月。</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（三）绩效评价原则</w:t>
      </w:r>
      <w:bookmarkEnd w:id="33"/>
      <w:bookmarkEnd w:id="34"/>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本次绩效评价遵循的原则包括</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（1）独立性原则：在评价工作中保持充分的第三方独立性，不受其他第三方不当干预。</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（2）客观性原则：第三方机构应当按照协议（合同）约定事项开展绩效评价，以客观事实为依据，实事求是地向委托方提供服务。</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（3）科学性原则</w:t>
      </w:r>
      <w:r>
        <w:rPr>
          <w:rFonts w:hint="eastAsia" w:cs="Times New Roman"/>
          <w:color w:val="auto"/>
          <w:lang w:eastAsia="zh-CN"/>
        </w:rPr>
        <w:t>：</w:t>
      </w:r>
      <w:r>
        <w:rPr>
          <w:rFonts w:hint="default" w:ascii="Times New Roman" w:hAnsi="Times New Roman" w:cs="Times New Roman"/>
          <w:color w:val="auto"/>
        </w:rPr>
        <w:t>第三方机构应当履行必要评价程序，对原始资料进行核查验证，选择一种或多种方法进行对比分析，形成结论并出具评价报告。</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（4）公正性原则：在评价过程中坚持公正、客观地反映实际情况，不隐瞒、弄虚作假。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（四）绩效评价标准</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绩效评价标准通常包括计划标准、行业标准、历史标准等。本次绩效评价采</w:t>
      </w:r>
      <w:r>
        <w:rPr>
          <w:rFonts w:hint="default" w:ascii="Times New Roman" w:hAnsi="Times New Roman" w:cs="Times New Roman"/>
          <w:b w:val="0"/>
          <w:bCs w:val="0"/>
          <w:color w:val="auto"/>
        </w:rPr>
        <w:t>用计划标准，</w:t>
      </w:r>
      <w:r>
        <w:rPr>
          <w:rFonts w:hint="default" w:ascii="Times New Roman" w:hAnsi="Times New Roman" w:cs="Times New Roman"/>
          <w:color w:val="auto"/>
        </w:rPr>
        <w:t>本次绩效评价优先参照国家公布的行业指标数据制定的评价标准，无行业标准的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5" w:name="_Toc18306"/>
      <w:r>
        <w:rPr>
          <w:rFonts w:hint="default" w:ascii="Times New Roman" w:hAnsi="Times New Roman" w:cs="Times New Roman"/>
          <w:color w:val="auto"/>
        </w:rPr>
        <w:t>（五）绩效评价方法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正确</w:t>
      </w:r>
      <w:r>
        <w:rPr>
          <w:rFonts w:hint="default" w:ascii="Times New Roman" w:hAnsi="Times New Roman" w:cs="Times New Roman"/>
          <w:b w:val="0"/>
          <w:bCs w:val="0"/>
          <w:color w:val="auto"/>
        </w:rPr>
        <w:t>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该项目绩效。</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（1）项目决策类指标评价方法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立项依据充分性：比较法和文献法，查找法律法规政策以及规划，对比实际执行内容和政策支持内容是否匹配，分析立项依据充分性。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立项程序规范性：比较法和文献法，查找相关项目设立的政策和文件要求，对比分析实际执行程序是否按照政策及文件要求执行，分析立项程序的规范性。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绩效目标合理性：文献法和因素分析法，对比分析年初编制项目支出绩效目标表与项目内容的相关性、资金的匹配性等。</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 xml:space="preserve">绩效指标明确性：比较法和因素分析法，比较分析年初编制项目支出绩效目标表是否符 </w:t>
      </w:r>
    </w:p>
    <w:p>
      <w:pPr>
        <w:spacing w:before="0" w:after="0" w:line="360" w:lineRule="auto"/>
        <w:ind w:left="0" w:leftChars="0" w:firstLine="0" w:firstLineChars="0"/>
        <w:rPr>
          <w:rFonts w:hint="default" w:ascii="Times New Roman" w:hAnsi="Times New Roman" w:cs="Times New Roman"/>
          <w:color w:val="auto"/>
        </w:rPr>
      </w:pPr>
      <w:r>
        <w:rPr>
          <w:rFonts w:hint="default" w:ascii="Times New Roman" w:hAnsi="Times New Roman" w:cs="Times New Roman"/>
          <w:color w:val="auto"/>
          <w:lang w:val="en-US" w:eastAsia="zh-CN"/>
        </w:rPr>
        <w:t>合双七原则，是否可衡量。</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预算编制科学性：比较法和因素分析法，项目预算编制是否经过科学论证、有明确标准，资金额度与年度目标是否相适应，用以反映和考核项目预算编制的科学性、合理性情况。</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资金分配合理性：因素分析法，综合分析资金的分配依据是否充分，分配金额是否与项目实施单位需求金额一致。</w:t>
      </w:r>
    </w:p>
    <w:p>
      <w:pPr>
        <w:spacing w:before="0" w:after="0" w:line="360" w:lineRule="auto"/>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（2）项目过程类指标评价方法</w:t>
      </w:r>
    </w:p>
    <w:p>
      <w:pPr>
        <w:spacing w:before="0" w:after="0" w:line="360" w:lineRule="auto"/>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资金到位率：比较法和因素分析法，项目是否完成且资金到位数满足年度预算规模需求；项目尚未完成，分析实际完成值和预期指标值之间的差距和原因。</w:t>
      </w:r>
    </w:p>
    <w:p>
      <w:pPr>
        <w:spacing w:before="0" w:after="0" w:line="360" w:lineRule="auto"/>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预算执行率：比较法和因素分析法，项目是否完成且执行数控制在年度预算规模之内的；项目尚未完成，并分析实际完成值和预期指标值之间的差距和原因。</w:t>
      </w:r>
    </w:p>
    <w:p>
      <w:pPr>
        <w:spacing w:before="0" w:after="0" w:line="360" w:lineRule="auto"/>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资金使用合规性：比较法、文献法和因素分析法等，通过实地调研，检查项目资金使用情况，对比专项资金管理办法要求，分析资金使用合规性。</w:t>
      </w:r>
    </w:p>
    <w:p>
      <w:pPr>
        <w:spacing w:before="0" w:after="0" w:line="360" w:lineRule="auto"/>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管理制度健全性：</w:t>
      </w:r>
      <w:r>
        <w:rPr>
          <w:rFonts w:hint="default" w:ascii="Times New Roman" w:hAnsi="Times New Roman" w:cs="Times New Roman"/>
          <w:b w:val="0"/>
          <w:bCs w:val="0"/>
          <w:color w:val="auto"/>
          <w:lang w:val="en-US" w:eastAsia="zh-CN"/>
        </w:rPr>
        <w:t xml:space="preserve">文献法、比较法和因素分析法等，通过查阅项目实施单位提供的财务 </w:t>
      </w:r>
    </w:p>
    <w:p>
      <w:pPr>
        <w:spacing w:before="0" w:after="0" w:line="360" w:lineRule="auto"/>
        <w:ind w:left="0" w:leftChars="0" w:firstLine="0" w:firstLineChars="0"/>
        <w:rPr>
          <w:rFonts w:hint="default" w:ascii="Times New Roman" w:hAnsi="Times New Roman" w:cs="Times New Roman"/>
          <w:b w:val="0"/>
          <w:bCs w:val="0"/>
          <w:color w:val="auto"/>
          <w:lang w:val="en-US"/>
        </w:rPr>
      </w:pPr>
      <w:r>
        <w:rPr>
          <w:rFonts w:hint="default" w:ascii="Times New Roman" w:hAnsi="Times New Roman" w:cs="Times New Roman"/>
          <w:b w:val="0"/>
          <w:bCs w:val="0"/>
          <w:color w:val="auto"/>
          <w:lang w:val="en-US" w:eastAsia="zh-CN"/>
        </w:rPr>
        <w:t>和业务管理制度，评价分析：①巴楚县水利局是否已制定或具有相应的财务和业务管理制度；②现有的财务和业务管理制度内容是否合法、合规、完整。</w:t>
      </w:r>
    </w:p>
    <w:p>
      <w:pPr>
        <w:spacing w:before="0" w:after="0" w:line="360" w:lineRule="auto"/>
        <w:ind w:firstLine="420"/>
        <w:rPr>
          <w:rFonts w:hint="default" w:ascii="Times New Roman" w:hAnsi="Times New Roman" w:cs="Times New Roman" w:eastAsiaTheme="minorEastAsia"/>
          <w:b w:val="0"/>
          <w:bCs w:val="0"/>
          <w:color w:val="auto"/>
          <w:lang w:val="en-US" w:eastAsia="zh-CN"/>
        </w:rPr>
      </w:pPr>
      <w:r>
        <w:rPr>
          <w:rFonts w:hint="default" w:ascii="Times New Roman" w:hAnsi="Times New Roman" w:cs="Times New Roman"/>
          <w:b w:val="0"/>
          <w:bCs w:val="0"/>
          <w:color w:val="auto"/>
        </w:rPr>
        <w:t>制度执行有效性：</w:t>
      </w:r>
      <w:r>
        <w:rPr>
          <w:rFonts w:hint="default" w:ascii="Times New Roman" w:hAnsi="Times New Roman" w:cs="Times New Roman"/>
          <w:b w:val="0"/>
          <w:bCs w:val="0"/>
          <w:color w:val="auto"/>
          <w:lang w:val="en-US" w:eastAsia="zh-CN"/>
        </w:rPr>
        <w:t>比较法，结合项目实际实施过程性文件，根据现行相关法律法规以及单位已建设的财务管理制度、项目管理制度综合分析制度执行的有效性。评价要点：①巴楚县水利管理站是否按照单位合同、政府采购制度要求，执行采购程序、完成合同签订，是否符合制度要求；②巴楚县水利管理站是否按照《水利工程设计变更管理暂行办法》《巴楚县大中型水库移民后期扶持项目管理细则》等相关法律法规，进行项目管理、履行项目设计变更手续，管理过程是否符合相关规定要求。</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（3）项目产出类指标评价方法</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项目</w:t>
      </w:r>
      <w:r>
        <w:rPr>
          <w:rFonts w:hint="default" w:ascii="Times New Roman" w:hAnsi="Times New Roman" w:cs="Times New Roman"/>
          <w:color w:val="auto"/>
          <w:lang w:val="en-US" w:eastAsia="zh-CN"/>
        </w:rPr>
        <w:t>产出</w:t>
      </w:r>
      <w:r>
        <w:rPr>
          <w:rFonts w:hint="default" w:ascii="Times New Roman" w:hAnsi="Times New Roman" w:cs="Times New Roman"/>
          <w:color w:val="auto"/>
        </w:rPr>
        <w:t>类指标主要采用比较法和因素分析法，通过对比实际完成值和预期指标值</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综合分析影响绩效目标实现的内外部因素</w:t>
      </w:r>
      <w:r>
        <w:rPr>
          <w:rFonts w:hint="default" w:ascii="Times New Roman" w:hAnsi="Times New Roman" w:cs="Times New Roman"/>
          <w:color w:val="auto"/>
        </w:rPr>
        <w:t>。</w:t>
      </w:r>
    </w:p>
    <w:p>
      <w:pPr>
        <w:spacing w:before="0" w:after="0" w:line="360" w:lineRule="auto"/>
        <w:ind w:firstLine="420"/>
        <w:rPr>
          <w:rFonts w:hint="default" w:ascii="Times New Roman" w:hAnsi="Times New Roman" w:cs="Times New Roman"/>
          <w:color w:val="auto"/>
          <w:lang w:eastAsia="zh-CN"/>
        </w:rPr>
      </w:pPr>
      <w:r>
        <w:rPr>
          <w:rFonts w:hint="default" w:ascii="Times New Roman" w:hAnsi="Times New Roman" w:cs="Times New Roman"/>
          <w:color w:val="auto"/>
        </w:rPr>
        <w:t>防渗改建斗渠长度</w:t>
      </w:r>
      <w:r>
        <w:rPr>
          <w:rFonts w:hint="default" w:ascii="Times New Roman" w:hAnsi="Times New Roman" w:cs="Times New Roman"/>
          <w:color w:val="auto"/>
          <w:lang w:eastAsia="zh-CN"/>
        </w:rPr>
        <w:t>：比较法和因素分析法，考核项目</w:t>
      </w:r>
      <w:r>
        <w:rPr>
          <w:rFonts w:hint="default" w:ascii="Times New Roman" w:hAnsi="Times New Roman" w:cs="Times New Roman"/>
          <w:color w:val="auto"/>
        </w:rPr>
        <w:t>防渗改建斗渠长度</w:t>
      </w:r>
      <w:r>
        <w:rPr>
          <w:rFonts w:hint="default" w:ascii="Times New Roman" w:hAnsi="Times New Roman" w:cs="Times New Roman"/>
          <w:color w:val="auto"/>
          <w:lang w:eastAsia="zh-CN"/>
        </w:rPr>
        <w:t>实现情况，</w:t>
      </w:r>
      <w:r>
        <w:rPr>
          <w:rFonts w:hint="default" w:ascii="Times New Roman" w:hAnsi="Times New Roman" w:cs="Times New Roman"/>
          <w:color w:val="auto"/>
        </w:rPr>
        <w:t>防渗改建斗渠长度</w:t>
      </w:r>
      <w:r>
        <w:rPr>
          <w:rFonts w:hint="default" w:ascii="Times New Roman" w:hAnsi="Times New Roman" w:cs="Times New Roman"/>
          <w:color w:val="auto"/>
          <w:lang w:eastAsia="zh-CN"/>
        </w:rPr>
        <w:t>是否与</w:t>
      </w:r>
      <w:r>
        <w:rPr>
          <w:rFonts w:hint="default" w:ascii="Times New Roman" w:hAnsi="Times New Roman" w:cs="Times New Roman"/>
          <w:color w:val="auto"/>
          <w:lang w:val="en-US" w:eastAsia="zh-CN"/>
        </w:rPr>
        <w:t>项目立项文件批复内容</w:t>
      </w:r>
      <w:r>
        <w:rPr>
          <w:rFonts w:hint="default" w:ascii="Times New Roman" w:hAnsi="Times New Roman" w:cs="Times New Roman"/>
          <w:color w:val="auto"/>
          <w:lang w:eastAsia="zh-CN"/>
        </w:rPr>
        <w:t>一致。</w:t>
      </w:r>
    </w:p>
    <w:p>
      <w:pPr>
        <w:spacing w:before="0" w:after="0" w:line="360" w:lineRule="auto"/>
        <w:ind w:firstLine="420"/>
        <w:rPr>
          <w:rFonts w:hint="default" w:ascii="Times New Roman" w:hAnsi="Times New Roman" w:cs="Times New Roman"/>
          <w:color w:val="auto"/>
          <w:lang w:eastAsia="zh-CN"/>
        </w:rPr>
      </w:pPr>
      <w:r>
        <w:rPr>
          <w:rFonts w:hint="default" w:ascii="Times New Roman" w:hAnsi="Times New Roman" w:cs="Times New Roman"/>
          <w:color w:val="auto"/>
        </w:rPr>
        <w:t>建设配套渠系建筑数量</w:t>
      </w:r>
      <w:r>
        <w:rPr>
          <w:rFonts w:hint="default" w:ascii="Times New Roman" w:hAnsi="Times New Roman" w:cs="Times New Roman"/>
          <w:color w:val="auto"/>
          <w:lang w:eastAsia="zh-CN"/>
        </w:rPr>
        <w:t>：比较法和因素分析法，考核项目</w:t>
      </w:r>
      <w:r>
        <w:rPr>
          <w:rFonts w:hint="default" w:ascii="Times New Roman" w:hAnsi="Times New Roman" w:cs="Times New Roman"/>
          <w:color w:val="auto"/>
        </w:rPr>
        <w:t>建设配套渠系建筑数量</w:t>
      </w:r>
      <w:r>
        <w:rPr>
          <w:rFonts w:hint="default" w:ascii="Times New Roman" w:hAnsi="Times New Roman" w:cs="Times New Roman"/>
          <w:color w:val="auto"/>
          <w:lang w:eastAsia="zh-CN"/>
        </w:rPr>
        <w:t>实现情况，</w:t>
      </w:r>
      <w:r>
        <w:rPr>
          <w:rFonts w:hint="default" w:ascii="Times New Roman" w:hAnsi="Times New Roman" w:cs="Times New Roman"/>
          <w:color w:val="auto"/>
        </w:rPr>
        <w:t>建设配套渠系建筑数量</w:t>
      </w:r>
      <w:r>
        <w:rPr>
          <w:rFonts w:hint="default" w:ascii="Times New Roman" w:hAnsi="Times New Roman" w:cs="Times New Roman"/>
          <w:color w:val="auto"/>
          <w:lang w:eastAsia="zh-CN"/>
        </w:rPr>
        <w:t>是否与</w:t>
      </w:r>
      <w:r>
        <w:rPr>
          <w:rFonts w:hint="default" w:ascii="Times New Roman" w:hAnsi="Times New Roman" w:cs="Times New Roman"/>
          <w:color w:val="auto"/>
          <w:lang w:val="en-US" w:eastAsia="zh-CN"/>
        </w:rPr>
        <w:t>项目立项文件批复内容</w:t>
      </w:r>
      <w:r>
        <w:rPr>
          <w:rFonts w:hint="default" w:ascii="Times New Roman" w:hAnsi="Times New Roman" w:cs="Times New Roman"/>
          <w:color w:val="auto"/>
          <w:lang w:eastAsia="zh-CN"/>
        </w:rPr>
        <w:t>一致。</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eastAsia="zh-CN"/>
        </w:rPr>
        <w:t>竣工验收合格率：比较法和因素分析法，考核项目</w:t>
      </w:r>
      <w:r>
        <w:rPr>
          <w:rFonts w:hint="default" w:ascii="Times New Roman" w:hAnsi="Times New Roman" w:cs="Times New Roman"/>
          <w:color w:val="auto"/>
          <w:lang w:val="en-US" w:eastAsia="zh-CN"/>
        </w:rPr>
        <w:t>实施内容完成质量是否符合工程验收标准。</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项目开工时间：</w:t>
      </w:r>
      <w:r>
        <w:rPr>
          <w:rFonts w:hint="default" w:ascii="Times New Roman" w:hAnsi="Times New Roman" w:cs="Times New Roman"/>
          <w:color w:val="auto"/>
          <w:lang w:eastAsia="zh-CN"/>
        </w:rPr>
        <w:t>比较法和因素分析法，</w:t>
      </w:r>
      <w:r>
        <w:rPr>
          <w:rFonts w:hint="default" w:ascii="Times New Roman" w:hAnsi="Times New Roman" w:cs="Times New Roman"/>
          <w:color w:val="auto"/>
          <w:lang w:val="en-US" w:eastAsia="zh-CN"/>
        </w:rPr>
        <w:t>比较项目实际开工时间与开工批准文件时间，考核项目开工的及时性。</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项目完工时间：</w:t>
      </w:r>
      <w:r>
        <w:rPr>
          <w:rFonts w:hint="default" w:ascii="Times New Roman" w:hAnsi="Times New Roman" w:cs="Times New Roman"/>
          <w:color w:val="auto"/>
          <w:lang w:eastAsia="zh-CN"/>
        </w:rPr>
        <w:t>比较法和因素分析法，</w:t>
      </w:r>
      <w:r>
        <w:rPr>
          <w:rFonts w:hint="default" w:ascii="Times New Roman" w:hAnsi="Times New Roman" w:cs="Times New Roman"/>
          <w:color w:val="auto"/>
          <w:lang w:val="en-US" w:eastAsia="zh-CN"/>
        </w:rPr>
        <w:t>比较项目实际完工时间与项目验收文件时间，考核项目完工的及时性。</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项目成本控制率：</w:t>
      </w:r>
      <w:r>
        <w:rPr>
          <w:rFonts w:hint="default" w:ascii="Times New Roman" w:hAnsi="Times New Roman" w:cs="Times New Roman"/>
          <w:color w:val="auto"/>
          <w:lang w:eastAsia="zh-CN"/>
        </w:rPr>
        <w:t>比较法和因素分析法，</w:t>
      </w:r>
      <w:r>
        <w:rPr>
          <w:rFonts w:hint="default" w:ascii="Times New Roman" w:hAnsi="Times New Roman" w:cs="Times New Roman"/>
          <w:color w:val="auto"/>
          <w:lang w:val="en-US" w:eastAsia="zh-CN"/>
        </w:rPr>
        <w:t>通过比较项目计划成本和决算审定成本，考核项目成本的节约程度。</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（4）项目效益类指标评价方法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项目效益类指标主要采用公众评判法，辅以文献法、比较法和因素分析法，通过问卷及抽样调查等方式评价该项目实施后社会公众对于其实施效果的满意程度。</w:t>
      </w:r>
    </w:p>
    <w:p>
      <w:pPr>
        <w:bidi w:val="0"/>
        <w:spacing w:before="0" w:after="0" w:line="360" w:lineRule="auto"/>
        <w:jc w:val="both"/>
        <w:rPr>
          <w:rFonts w:hint="default" w:ascii="Times New Roman" w:hAnsi="Times New Roman" w:cs="Times New Roman"/>
          <w:color w:val="auto"/>
          <w:lang w:val="en-US"/>
        </w:rPr>
      </w:pPr>
      <w:r>
        <w:rPr>
          <w:rFonts w:hint="default" w:ascii="Times New Roman" w:hAnsi="Times New Roman" w:cs="Times New Roman"/>
          <w:color w:val="auto"/>
        </w:rPr>
        <w:t>①公众评判法：</w:t>
      </w:r>
      <w:r>
        <w:rPr>
          <w:rFonts w:hint="default" w:ascii="Times New Roman" w:hAnsi="Times New Roman" w:cs="Times New Roman"/>
          <w:color w:val="auto"/>
          <w:lang w:val="en-US" w:eastAsia="zh-CN"/>
        </w:rPr>
        <w:t xml:space="preserve">利益相关方灌区受益农户的反馈对本次评价工作具有重要意义，评价过程中采用个别访谈或调查问卷等方式开展相关工作。调研结果参照《关于印发&lt;自治区 项目支出绩效目标设置指引&gt;的通知）（新财预〔2022〕42 号）文件，分为基本达成目标、 部分实现目标、实现目标程度较低三档，分别按照该指标对应分值区间 </w:t>
      </w:r>
      <w:r>
        <w:rPr>
          <w:rFonts w:hint="eastAsia" w:ascii="Times New Roman" w:hAnsi="Times New Roman" w:cs="Times New Roman"/>
          <w:color w:val="auto"/>
          <w:lang w:val="en-US" w:eastAsia="zh-CN"/>
        </w:rPr>
        <w:t>100%~80%</w:t>
      </w:r>
      <w:r>
        <w:rPr>
          <w:rFonts w:hint="default" w:ascii="Times New Roman" w:hAnsi="Times New Roman" w:cs="Times New Roman"/>
          <w:color w:val="auto"/>
          <w:lang w:val="en-US" w:eastAsia="zh-CN"/>
        </w:rPr>
        <w:t>（含）、80%-60%（含）、60%-0%合理确定分值。例如：有效帮助灌区节约用水；改善灌区内农民生产、生活条件；灌区内受益群众满意度指标。</w:t>
      </w:r>
    </w:p>
    <w:p>
      <w:pPr>
        <w:bidi w:val="0"/>
        <w:spacing w:before="0" w:after="0" w:line="360" w:lineRule="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②比较法</w:t>
      </w:r>
      <w:r>
        <w:rPr>
          <w:rFonts w:hint="default" w:ascii="Times New Roman" w:hAnsi="Times New Roman" w:cs="Times New Roman"/>
          <w:color w:val="auto"/>
          <w:lang w:val="en-US" w:eastAsia="zh-CN"/>
        </w:rPr>
        <w:t>和因素分析法</w:t>
      </w:r>
      <w:r>
        <w:rPr>
          <w:rFonts w:hint="default" w:ascii="Times New Roman" w:hAnsi="Times New Roman" w:cs="Times New Roman"/>
          <w:color w:val="auto"/>
        </w:rPr>
        <w:t>：通过对比实际</w:t>
      </w:r>
      <w:r>
        <w:rPr>
          <w:rFonts w:hint="default" w:ascii="Times New Roman" w:hAnsi="Times New Roman" w:cs="Times New Roman"/>
          <w:color w:val="auto"/>
          <w:lang w:val="en-US" w:eastAsia="zh-CN"/>
        </w:rPr>
        <w:t>受益灌区水库移民数量</w:t>
      </w:r>
      <w:r>
        <w:rPr>
          <w:rFonts w:hint="default" w:ascii="Times New Roman" w:hAnsi="Times New Roman" w:cs="Times New Roman"/>
          <w:color w:val="auto"/>
        </w:rPr>
        <w:t>和预期指标值</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综合分析影响绩效目标实现的内外部因素。</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cs="Times New Roman"/>
          <w:color w:val="auto"/>
          <w:lang w:val="en-US" w:eastAsia="zh-CN"/>
        </w:rPr>
        <w:t>六</w:t>
      </w:r>
      <w:r>
        <w:rPr>
          <w:rFonts w:hint="default" w:ascii="Times New Roman" w:hAnsi="Times New Roman" w:cs="Times New Roman"/>
          <w:color w:val="auto"/>
        </w:rPr>
        <w:t>）绩效评价指标体系设计</w:t>
      </w:r>
      <w:bookmarkEnd w:id="35"/>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bookmarkStart w:id="36" w:name="_Toc68364663"/>
      <w:r>
        <w:rPr>
          <w:rFonts w:hint="default" w:ascii="Times New Roman" w:hAnsi="Times New Roman" w:cs="Times New Roman" w:eastAsiaTheme="minorEastAsia"/>
          <w:color w:val="auto"/>
          <w:highlight w:val="none"/>
          <w:lang w:val="en-US" w:eastAsia="zh-CN"/>
        </w:rPr>
        <w:t>该项目在建立体系的过程中，结合项目内容</w:t>
      </w:r>
      <w:r>
        <w:rPr>
          <w:rFonts w:hint="default" w:ascii="Times New Roman" w:hAnsi="Times New Roman" w:cs="Times New Roman"/>
          <w:color w:val="auto"/>
          <w:highlight w:val="none"/>
          <w:lang w:val="en-US" w:eastAsia="zh-CN"/>
        </w:rPr>
        <w:t>以及政策落实</w:t>
      </w:r>
      <w:r>
        <w:rPr>
          <w:rFonts w:hint="default" w:ascii="Times New Roman" w:hAnsi="Times New Roman" w:cs="Times New Roman" w:eastAsiaTheme="minorEastAsia"/>
          <w:color w:val="auto"/>
          <w:highlight w:val="none"/>
          <w:lang w:val="en-US" w:eastAsia="zh-CN"/>
        </w:rPr>
        <w:t>去设置相应指标</w:t>
      </w:r>
      <w:r>
        <w:rPr>
          <w:rFonts w:hint="default" w:ascii="Times New Roman" w:hAnsi="Times New Roman" w:cs="Times New Roman"/>
          <w:color w:val="auto"/>
          <w:highlight w:val="none"/>
          <w:lang w:val="en-US" w:eastAsia="zh-CN"/>
        </w:rPr>
        <w:t>：针对</w:t>
      </w:r>
      <w:r>
        <w:rPr>
          <w:rFonts w:hint="default" w:ascii="Times New Roman" w:hAnsi="Times New Roman" w:cs="Times New Roman" w:eastAsiaTheme="minorEastAsia"/>
          <w:color w:val="auto"/>
          <w:highlight w:val="none"/>
          <w:lang w:val="en-US" w:eastAsia="zh-CN"/>
        </w:rPr>
        <w:t>共性指标部分</w:t>
      </w:r>
      <w:r>
        <w:rPr>
          <w:rFonts w:hint="default" w:ascii="Times New Roman" w:hAnsi="Times New Roman" w:cs="Times New Roman"/>
          <w:color w:val="auto"/>
          <w:highlight w:val="none"/>
          <w:lang w:val="en-US" w:eastAsia="zh-CN"/>
        </w:rPr>
        <w:t>，</w:t>
      </w:r>
      <w:r>
        <w:rPr>
          <w:rFonts w:hint="default" w:ascii="Times New Roman" w:hAnsi="Times New Roman" w:cs="Times New Roman" w:eastAsiaTheme="minorEastAsia"/>
          <w:color w:val="auto"/>
          <w:highlight w:val="none"/>
          <w:lang w:val="en-US" w:eastAsia="zh-CN"/>
        </w:rPr>
        <w:t>决策指标和过程指标参照</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eastAsiaTheme="minorEastAsia"/>
          <w:color w:val="auto"/>
          <w:highlight w:val="none"/>
          <w:lang w:val="en-US" w:eastAsia="zh-CN"/>
        </w:rPr>
        <w:t>《项目支出绩效评价管理办法》（财预〔2020〕10号）指导绩效评价体系设置。</w:t>
      </w:r>
      <w:r>
        <w:rPr>
          <w:rFonts w:hint="default" w:ascii="Times New Roman" w:hAnsi="Times New Roman" w:cs="Times New Roman"/>
          <w:color w:val="auto"/>
          <w:highlight w:val="none"/>
          <w:lang w:val="en-US" w:eastAsia="zh-CN"/>
        </w:rPr>
        <w:t>针对</w:t>
      </w:r>
      <w:r>
        <w:rPr>
          <w:rFonts w:hint="default" w:ascii="Times New Roman" w:hAnsi="Times New Roman" w:cs="Times New Roman" w:eastAsiaTheme="minorEastAsia"/>
          <w:color w:val="auto"/>
          <w:highlight w:val="none"/>
          <w:lang w:val="en-US" w:eastAsia="zh-CN"/>
        </w:rPr>
        <w:t>个性指标部分</w:t>
      </w:r>
      <w:r>
        <w:rPr>
          <w:rFonts w:hint="default" w:ascii="Times New Roman" w:hAnsi="Times New Roman" w:cs="Times New Roman"/>
          <w:color w:val="auto"/>
          <w:highlight w:val="none"/>
          <w:lang w:val="en-US" w:eastAsia="zh-CN"/>
        </w:rPr>
        <w:t>，</w:t>
      </w:r>
      <w:r>
        <w:rPr>
          <w:rFonts w:hint="default" w:ascii="Times New Roman" w:hAnsi="Times New Roman" w:cs="Times New Roman" w:eastAsiaTheme="minorEastAsia"/>
          <w:color w:val="auto"/>
          <w:highlight w:val="none"/>
          <w:lang w:val="en-US" w:eastAsia="zh-CN"/>
        </w:rPr>
        <w:t>绩效评价小组根据</w:t>
      </w:r>
      <w:r>
        <w:rPr>
          <w:rFonts w:hint="default" w:ascii="Times New Roman" w:hAnsi="Times New Roman" w:cs="Times New Roman"/>
          <w:color w:val="auto"/>
          <w:lang w:val="en-US" w:eastAsia="zh-CN"/>
        </w:rPr>
        <w:t>《新疆维吾尔自治区大中型水库移民后期扶持基金项目资金管理实施细则》《巴楚县大中型水库移民后期扶持项目管理细则》等</w:t>
      </w:r>
      <w:r>
        <w:rPr>
          <w:rFonts w:hint="default" w:ascii="Times New Roman" w:hAnsi="Times New Roman" w:cs="Times New Roman" w:eastAsiaTheme="minorEastAsia"/>
          <w:color w:val="auto"/>
          <w:highlight w:val="none"/>
          <w:lang w:val="en-US" w:eastAsia="zh-CN"/>
        </w:rPr>
        <w:t>政策要求，结合</w:t>
      </w:r>
      <w:r>
        <w:rPr>
          <w:rFonts w:hint="default" w:ascii="Times New Roman" w:hAnsi="Times New Roman" w:cs="Times New Roman"/>
          <w:color w:val="auto"/>
        </w:rPr>
        <w:t>《关于巴楚县多来提巴格乡色尔古努什(19村)渠道防渗建设项目可行性研究报告(代项目建议书)的批复》（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eastAsiaTheme="minorEastAsia"/>
          <w:color w:val="auto"/>
          <w:highlight w:val="none"/>
          <w:lang w:val="en-US" w:eastAsia="zh-CN"/>
        </w:rPr>
        <w:t>等资料，对绩效指标体系进行了细化和明确，对</w:t>
      </w:r>
      <w:r>
        <w:rPr>
          <w:rFonts w:hint="default" w:ascii="Times New Roman" w:hAnsi="Times New Roman" w:cs="Times New Roman"/>
          <w:color w:val="auto"/>
          <w:highlight w:val="none"/>
          <w:lang w:val="en-US" w:eastAsia="zh-CN"/>
        </w:rPr>
        <w:t>项目立项规范性</w:t>
      </w:r>
      <w:r>
        <w:rPr>
          <w:rFonts w:hint="default" w:ascii="Times New Roman" w:hAnsi="Times New Roman" w:cs="Times New Roman" w:eastAsiaTheme="minorEastAsia"/>
          <w:color w:val="auto"/>
          <w:highlight w:val="none"/>
          <w:lang w:val="en-US" w:eastAsia="zh-CN"/>
        </w:rPr>
        <w:t>、</w:t>
      </w:r>
      <w:r>
        <w:rPr>
          <w:rFonts w:hint="default" w:ascii="Times New Roman" w:hAnsi="Times New Roman" w:cs="Times New Roman"/>
          <w:color w:val="auto"/>
          <w:highlight w:val="none"/>
          <w:lang w:val="en-US" w:eastAsia="zh-CN"/>
        </w:rPr>
        <w:t>项目制度执行有效性、</w:t>
      </w:r>
      <w:r>
        <w:rPr>
          <w:rFonts w:hint="default" w:ascii="Times New Roman" w:hAnsi="Times New Roman" w:cs="Times New Roman" w:eastAsiaTheme="minorEastAsia"/>
          <w:color w:val="auto"/>
          <w:highlight w:val="none"/>
          <w:lang w:val="en-US" w:eastAsia="zh-CN"/>
        </w:rPr>
        <w:t>项目实施效益进行着重考核。结合</w:t>
      </w:r>
      <w:r>
        <w:rPr>
          <w:rFonts w:hint="default" w:ascii="Times New Roman" w:hAnsi="Times New Roman" w:cs="Times New Roman"/>
          <w:color w:val="auto"/>
        </w:rPr>
        <w:t>大力发展节水灌溉农业</w:t>
      </w:r>
      <w:r>
        <w:rPr>
          <w:rFonts w:hint="default" w:ascii="Times New Roman" w:hAnsi="Times New Roman" w:cs="Times New Roman"/>
          <w:color w:val="auto"/>
          <w:lang w:eastAsia="zh-CN"/>
        </w:rPr>
        <w:t>，加快灌区续建配套和现代化改造</w:t>
      </w:r>
      <w:r>
        <w:rPr>
          <w:rFonts w:hint="default" w:ascii="Times New Roman" w:hAnsi="Times New Roman" w:cs="Times New Roman"/>
          <w:color w:val="auto"/>
          <w:lang w:val="en-US" w:eastAsia="zh-CN"/>
        </w:rPr>
        <w:t>的规划发展目标</w:t>
      </w:r>
      <w:r>
        <w:rPr>
          <w:rFonts w:hint="default" w:ascii="Times New Roman" w:hAnsi="Times New Roman" w:cs="Times New Roman" w:eastAsiaTheme="minorEastAsia"/>
          <w:color w:val="auto"/>
          <w:highlight w:val="none"/>
          <w:lang w:val="en-US" w:eastAsia="zh-CN"/>
        </w:rPr>
        <w:t>，设置了有效帮助灌区节约用水</w:t>
      </w:r>
      <w:r>
        <w:rPr>
          <w:rFonts w:hint="default" w:ascii="Times New Roman" w:hAnsi="Times New Roman" w:cs="Times New Roman"/>
          <w:color w:val="auto"/>
          <w:highlight w:val="none"/>
          <w:lang w:val="en-US" w:eastAsia="zh-CN"/>
        </w:rPr>
        <w:t>、改善灌区内农民生产、生活条件</w:t>
      </w:r>
      <w:r>
        <w:rPr>
          <w:rFonts w:hint="default" w:ascii="Times New Roman" w:hAnsi="Times New Roman" w:cs="Times New Roman" w:eastAsiaTheme="minorEastAsia"/>
          <w:color w:val="auto"/>
          <w:highlight w:val="none"/>
          <w:lang w:val="en-US" w:eastAsia="zh-CN"/>
        </w:rPr>
        <w:t>的</w:t>
      </w:r>
      <w:r>
        <w:rPr>
          <w:rFonts w:hint="default" w:ascii="Times New Roman" w:hAnsi="Times New Roman" w:cs="Times New Roman"/>
          <w:color w:val="auto"/>
          <w:highlight w:val="none"/>
          <w:lang w:val="en-US" w:eastAsia="zh-CN"/>
        </w:rPr>
        <w:t>效益</w:t>
      </w:r>
      <w:r>
        <w:rPr>
          <w:rFonts w:hint="default" w:ascii="Times New Roman" w:hAnsi="Times New Roman" w:cs="Times New Roman" w:eastAsiaTheme="minorEastAsia"/>
          <w:color w:val="auto"/>
          <w:highlight w:val="none"/>
          <w:lang w:val="en-US" w:eastAsia="zh-CN"/>
        </w:rPr>
        <w:t>指标，</w:t>
      </w:r>
      <w:r>
        <w:rPr>
          <w:rFonts w:hint="default" w:ascii="Times New Roman" w:hAnsi="Times New Roman" w:cs="Times New Roman"/>
          <w:color w:val="auto"/>
          <w:highlight w:val="none"/>
          <w:lang w:val="en-US" w:eastAsia="zh-CN"/>
        </w:rPr>
        <w:t>并根据规范水库移民管理，维护移民合法权益</w:t>
      </w:r>
      <w:r>
        <w:rPr>
          <w:rFonts w:hint="default" w:ascii="Times New Roman" w:hAnsi="Times New Roman" w:cs="Times New Roman" w:eastAsiaTheme="minorEastAsia"/>
          <w:color w:val="auto"/>
          <w:highlight w:val="none"/>
          <w:lang w:val="en-US" w:eastAsia="zh-CN"/>
        </w:rPr>
        <w:t>设置了</w:t>
      </w:r>
      <w:r>
        <w:rPr>
          <w:rFonts w:hint="default" w:ascii="Times New Roman" w:hAnsi="Times New Roman" w:cs="Times New Roman"/>
          <w:color w:val="auto"/>
          <w:highlight w:val="none"/>
          <w:lang w:val="en-US" w:eastAsia="zh-CN"/>
        </w:rPr>
        <w:t>项目地受益水库移民数量</w:t>
      </w:r>
      <w:r>
        <w:rPr>
          <w:rFonts w:hint="default" w:ascii="Times New Roman" w:hAnsi="Times New Roman" w:cs="Times New Roman" w:eastAsiaTheme="minorEastAsia"/>
          <w:color w:val="auto"/>
          <w:highlight w:val="none"/>
          <w:lang w:val="en-US" w:eastAsia="zh-CN"/>
        </w:rPr>
        <w:t>的效益指标。</w:t>
      </w:r>
      <w:r>
        <w:rPr>
          <w:rFonts w:hint="default" w:ascii="Times New Roman" w:hAnsi="Times New Roman" w:cs="Times New Roman"/>
          <w:color w:val="auto"/>
          <w:lang w:val="zh-TW" w:eastAsia="zh-TW"/>
        </w:rPr>
        <w:t>具体指标体现设置如</w:t>
      </w:r>
      <w:r>
        <w:rPr>
          <w:rFonts w:hint="default" w:ascii="Times New Roman" w:hAnsi="Times New Roman" w:cs="Times New Roman" w:eastAsiaTheme="minorEastAsia"/>
          <w:color w:val="auto"/>
          <w:highlight w:val="none"/>
          <w:lang w:val="zh-TW" w:eastAsia="zh-TW"/>
        </w:rPr>
        <w:t>下：</w:t>
      </w:r>
    </w:p>
    <w:p>
      <w:pPr>
        <w:keepNext w:val="0"/>
        <w:keepLines w:val="0"/>
        <w:pageBreakBefore w:val="0"/>
        <w:widowControl w:val="0"/>
        <w:kinsoku/>
        <w:wordWrap/>
        <w:overflowPunct/>
        <w:topLinePunct w:val="0"/>
        <w:autoSpaceDE/>
        <w:autoSpaceDN/>
        <w:bidi w:val="0"/>
        <w:adjustRightInd w:val="0"/>
        <w:spacing w:before="0" w:after="0" w:line="360" w:lineRule="auto"/>
        <w:ind w:left="0" w:leftChars="0"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该项目绩效</w:t>
      </w:r>
      <w:r>
        <w:rPr>
          <w:rFonts w:hint="default" w:ascii="Times New Roman" w:hAnsi="Times New Roman" w:cs="Times New Roman"/>
          <w:color w:val="auto"/>
          <w:lang w:val="zh-TW" w:eastAsia="zh-TW"/>
        </w:rPr>
        <w:t>指标体系</w:t>
      </w:r>
      <w:r>
        <w:rPr>
          <w:rFonts w:hint="default" w:ascii="Times New Roman" w:hAnsi="Times New Roman" w:cs="Times New Roman"/>
          <w:color w:val="auto"/>
          <w:lang w:val="en-US" w:eastAsia="zh-CN"/>
        </w:rPr>
        <w:t>共</w:t>
      </w:r>
      <w:r>
        <w:rPr>
          <w:rFonts w:hint="default" w:ascii="Times New Roman" w:hAnsi="Times New Roman" w:cs="Times New Roman"/>
          <w:color w:val="auto"/>
          <w:lang w:val="zh-TW" w:eastAsia="zh-TW"/>
        </w:rPr>
        <w:t>设置一级指标共</w:t>
      </w:r>
      <w:r>
        <w:rPr>
          <w:rFonts w:hint="default" w:ascii="Times New Roman" w:hAnsi="Times New Roman" w:cs="Times New Roman"/>
          <w:color w:val="auto"/>
          <w:lang w:val="en-US" w:eastAsia="zh-CN"/>
        </w:rPr>
        <w:t>4</w:t>
      </w:r>
      <w:r>
        <w:rPr>
          <w:rFonts w:hint="default" w:ascii="Times New Roman" w:hAnsi="Times New Roman" w:cs="Times New Roman"/>
          <w:color w:val="auto"/>
          <w:lang w:val="zh-TW" w:eastAsia="zh-TW"/>
        </w:rPr>
        <w:t>个，包括</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决策指标（</w:t>
      </w:r>
      <w:r>
        <w:rPr>
          <w:rFonts w:hint="default" w:ascii="Times New Roman" w:hAnsi="Times New Roman" w:cs="Times New Roman"/>
          <w:color w:val="auto"/>
          <w:lang w:val="en-US"/>
        </w:rPr>
        <w:t>15</w:t>
      </w:r>
      <w:r>
        <w:rPr>
          <w:rFonts w:hint="default" w:ascii="Times New Roman" w:hAnsi="Times New Roman" w:cs="Times New Roman"/>
          <w:color w:val="auto"/>
          <w:lang w:val="zh-TW" w:eastAsia="zh-TW"/>
        </w:rPr>
        <w:t>%）、过程指标（</w:t>
      </w:r>
      <w:r>
        <w:rPr>
          <w:rFonts w:hint="default" w:ascii="Times New Roman" w:hAnsi="Times New Roman" w:cs="Times New Roman"/>
          <w:color w:val="auto"/>
        </w:rPr>
        <w:t>25</w:t>
      </w:r>
      <w:r>
        <w:rPr>
          <w:rFonts w:hint="default" w:ascii="Times New Roman" w:hAnsi="Times New Roman" w:cs="Times New Roman"/>
          <w:color w:val="auto"/>
          <w:lang w:val="zh-TW" w:eastAsia="zh-TW"/>
        </w:rPr>
        <w:t>%）、产出指标（</w:t>
      </w:r>
      <w:r>
        <w:rPr>
          <w:rFonts w:hint="default" w:ascii="Times New Roman" w:hAnsi="Times New Roman" w:cs="Times New Roman"/>
          <w:color w:val="auto"/>
        </w:rPr>
        <w:t>30</w:t>
      </w:r>
      <w:r>
        <w:rPr>
          <w:rFonts w:hint="default" w:ascii="Times New Roman" w:hAnsi="Times New Roman" w:cs="Times New Roman"/>
          <w:color w:val="auto"/>
          <w:lang w:val="zh-TW" w:eastAsia="zh-TW"/>
        </w:rPr>
        <w:t>%）、效益指标（</w:t>
      </w:r>
      <w:r>
        <w:rPr>
          <w:rFonts w:hint="default" w:ascii="Times New Roman" w:hAnsi="Times New Roman" w:cs="Times New Roman"/>
          <w:color w:val="auto"/>
        </w:rPr>
        <w:t>30</w:t>
      </w:r>
      <w:r>
        <w:rPr>
          <w:rFonts w:hint="default" w:ascii="Times New Roman" w:hAnsi="Times New Roman" w:cs="Times New Roman"/>
          <w:color w:val="auto"/>
          <w:lang w:val="zh-TW" w:eastAsia="zh-TW"/>
        </w:rPr>
        <w:t>%）四类指标</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具体指标分类如下：</w:t>
      </w:r>
    </w:p>
    <w:p>
      <w:pPr>
        <w:keepNext w:val="0"/>
        <w:keepLines w:val="0"/>
        <w:pageBreakBefore w:val="0"/>
        <w:widowControl w:val="0"/>
        <w:kinsoku/>
        <w:wordWrap/>
        <w:overflowPunct/>
        <w:topLinePunct w:val="0"/>
        <w:autoSpaceDE/>
        <w:autoSpaceDN/>
        <w:bidi w:val="0"/>
        <w:adjustRightInd w:val="0"/>
        <w:spacing w:before="0" w:after="0" w:line="360" w:lineRule="auto"/>
        <w:ind w:left="0" w:leftChars="0" w:firstLine="420" w:firstLineChars="200"/>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决策指标</w:t>
      </w:r>
      <w:r>
        <w:rPr>
          <w:rFonts w:hint="default" w:ascii="Times New Roman" w:hAnsi="Times New Roman" w:cs="Times New Roman"/>
          <w:color w:val="auto"/>
          <w:lang w:eastAsia="zh-CN"/>
        </w:rPr>
        <w:t>：</w:t>
      </w:r>
      <w:r>
        <w:rPr>
          <w:rFonts w:hint="default" w:ascii="Times New Roman" w:hAnsi="Times New Roman" w:cs="Times New Roman"/>
          <w:color w:val="auto"/>
        </w:rPr>
        <w:t>A11立项依据充分性、A12立项程序规范性、A21绩效目标合理性、A22绩效指标明确性、A31预算编制科学性、A32资金分配合理性</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val="0"/>
        <w:spacing w:before="0" w:after="0" w:line="360" w:lineRule="auto"/>
        <w:ind w:left="0" w:leftChars="0" w:firstLine="420" w:firstLineChars="200"/>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过程指标：</w:t>
      </w:r>
      <w:r>
        <w:rPr>
          <w:rFonts w:hint="default" w:ascii="Times New Roman" w:hAnsi="Times New Roman" w:cs="Times New Roman"/>
          <w:color w:val="auto"/>
        </w:rPr>
        <w:t>B11资金到位率、B12预算执行率、B13资金使用合规性、B21管理制度健全性、B22制度执行有效性</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val="0"/>
        <w:snapToGrid/>
        <w:spacing w:before="0" w:after="0" w:line="360" w:lineRule="auto"/>
        <w:ind w:left="0" w:leftChars="0" w:firstLine="420" w:firstLineChars="200"/>
        <w:textAlignment w:val="auto"/>
        <w:rPr>
          <w:rFonts w:hint="default" w:ascii="Times New Roman" w:hAnsi="Times New Roman" w:cs="Times New Roman"/>
          <w:color w:val="auto"/>
          <w:lang w:eastAsia="zh-CN"/>
        </w:rPr>
      </w:pPr>
      <w:r>
        <w:rPr>
          <w:rFonts w:hint="default" w:ascii="Times New Roman" w:hAnsi="Times New Roman" w:cs="Times New Roman"/>
          <w:color w:val="auto"/>
        </w:rPr>
        <w:t>产出指标</w:t>
      </w:r>
      <w:r>
        <w:rPr>
          <w:rFonts w:hint="default" w:ascii="Times New Roman" w:hAnsi="Times New Roman" w:cs="Times New Roman"/>
          <w:color w:val="auto"/>
          <w:lang w:eastAsia="zh-CN"/>
        </w:rPr>
        <w:t>：C11防渗改建斗渠长度、C12建设配套渠系建筑数量、C21竣工验收合格率、C31项目开工时间、C32项目完工时间、C41项目成本控制率、C42日常管护支出。</w:t>
      </w:r>
    </w:p>
    <w:p>
      <w:pPr>
        <w:keepNext w:val="0"/>
        <w:keepLines w:val="0"/>
        <w:pageBreakBefore w:val="0"/>
        <w:widowControl w:val="0"/>
        <w:kinsoku/>
        <w:wordWrap/>
        <w:overflowPunct/>
        <w:topLinePunct w:val="0"/>
        <w:autoSpaceDE/>
        <w:autoSpaceDN/>
        <w:bidi w:val="0"/>
        <w:adjustRightInd w:val="0"/>
        <w:spacing w:before="0" w:after="0" w:line="360" w:lineRule="auto"/>
        <w:ind w:left="0" w:leftChars="0" w:firstLine="420" w:firstLineChars="200"/>
        <w:textAlignment w:val="auto"/>
        <w:rPr>
          <w:rFonts w:hint="default" w:ascii="Times New Roman" w:hAnsi="Times New Roman" w:cs="Times New Roman" w:eastAsiaTheme="minorEastAsia"/>
          <w:color w:val="auto"/>
          <w:lang w:eastAsia="zh-CN"/>
        </w:rPr>
      </w:pPr>
      <w:bookmarkStart w:id="37" w:name="_Toc31487"/>
      <w:r>
        <w:rPr>
          <w:rFonts w:hint="default" w:ascii="Times New Roman" w:hAnsi="Times New Roman" w:cs="Times New Roman"/>
          <w:b w:val="0"/>
          <w:bCs w:val="0"/>
          <w:color w:val="auto"/>
          <w:lang w:val="en-US" w:eastAsia="zh-CN"/>
        </w:rPr>
        <w:t>效益指标：</w:t>
      </w:r>
      <w:r>
        <w:rPr>
          <w:rFonts w:hint="default" w:ascii="Times New Roman" w:hAnsi="Times New Roman" w:cs="Times New Roman"/>
          <w:color w:val="auto"/>
          <w:lang w:eastAsia="zh-CN"/>
        </w:rPr>
        <w:t>D11项目地受益水库移民数量、D12有效帮助灌区节约用水、D13改善灌区内农民生产、生活条件、D21灌区内受益群众满意度。</w:t>
      </w:r>
    </w:p>
    <w:bookmarkEnd w:id="37"/>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8" w:name="_Toc28776"/>
      <w:r>
        <w:rPr>
          <w:rFonts w:hint="default" w:ascii="Times New Roman" w:hAnsi="Times New Roman" w:cs="Times New Roman"/>
          <w:color w:val="auto"/>
        </w:rPr>
        <w:t>（七）绩效评价工作过程</w:t>
      </w:r>
      <w:bookmarkEnd w:id="36"/>
      <w:bookmarkEnd w:id="38"/>
    </w:p>
    <w:p>
      <w:pPr>
        <w:pageBreakBefore w:val="0"/>
        <w:kinsoku/>
        <w:wordWrap/>
        <w:overflowPunct/>
        <w:topLinePunct w:val="0"/>
        <w:autoSpaceDE/>
        <w:autoSpaceDN/>
        <w:bidi w:val="0"/>
        <w:snapToGrid w:val="0"/>
        <w:spacing w:before="0" w:after="0" w:line="360" w:lineRule="auto"/>
        <w:ind w:firstLine="420" w:firstLineChars="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我们接受委托，按规定开展了前期准备、制定绩效评价工作方案、组织实施、报告撰写等绩效评价工作程序。绩效评价从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日启动，在各方有效配合下，评价工作于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25</w:t>
      </w:r>
      <w:r>
        <w:rPr>
          <w:rFonts w:hint="default" w:ascii="Times New Roman" w:hAnsi="Times New Roman" w:cs="Times New Roman"/>
          <w:color w:val="auto"/>
        </w:rPr>
        <w:t>日前完成。主要实施过程如下</w:t>
      </w:r>
      <w:r>
        <w:rPr>
          <w:rFonts w:hint="eastAsia" w:cs="Times New Roman"/>
          <w:color w:val="auto"/>
          <w:lang w:eastAsia="zh-CN"/>
        </w:rPr>
        <w:t>。</w:t>
      </w:r>
    </w:p>
    <w:p>
      <w:pPr>
        <w:pStyle w:val="4"/>
        <w:spacing w:before="0" w:after="0" w:line="360" w:lineRule="auto"/>
        <w:ind w:firstLine="641"/>
        <w:rPr>
          <w:rFonts w:hint="default" w:ascii="Times New Roman" w:hAnsi="Times New Roman" w:eastAsia="宋体" w:cs="Times New Roman"/>
          <w:color w:val="auto"/>
        </w:rPr>
      </w:pPr>
      <w:r>
        <w:rPr>
          <w:rFonts w:hint="default" w:ascii="Times New Roman" w:hAnsi="Times New Roman" w:cs="Times New Roman"/>
          <w:color w:val="auto"/>
        </w:rPr>
        <w:t>1.前期准备</w:t>
      </w:r>
    </w:p>
    <w:p>
      <w:pPr>
        <w:spacing w:before="0" w:after="0" w:line="360" w:lineRule="auto"/>
        <w:ind w:firstLine="640"/>
        <w:rPr>
          <w:rFonts w:hint="default" w:ascii="Times New Roman" w:hAnsi="Times New Roman" w:cs="Times New Roman"/>
          <w:b/>
          <w:bCs w:val="0"/>
          <w:color w:val="auto"/>
        </w:rPr>
      </w:pPr>
      <w:r>
        <w:rPr>
          <w:rFonts w:hint="default" w:ascii="Times New Roman" w:hAnsi="Times New Roman" w:cs="Times New Roman"/>
          <w:bCs/>
          <w:color w:val="auto"/>
          <w:lang w:eastAsia="zh-CN"/>
        </w:rPr>
        <w:t>（</w:t>
      </w:r>
      <w:r>
        <w:rPr>
          <w:rFonts w:hint="default" w:ascii="Times New Roman" w:hAnsi="Times New Roman" w:cs="Times New Roman"/>
          <w:bCs/>
          <w:color w:val="auto"/>
          <w:lang w:val="en-US" w:eastAsia="zh-CN"/>
        </w:rPr>
        <w:t>1</w:t>
      </w:r>
      <w:r>
        <w:rPr>
          <w:rFonts w:hint="default" w:ascii="Times New Roman" w:hAnsi="Times New Roman" w:cs="Times New Roman"/>
          <w:bCs/>
          <w:color w:val="auto"/>
          <w:lang w:eastAsia="zh-CN"/>
        </w:rPr>
        <w:t>）</w:t>
      </w:r>
      <w:r>
        <w:rPr>
          <w:rFonts w:hint="default" w:ascii="Times New Roman" w:hAnsi="Times New Roman" w:cs="Times New Roman"/>
          <w:bCs/>
          <w:color w:val="auto"/>
        </w:rPr>
        <w:t>根据项目实际情况，</w:t>
      </w:r>
      <w:r>
        <w:rPr>
          <w:rFonts w:hint="default" w:ascii="Times New Roman" w:hAnsi="Times New Roman" w:cs="Times New Roman"/>
          <w:b w:val="0"/>
          <w:bCs/>
          <w:color w:val="auto"/>
        </w:rPr>
        <w:t>确定绩效评价目的、对象和范围、评价期限，拟定评价工作方案，与委托人签订绩效评价服务合同。</w:t>
      </w:r>
    </w:p>
    <w:p>
      <w:pPr>
        <w:spacing w:before="0" w:after="0" w:line="360" w:lineRule="auto"/>
        <w:ind w:firstLine="64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成立绩效评价小组。</w:t>
      </w:r>
      <w:r>
        <w:rPr>
          <w:rFonts w:hint="default" w:ascii="Times New Roman" w:hAnsi="Times New Roman" w:cs="Times New Roman"/>
          <w:color w:val="auto"/>
          <w:lang w:val="en-US" w:eastAsia="zh-CN"/>
        </w:rPr>
        <w:t>绩效评价小组</w:t>
      </w:r>
      <w:r>
        <w:rPr>
          <w:rFonts w:hint="default" w:ascii="Times New Roman" w:hAnsi="Times New Roman" w:cs="Times New Roman"/>
          <w:color w:val="auto"/>
        </w:rPr>
        <w:t>实行组长负责制，项目总负责人统筹全盘工作，总负责人下设</w:t>
      </w:r>
      <w:r>
        <w:rPr>
          <w:rFonts w:hint="default" w:ascii="Times New Roman" w:hAnsi="Times New Roman" w:cs="Times New Roman"/>
          <w:color w:val="auto"/>
          <w:lang w:val="en-US" w:eastAsia="zh-CN"/>
        </w:rPr>
        <w:t>1</w:t>
      </w:r>
      <w:r>
        <w:rPr>
          <w:rFonts w:hint="default" w:ascii="Times New Roman" w:hAnsi="Times New Roman" w:cs="Times New Roman"/>
          <w:color w:val="auto"/>
        </w:rPr>
        <w:t>名现场负责人负责总体协调沟通工作，负责现场督导，对</w:t>
      </w:r>
      <w:r>
        <w:rPr>
          <w:rFonts w:hint="default" w:ascii="Times New Roman" w:hAnsi="Times New Roman" w:cs="Times New Roman"/>
          <w:color w:val="auto"/>
          <w:lang w:val="en-US" w:eastAsia="zh-CN"/>
        </w:rPr>
        <w:t>绩效评价</w:t>
      </w:r>
      <w:r>
        <w:rPr>
          <w:rFonts w:hint="default" w:ascii="Times New Roman" w:hAnsi="Times New Roman" w:cs="Times New Roman"/>
          <w:color w:val="auto"/>
        </w:rPr>
        <w:t>工作提供技术指导与支持，组织专家团队对评价工作质量把关，并负责报告数据审核验收、报告撰写指导、报告验收等技</w:t>
      </w:r>
      <w:r>
        <w:rPr>
          <w:rFonts w:hint="default" w:ascii="Times New Roman" w:hAnsi="Times New Roman" w:cs="Times New Roman"/>
          <w:b w:val="0"/>
          <w:bCs w:val="0"/>
          <w:color w:val="auto"/>
        </w:rPr>
        <w:t>术工作；绩效评价组成员计划安排</w:t>
      </w:r>
      <w:r>
        <w:rPr>
          <w:rFonts w:hint="default" w:ascii="Times New Roman" w:hAnsi="Times New Roman" w:cs="Times New Roman"/>
          <w:b w:val="0"/>
          <w:bCs w:val="0"/>
          <w:color w:val="auto"/>
          <w:lang w:val="en-US" w:eastAsia="zh-CN"/>
        </w:rPr>
        <w:t>6</w:t>
      </w:r>
      <w:r>
        <w:rPr>
          <w:rFonts w:hint="default" w:ascii="Times New Roman" w:hAnsi="Times New Roman" w:cs="Times New Roman"/>
          <w:b w:val="0"/>
          <w:bCs w:val="0"/>
          <w:color w:val="auto"/>
        </w:rPr>
        <w:t>人，由财务、工程、行业等专业人员组成，并完成现场调</w:t>
      </w:r>
      <w:r>
        <w:rPr>
          <w:rFonts w:hint="default" w:ascii="Times New Roman" w:hAnsi="Times New Roman" w:cs="Times New Roman"/>
          <w:color w:val="auto"/>
        </w:rPr>
        <w:t>研、资料收集和检查、项目相关人员访谈、问题清单整理、数据整理、撰写报告等工作</w:t>
      </w:r>
      <w:r>
        <w:rPr>
          <w:rFonts w:hint="default" w:ascii="Times New Roman" w:hAnsi="Times New Roman" w:cs="Times New Roman"/>
          <w:color w:val="auto"/>
          <w:lang w:eastAsia="zh-CN"/>
        </w:rPr>
        <w:t>，</w:t>
      </w:r>
      <w:r>
        <w:rPr>
          <w:rFonts w:hint="default" w:ascii="Times New Roman" w:hAnsi="Times New Roman" w:cs="Times New Roman"/>
          <w:color w:val="auto"/>
        </w:rPr>
        <w:t>具体成员及职责分工如下</w:t>
      </w:r>
      <w:r>
        <w:rPr>
          <w:rFonts w:hint="eastAsia" w:cs="Times New Roman"/>
          <w:color w:val="auto"/>
          <w:lang w:eastAsia="zh-CN"/>
        </w:rPr>
        <w:t>。</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序号</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姓名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项目角色</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资质或公司职位</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kern w:val="0"/>
                <w:sz w:val="21"/>
                <w:szCs w:val="21"/>
                <w:highlight w:val="none"/>
                <w:lang w:bidi="ar"/>
              </w:rPr>
            </w:pPr>
            <w:r>
              <w:rPr>
                <w:rFonts w:hint="default" w:ascii="Times New Roman" w:hAnsi="Times New Roman" w:eastAsia="仿宋_GB2312" w:cs="Times New Roman"/>
                <w:b/>
                <w:color w:val="auto"/>
                <w:kern w:val="0"/>
                <w:sz w:val="21"/>
                <w:szCs w:val="21"/>
                <w:highlight w:val="none"/>
                <w:lang w:bidi="ar"/>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kern w:val="0"/>
                <w:sz w:val="21"/>
                <w:szCs w:val="21"/>
                <w:highlight w:val="none"/>
                <w:lang w:bidi="ar"/>
              </w:rPr>
              <w:t>1</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color w:val="auto"/>
                <w:kern w:val="0"/>
                <w:sz w:val="21"/>
                <w:szCs w:val="21"/>
                <w:highlight w:val="none"/>
                <w:lang w:bidi="ar"/>
              </w:rPr>
            </w:pPr>
            <w:r>
              <w:rPr>
                <w:rFonts w:hint="default" w:ascii="Times New Roman" w:hAnsi="Times New Roman" w:eastAsia="仿宋_GB2312" w:cs="Times New Roman"/>
                <w:color w:val="auto"/>
                <w:kern w:val="0"/>
                <w:sz w:val="21"/>
                <w:szCs w:val="21"/>
                <w:highlight w:val="none"/>
                <w:lang w:bidi="ar"/>
              </w:rPr>
              <w:t>冯延萍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主评人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注册会计师、中级会计师</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2</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高文生</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质控负责人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注册会计师、高级会计师</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color w:val="auto"/>
                <w:sz w:val="21"/>
                <w:szCs w:val="21"/>
                <w:highlight w:val="none"/>
              </w:rPr>
              <w:t>通过稽核强化工作质量管理，严格把控评价结果报告质量关，规范出具报告的标准。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val="en-US" w:eastAsia="zh-CN" w:bidi="ar"/>
              </w:rPr>
            </w:pPr>
            <w:r>
              <w:rPr>
                <w:rFonts w:hint="default" w:ascii="Times New Roman" w:hAnsi="Times New Roman" w:cs="Times New Roman"/>
                <w:color w:val="auto"/>
                <w:kern w:val="0"/>
                <w:sz w:val="21"/>
                <w:szCs w:val="21"/>
                <w:highlight w:val="none"/>
                <w:lang w:val="en-US" w:eastAsia="zh-CN" w:bidi="ar"/>
              </w:rPr>
              <w:t>3</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王丽</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报告复核人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技术总监</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bCs/>
                <w:snapToGrid w:val="0"/>
                <w:color w:val="auto"/>
                <w:sz w:val="21"/>
                <w:szCs w:val="21"/>
                <w:highlight w:val="none"/>
                <w:lang w:val="en-US" w:eastAsia="zh-CN"/>
              </w:rPr>
            </w:pPr>
            <w:r>
              <w:rPr>
                <w:rFonts w:hint="default" w:ascii="Times New Roman" w:hAnsi="Times New Roman" w:eastAsia="仿宋_GB2312" w:cs="Times New Roman"/>
                <w:bCs/>
                <w:snapToGrid w:val="0"/>
                <w:color w:val="auto"/>
                <w:sz w:val="21"/>
                <w:szCs w:val="21"/>
                <w:highlight w:val="none"/>
                <w:lang w:val="en-US" w:eastAsia="zh-CN"/>
              </w:rPr>
              <w:t>审核实施方案，负责对项目成果进行复核，</w:t>
            </w:r>
            <w:r>
              <w:rPr>
                <w:rFonts w:hint="default" w:ascii="Times New Roman" w:hAnsi="Times New Roman" w:eastAsia="仿宋_GB2312" w:cs="Times New Roman"/>
                <w:color w:val="auto"/>
                <w:sz w:val="21"/>
                <w:szCs w:val="21"/>
                <w:highlight w:val="none"/>
              </w:rPr>
              <w:t>杜绝或减少对外出具的报告中出现不应出错或低级错误的发生，确保工作质量不出现重大纰漏。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4</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bCs/>
                <w:snapToGrid w:val="0"/>
                <w:color w:val="auto"/>
                <w:spacing w:val="6"/>
                <w:kern w:val="2"/>
                <w:sz w:val="21"/>
                <w:szCs w:val="21"/>
                <w:highlight w:val="none"/>
                <w:lang w:val="en-US" w:eastAsia="zh-CN" w:bidi="ar-SA"/>
              </w:rPr>
              <w:t>赵夏清</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项目负责人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w:t>
            </w:r>
            <w:r>
              <w:rPr>
                <w:rFonts w:hint="default" w:ascii="Times New Roman" w:hAnsi="Times New Roman" w:eastAsia="仿宋_GB2312" w:cs="Times New Roman"/>
                <w:color w:val="auto"/>
                <w:sz w:val="21"/>
                <w:szCs w:val="21"/>
                <w:highlight w:val="none"/>
                <w:lang w:eastAsia="zh-Hans"/>
              </w:rPr>
              <w:t>经理</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eastAsia="zh-CN" w:bidi="ar"/>
              </w:rPr>
            </w:pPr>
            <w:r>
              <w:rPr>
                <w:rFonts w:hint="default" w:ascii="Times New Roman" w:hAnsi="Times New Roman" w:eastAsia="仿宋_GB2312"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default" w:ascii="Times New Roman" w:hAnsi="Times New Roman" w:cs="Times New Roman"/>
                <w:bCs/>
                <w:snapToGrid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restar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eastAsia="en-US" w:bidi="ar"/>
              </w:rPr>
            </w:pPr>
            <w:r>
              <w:rPr>
                <w:rFonts w:hint="default" w:ascii="Times New Roman" w:hAnsi="Times New Roman" w:eastAsia="仿宋_GB2312" w:cs="Times New Roman"/>
                <w:color w:val="auto"/>
                <w:kern w:val="0"/>
                <w:sz w:val="21"/>
                <w:szCs w:val="21"/>
                <w:highlight w:val="none"/>
                <w:lang w:bidi="ar"/>
              </w:rPr>
              <w:t>5</w:t>
            </w:r>
          </w:p>
        </w:tc>
        <w:tc>
          <w:tcPr>
            <w:tcW w:w="528"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default" w:ascii="Times New Roman" w:hAnsi="Times New Roman" w:eastAsia="仿宋_GB2312" w:cs="Times New Roman"/>
                <w:bCs/>
                <w:snapToGrid w:val="0"/>
                <w:color w:val="auto"/>
                <w:spacing w:val="6"/>
                <w:kern w:val="2"/>
                <w:sz w:val="21"/>
                <w:szCs w:val="21"/>
                <w:highlight w:val="none"/>
                <w:lang w:val="en-US" w:eastAsia="zh-CN" w:bidi="ar-SA"/>
              </w:rPr>
              <w:t>唐佳</w:t>
            </w:r>
          </w:p>
        </w:tc>
        <w:tc>
          <w:tcPr>
            <w:tcW w:w="813"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969"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restar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按照计划和分工</w:t>
            </w:r>
            <w:r>
              <w:rPr>
                <w:rFonts w:hint="default" w:ascii="Times New Roman" w:hAnsi="Times New Roman" w:eastAsia="仿宋_GB2312" w:cs="Times New Roman"/>
                <w:bCs/>
                <w:snapToGrid w:val="0"/>
                <w:color w:val="auto"/>
                <w:sz w:val="21"/>
                <w:szCs w:val="21"/>
                <w:highlight w:val="none"/>
                <w:lang w:eastAsia="zh-CN"/>
              </w:rPr>
              <w:t>完成</w:t>
            </w:r>
            <w:r>
              <w:rPr>
                <w:rFonts w:hint="default" w:ascii="Times New Roman" w:hAnsi="Times New Roman" w:eastAsia="仿宋_GB2312" w:cs="Times New Roman"/>
                <w:bCs/>
                <w:snapToGrid w:val="0"/>
                <w:color w:val="auto"/>
                <w:sz w:val="21"/>
                <w:szCs w:val="21"/>
                <w:highlight w:val="none"/>
              </w:rPr>
              <w:t>现场调研、资料收集和检查、项目相关人员访谈、问题清单整理、数据整理、撰写报告等工作。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528"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default" w:ascii="Times New Roman" w:hAnsi="Times New Roman" w:eastAsia="仿宋_GB2312" w:cs="Times New Roman"/>
                <w:bCs/>
                <w:snapToGrid w:val="0"/>
                <w:color w:val="auto"/>
                <w:spacing w:val="6"/>
                <w:kern w:val="2"/>
                <w:sz w:val="21"/>
                <w:szCs w:val="21"/>
                <w:highlight w:val="none"/>
                <w:lang w:val="en-US" w:eastAsia="zh-CN" w:bidi="ar-SA"/>
              </w:rPr>
              <w:t>李玲</w:t>
            </w:r>
          </w:p>
        </w:tc>
        <w:tc>
          <w:tcPr>
            <w:tcW w:w="813"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969"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bl>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2.确定绩效评价工作方案</w:t>
      </w:r>
    </w:p>
    <w:p>
      <w:pPr>
        <w:bidi w:val="0"/>
        <w:spacing w:before="0" w:after="0" w:line="360" w:lineRule="auto"/>
        <w:rPr>
          <w:ins w:id="0" w:author="驰远天合~王丽" w:date="2025-07-14T11:38:53Z"/>
          <w:rFonts w:hint="default" w:ascii="Times New Roman" w:hAnsi="Times New Roman" w:cs="Times New Roman"/>
          <w:color w:val="auto"/>
        </w:rPr>
      </w:pPr>
      <w:r>
        <w:rPr>
          <w:rFonts w:hint="default" w:ascii="Times New Roman" w:hAnsi="Times New Roman" w:cs="Times New Roman"/>
          <w:color w:val="auto"/>
        </w:rPr>
        <w:t>绩效评价小组根据前期初步收集的项目资料，根据项目实施内容及政策文件要求，制定《</w:t>
      </w:r>
      <w:r>
        <w:rPr>
          <w:rFonts w:hint="default" w:ascii="Times New Roman" w:hAnsi="Times New Roman" w:cs="Times New Roman"/>
          <w:color w:val="auto"/>
          <w:lang w:val="en-US" w:eastAsia="zh-CN"/>
        </w:rPr>
        <w:t>巴楚县多来提巴格乡色尔古努什（19村）渠道防渗建设项目</w:t>
      </w:r>
      <w:r>
        <w:rPr>
          <w:rFonts w:hint="default" w:ascii="Times New Roman" w:hAnsi="Times New Roman" w:cs="Times New Roman"/>
          <w:color w:val="auto"/>
        </w:rPr>
        <w:t>绩效评价实施方案》。</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日，绩效评价小组将实施方案初稿提交至</w:t>
      </w:r>
      <w:r>
        <w:rPr>
          <w:rFonts w:hint="default" w:ascii="Times New Roman" w:hAnsi="Times New Roman" w:cs="Times New Roman"/>
          <w:color w:val="auto"/>
          <w:lang w:val="en-US" w:eastAsia="zh-CN"/>
        </w:rPr>
        <w:t>绩效评价小组组长</w:t>
      </w:r>
      <w:r>
        <w:rPr>
          <w:rFonts w:hint="default" w:ascii="Times New Roman" w:hAnsi="Times New Roman" w:cs="Times New Roman"/>
          <w:color w:val="auto"/>
        </w:rPr>
        <w:t>进行</w:t>
      </w:r>
      <w:r>
        <w:rPr>
          <w:rFonts w:hint="default" w:ascii="Times New Roman" w:hAnsi="Times New Roman" w:cs="Times New Roman"/>
          <w:color w:val="auto"/>
          <w:lang w:val="en-US" w:eastAsia="zh-CN"/>
        </w:rPr>
        <w:t>审核</w:t>
      </w:r>
      <w:r>
        <w:rPr>
          <w:rFonts w:hint="default" w:ascii="Times New Roman" w:hAnsi="Times New Roman" w:cs="Times New Roman"/>
          <w:color w:val="auto"/>
        </w:rPr>
        <w:t>。经</w:t>
      </w:r>
      <w:r>
        <w:rPr>
          <w:rFonts w:hint="default" w:ascii="Times New Roman" w:hAnsi="Times New Roman" w:cs="Times New Roman"/>
          <w:color w:val="auto"/>
          <w:lang w:val="en-US" w:eastAsia="zh-CN"/>
        </w:rPr>
        <w:t>审核</w:t>
      </w:r>
      <w:r>
        <w:rPr>
          <w:rFonts w:hint="default" w:ascii="Times New Roman" w:hAnsi="Times New Roman" w:cs="Times New Roman"/>
          <w:color w:val="auto"/>
        </w:rPr>
        <w:t>通过后，项目绩效评价工作正式启动。</w:t>
      </w:r>
    </w:p>
    <w:p>
      <w:pPr>
        <w:pStyle w:val="4"/>
        <w:spacing w:before="0" w:after="0" w:line="360" w:lineRule="auto"/>
        <w:ind w:firstLine="641"/>
        <w:rPr>
          <w:rFonts w:hint="default" w:ascii="Times New Roman" w:hAnsi="Times New Roman" w:cs="Times New Roman"/>
          <w:color w:val="auto"/>
        </w:rPr>
      </w:pPr>
      <w:bookmarkStart w:id="39" w:name="_Toc68364664"/>
      <w:bookmarkStart w:id="40" w:name="_Toc12028"/>
      <w:r>
        <w:rPr>
          <w:rFonts w:hint="default" w:ascii="Times New Roman" w:hAnsi="Times New Roman" w:cs="Times New Roman"/>
          <w:color w:val="auto"/>
        </w:rPr>
        <w:t>3.组织实施</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30</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绩效评价组采取现场和非现场评价相结合的方式开展调研、查阅基础资料、数据采集、问卷调查、访谈、数据分析等绩效评价工作，具体实施情况如下：</w:t>
      </w:r>
    </w:p>
    <w:p>
      <w:pPr>
        <w:spacing w:before="0" w:after="0" w:line="360" w:lineRule="auto"/>
        <w:ind w:firstLine="640"/>
        <w:rPr>
          <w:rFonts w:hint="default" w:ascii="Times New Roman" w:hAnsi="Times New Roman" w:cs="Times New Roman"/>
          <w:color w:val="auto"/>
        </w:rPr>
      </w:pPr>
      <w:bookmarkStart w:id="41" w:name="_Toc11994"/>
      <w:r>
        <w:rPr>
          <w:rFonts w:hint="default" w:ascii="Times New Roman" w:hAnsi="Times New Roman" w:cs="Times New Roman"/>
          <w:color w:val="auto"/>
        </w:rPr>
        <w:t>（1）与</w:t>
      </w:r>
      <w:r>
        <w:rPr>
          <w:rFonts w:hint="default" w:ascii="Times New Roman" w:hAnsi="Times New Roman" w:cs="Times New Roman"/>
          <w:color w:val="auto"/>
          <w:lang w:val="en-US" w:eastAsia="zh-CN"/>
        </w:rPr>
        <w:t>巴楚县水利管理站相关业务处室</w:t>
      </w:r>
      <w:r>
        <w:rPr>
          <w:rFonts w:hint="default" w:ascii="Times New Roman" w:hAnsi="Times New Roman" w:cs="Times New Roman"/>
          <w:color w:val="auto"/>
        </w:rPr>
        <w:t>管理人员进行访谈沟通，全面了解项目实施的目的、预算安排、组织管理、实施结果等方面的内容。根据</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提供的项目立项、实施、资金使用及管理等方面的资料，对资料进行梳理、分析，并对标相关的政策依据、法律法规、单位制度等，完成绩效评价内容所需的印证资料整理汇总。</w:t>
      </w:r>
    </w:p>
    <w:p>
      <w:pPr>
        <w:spacing w:before="0" w:after="0" w:line="360" w:lineRule="auto"/>
        <w:ind w:firstLine="640"/>
        <w:rPr>
          <w:rFonts w:hint="default" w:ascii="Times New Roman" w:hAnsi="Times New Roman" w:cs="Times New Roman"/>
          <w:color w:val="auto"/>
          <w:lang w:val="en-US" w:eastAsia="zh-CN"/>
        </w:rPr>
      </w:pPr>
      <w:r>
        <w:rPr>
          <w:rFonts w:hint="default" w:ascii="Times New Roman" w:hAnsi="Times New Roman" w:cs="Times New Roman"/>
          <w:color w:val="auto"/>
        </w:rPr>
        <w:t>（</w:t>
      </w:r>
      <w:r>
        <w:rPr>
          <w:rFonts w:hint="default" w:ascii="Times New Roman" w:hAnsi="Times New Roman" w:cs="Times New Roman"/>
          <w:color w:val="auto"/>
          <w:lang w:val="en-US" w:eastAsia="zh-CN"/>
        </w:rPr>
        <w:t>2</w:t>
      </w:r>
      <w:r>
        <w:rPr>
          <w:rFonts w:hint="default" w:ascii="Times New Roman" w:hAnsi="Times New Roman" w:cs="Times New Roman"/>
          <w:color w:val="auto"/>
        </w:rPr>
        <w:t>）</w:t>
      </w:r>
      <w:bookmarkEnd w:id="41"/>
      <w:bookmarkStart w:id="42" w:name="_Toc419984726"/>
      <w:bookmarkStart w:id="43" w:name="_Toc26870"/>
      <w:bookmarkStart w:id="44" w:name="_Toc428278235"/>
      <w:r>
        <w:rPr>
          <w:rFonts w:hint="default" w:ascii="Times New Roman" w:hAnsi="Times New Roman" w:cs="Times New Roman"/>
          <w:color w:val="auto"/>
        </w:rPr>
        <w:t>实地调研和现场勘察</w:t>
      </w:r>
      <w:r>
        <w:rPr>
          <w:rFonts w:hint="default" w:ascii="Times New Roman" w:hAnsi="Times New Roman" w:cs="Times New Roman"/>
          <w:color w:val="auto"/>
          <w:lang w:eastAsia="zh-CN"/>
        </w:rPr>
        <w:t>，了解</w:t>
      </w:r>
      <w:r>
        <w:rPr>
          <w:rFonts w:hint="default" w:ascii="Times New Roman" w:hAnsi="Times New Roman" w:cs="Times New Roman"/>
          <w:color w:val="auto"/>
          <w:lang w:val="en-US" w:eastAsia="zh-CN"/>
        </w:rPr>
        <w:t>巴格乡色尔古努什（19村）渠道防渗建设实际完成</w:t>
      </w:r>
      <w:r>
        <w:rPr>
          <w:rFonts w:hint="default" w:ascii="Times New Roman" w:hAnsi="Times New Roman" w:cs="Times New Roman"/>
          <w:color w:val="auto"/>
          <w:lang w:eastAsia="zh-CN"/>
        </w:rPr>
        <w:t>的情况，对项目实际</w:t>
      </w:r>
      <w:r>
        <w:rPr>
          <w:rFonts w:hint="default" w:ascii="Times New Roman" w:hAnsi="Times New Roman" w:cs="Times New Roman"/>
          <w:color w:val="auto"/>
          <w:lang w:val="en-US" w:eastAsia="zh-CN"/>
        </w:rPr>
        <w:t>完成内容、使用运行情况等</w:t>
      </w:r>
      <w:r>
        <w:rPr>
          <w:rFonts w:hint="default" w:ascii="Times New Roman" w:hAnsi="Times New Roman" w:cs="Times New Roman"/>
          <w:color w:val="auto"/>
          <w:lang w:eastAsia="zh-CN"/>
        </w:rPr>
        <w:t>进行调查、记录，与项目人员进行交谈，并对必要的数据进行取证，了解实际情况</w:t>
      </w:r>
      <w:r>
        <w:rPr>
          <w:rFonts w:hint="default" w:ascii="Times New Roman" w:hAnsi="Times New Roman" w:cs="Times New Roman"/>
          <w:color w:val="auto"/>
          <w:lang w:val="en-US" w:eastAsia="zh-CN"/>
        </w:rPr>
        <w:t>。</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经调研了解，，该项目主要受益群体为巴楚县多来提巴格乡</w:t>
      </w:r>
      <w:r>
        <w:rPr>
          <w:rFonts w:hint="default" w:ascii="Times New Roman" w:hAnsi="Times New Roman" w:cs="Times New Roman"/>
          <w:color w:val="auto"/>
          <w:lang w:val="en-US" w:eastAsia="zh-CN"/>
        </w:rPr>
        <w:t>灌区居民</w:t>
      </w:r>
      <w:r>
        <w:rPr>
          <w:rFonts w:hint="default" w:ascii="Times New Roman" w:hAnsi="Times New Roman" w:cs="Times New Roman"/>
          <w:color w:val="auto"/>
        </w:rPr>
        <w:t>，我们根据绩效评价目标和绩效指标体系，设计满意度调查问卷，独立开展第三方问卷调查工作。</w:t>
      </w:r>
      <w:r>
        <w:rPr>
          <w:rFonts w:hint="default" w:ascii="Times New Roman" w:hAnsi="Times New Roman" w:cs="Times New Roman"/>
          <w:color w:val="auto"/>
          <w:lang w:val="zh-TW"/>
        </w:rPr>
        <w:t>该项目问卷调查使用</w:t>
      </w:r>
      <w:r>
        <w:rPr>
          <w:rFonts w:hint="default" w:ascii="Times New Roman" w:hAnsi="Times New Roman" w:cs="Times New Roman"/>
          <w:color w:val="auto"/>
        </w:rPr>
        <w:t>随机抽样</w:t>
      </w:r>
      <w:r>
        <w:rPr>
          <w:rFonts w:hint="default" w:ascii="Times New Roman" w:hAnsi="Times New Roman" w:cs="Times New Roman"/>
          <w:color w:val="auto"/>
          <w:lang w:val="zh-TW"/>
        </w:rPr>
        <w:t>的方式，</w:t>
      </w:r>
      <w:r>
        <w:rPr>
          <w:rFonts w:hint="default" w:ascii="Times New Roman" w:hAnsi="Times New Roman" w:cs="Times New Roman"/>
          <w:color w:val="auto"/>
        </w:rPr>
        <w:t>共选取</w:t>
      </w:r>
      <w:r>
        <w:rPr>
          <w:rFonts w:hint="default" w:ascii="Times New Roman" w:hAnsi="Times New Roman" w:cs="Times New Roman"/>
          <w:color w:val="auto"/>
          <w:lang w:val="en-US" w:eastAsia="zh-CN"/>
        </w:rPr>
        <w:t>灌区居民</w:t>
      </w:r>
      <w:r>
        <w:rPr>
          <w:rFonts w:hint="default" w:ascii="Times New Roman" w:hAnsi="Times New Roman" w:cs="Times New Roman"/>
          <w:color w:val="auto"/>
        </w:rPr>
        <w:t>样本</w:t>
      </w:r>
      <w:r>
        <w:rPr>
          <w:rFonts w:hint="default" w:ascii="Times New Roman" w:hAnsi="Times New Roman" w:cs="Times New Roman"/>
          <w:color w:val="auto"/>
          <w:lang w:val="en-US" w:eastAsia="zh-CN"/>
        </w:rPr>
        <w:t>107</w:t>
      </w:r>
      <w:r>
        <w:rPr>
          <w:rFonts w:hint="default" w:ascii="Times New Roman" w:hAnsi="Times New Roman" w:cs="Times New Roman"/>
          <w:color w:val="auto"/>
        </w:rPr>
        <w:t>份发放调查问卷，有效回收问卷</w:t>
      </w:r>
      <w:r>
        <w:rPr>
          <w:rFonts w:hint="default" w:ascii="Times New Roman" w:hAnsi="Times New Roman" w:cs="Times New Roman"/>
          <w:color w:val="auto"/>
          <w:lang w:val="en-US" w:eastAsia="zh-CN"/>
        </w:rPr>
        <w:t>107</w:t>
      </w:r>
      <w:r>
        <w:rPr>
          <w:rFonts w:hint="default" w:ascii="Times New Roman" w:hAnsi="Times New Roman" w:cs="Times New Roman"/>
          <w:color w:val="auto"/>
        </w:rPr>
        <w:t>份。</w:t>
      </w:r>
    </w:p>
    <w:bookmarkEnd w:id="42"/>
    <w:bookmarkEnd w:id="43"/>
    <w:bookmarkEnd w:id="44"/>
    <w:p>
      <w:pPr>
        <w:spacing w:before="0" w:after="0" w:line="360" w:lineRule="auto"/>
        <w:rPr>
          <w:rFonts w:hint="default" w:ascii="Times New Roman" w:hAnsi="Times New Roman" w:cs="Times New Roman"/>
          <w:color w:val="auto"/>
        </w:rPr>
      </w:pPr>
      <w:r>
        <w:rPr>
          <w:rFonts w:hint="default" w:ascii="Times New Roman" w:hAnsi="Times New Roman" w:cs="Times New Roman"/>
          <w:color w:val="auto"/>
          <w:kern w:val="0"/>
          <w:szCs w:val="24"/>
        </w:rPr>
        <w:t>（5）通过对采集的数据资料进行复核汇总、分类整理和综合分析，按照设立的评价指标、标准、权重、方法实施评价，并形成评价工作底稿</w:t>
      </w:r>
      <w:r>
        <w:rPr>
          <w:rFonts w:hint="default" w:ascii="Times New Roman" w:hAnsi="Times New Roman" w:cs="Times New Roman"/>
          <w:color w:val="auto"/>
        </w:rPr>
        <w:t>。</w:t>
      </w:r>
    </w:p>
    <w:p>
      <w:pPr>
        <w:pStyle w:val="4"/>
        <w:spacing w:before="0" w:after="0" w:line="360" w:lineRule="auto"/>
        <w:ind w:firstLine="641"/>
        <w:rPr>
          <w:rFonts w:hint="default" w:ascii="Times New Roman" w:hAnsi="Times New Roman" w:cs="Times New Roman"/>
          <w:color w:val="auto"/>
        </w:rPr>
      </w:pPr>
      <w:bookmarkStart w:id="45" w:name="_Toc2618"/>
      <w:r>
        <w:rPr>
          <w:rFonts w:hint="default" w:ascii="Times New Roman" w:hAnsi="Times New Roman" w:cs="Times New Roman"/>
          <w:color w:val="auto"/>
        </w:rPr>
        <w:t>4.撰写评价报告</w:t>
      </w:r>
      <w:bookmarkEnd w:id="45"/>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30</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25</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归集绩效评价工作底稿，起草项目绩效评价报告，经公司内部质量审核通过后向委托人提交绩效评价报告初稿，并报送项目实施单位以及行业主管部门，进行结果反馈，充分交换意见。</w:t>
      </w:r>
    </w:p>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lang w:val="en-US" w:eastAsia="zh-CN"/>
        </w:rPr>
        <w:t>5</w:t>
      </w:r>
      <w:r>
        <w:rPr>
          <w:rFonts w:hint="default" w:ascii="Times New Roman" w:hAnsi="Times New Roman" w:cs="Times New Roman"/>
          <w:color w:val="auto"/>
        </w:rPr>
        <w:t>.资料档案</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四、综合评价情况及评价结论</w:t>
      </w:r>
      <w:bookmarkEnd w:id="39"/>
      <w:bookmarkEnd w:id="40"/>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lang w:eastAsia="zh-TW"/>
        </w:rPr>
      </w:pPr>
      <w:bookmarkStart w:id="46" w:name="_Toc27529"/>
      <w:bookmarkStart w:id="47" w:name="_Toc22544"/>
      <w:bookmarkStart w:id="48" w:name="_Toc535"/>
      <w:r>
        <w:rPr>
          <w:rFonts w:hint="default" w:ascii="Times New Roman" w:hAnsi="Times New Roman" w:cs="Times New Roman"/>
          <w:color w:val="auto"/>
        </w:rPr>
        <w:t>（一）评价得分情况</w:t>
      </w:r>
      <w:bookmarkEnd w:id="46"/>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通过调研、数据分析、访谈等方式，根据绩效评价方案确定的指标体系及评分标准，对“</w:t>
      </w:r>
      <w:r>
        <w:rPr>
          <w:rFonts w:hint="default" w:ascii="Times New Roman" w:hAnsi="Times New Roman" w:cs="Times New Roman"/>
          <w:color w:val="auto"/>
          <w:lang w:val="en-US" w:eastAsia="zh-CN"/>
        </w:rPr>
        <w:t>巴楚县多来提巴格乡色尔古努什（19村）渠道防渗建设项目</w:t>
      </w:r>
      <w:r>
        <w:rPr>
          <w:rFonts w:hint="default" w:ascii="Times New Roman" w:hAnsi="Times New Roman" w:cs="Times New Roman"/>
          <w:color w:val="auto"/>
          <w:lang w:val="zh-TW" w:eastAsia="zh-TW"/>
        </w:rPr>
        <w:t>”绩效进行客观评价，经评价分析，该项目最终评分结果为</w:t>
      </w:r>
      <w:r>
        <w:rPr>
          <w:rFonts w:hint="default" w:ascii="Times New Roman" w:hAnsi="Times New Roman" w:cs="Times New Roman"/>
          <w:color w:val="auto"/>
        </w:rPr>
        <w:t>90.34</w:t>
      </w:r>
      <w:r>
        <w:rPr>
          <w:rFonts w:hint="default" w:ascii="Times New Roman" w:hAnsi="Times New Roman" w:cs="Times New Roman"/>
          <w:color w:val="auto"/>
          <w:lang w:val="zh-TW" w:eastAsia="zh-TW"/>
        </w:rPr>
        <w:t>分，绩效评级为“</w:t>
      </w:r>
      <w:r>
        <w:rPr>
          <w:rFonts w:hint="default" w:ascii="Times New Roman" w:hAnsi="Times New Roman" w:cs="Times New Roman"/>
          <w:color w:val="auto"/>
        </w:rPr>
        <w:t>优</w:t>
      </w:r>
      <w:r>
        <w:rPr>
          <w:rFonts w:hint="default" w:ascii="Times New Roman" w:hAnsi="Times New Roman" w:cs="Times New Roman"/>
          <w:color w:val="auto"/>
          <w:lang w:val="zh-TW" w:eastAsia="zh-TW"/>
        </w:rPr>
        <w:t>”。各部分权重和绩效分值如下表</w:t>
      </w:r>
      <w:r>
        <w:rPr>
          <w:rFonts w:hint="eastAsia"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eastAsiaTheme="minorEastAsia"/>
          <w:b/>
          <w:bCs/>
          <w:color w:val="auto"/>
        </w:rPr>
      </w:pPr>
      <w:r>
        <w:rPr>
          <w:rFonts w:hint="default" w:ascii="Times New Roman" w:hAnsi="Times New Roman" w:cs="Times New Roman" w:eastAsiaTheme="minorEastAsia"/>
          <w:b/>
          <w:bCs/>
          <w:color w:val="auto"/>
          <w:lang w:val="zh-TW" w:eastAsia="zh-TW"/>
        </w:rPr>
        <w:t>表</w:t>
      </w:r>
      <w:r>
        <w:rPr>
          <w:rFonts w:hint="default" w:ascii="Times New Roman" w:hAnsi="Times New Roman" w:cs="Times New Roman" w:eastAsiaTheme="minorEastAsia"/>
          <w:b/>
          <w:bCs/>
          <w:color w:val="auto"/>
          <w:lang w:val="en-US" w:eastAsia="zh-CN"/>
        </w:rPr>
        <w:t>4</w:t>
      </w:r>
      <w:r>
        <w:rPr>
          <w:rFonts w:hint="default" w:ascii="Times New Roman" w:hAnsi="Times New Roman" w:cs="Times New Roman" w:eastAsiaTheme="minorEastAsia"/>
          <w:b/>
          <w:bCs/>
          <w:color w:val="auto"/>
          <w:lang w:val="zh-TW" w:eastAsia="zh-TW"/>
        </w:rPr>
        <w:t>-1</w:t>
      </w:r>
      <w:r>
        <w:rPr>
          <w:rFonts w:hint="default" w:ascii="Times New Roman" w:hAnsi="Times New Roman" w:cs="Times New Roman" w:eastAsiaTheme="minorEastAsia"/>
          <w:b/>
          <w:bCs/>
          <w:color w:val="auto"/>
          <w:lang w:val="zh-TW"/>
        </w:rPr>
        <w:t>：</w:t>
      </w:r>
      <w:r>
        <w:rPr>
          <w:rFonts w:hint="default" w:ascii="Times New Roman" w:hAnsi="Times New Roman" w:cs="Times New Roman" w:eastAsiaTheme="minorEastAsia"/>
          <w:b/>
          <w:bCs/>
          <w:color w:val="auto"/>
          <w:lang w:val="en-US" w:eastAsia="zh-CN"/>
        </w:rPr>
        <w:t>巴楚县多来提巴格乡色尔古努什（19村）渠道防渗建设项目</w:t>
      </w:r>
      <w:r>
        <w:rPr>
          <w:rFonts w:hint="default" w:ascii="Times New Roman" w:hAnsi="Times New Roman" w:cs="Times New Roman" w:eastAsiaTheme="minorEastAsia"/>
          <w:b/>
          <w:bCs/>
          <w:color w:val="auto"/>
          <w:lang w:val="zh-TW"/>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22</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.34</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90.34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86.67%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88</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84</w:t>
            </w:r>
            <w:r>
              <w:rPr>
                <w:rFonts w:hint="default" w:ascii="Times New Roman" w:hAnsi="Times New Roman" w:eastAsia="宋体" w:cs="Times New Roman"/>
                <w:color w:val="auto"/>
                <w:sz w:val="21"/>
                <w:szCs w:val="21"/>
              </w:rPr>
              <w:t>.48%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90.34%</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9" w:name="_Toc3835"/>
      <w:bookmarkStart w:id="50" w:name="_Toc19845"/>
      <w:r>
        <w:rPr>
          <w:rFonts w:hint="default" w:ascii="Times New Roman" w:hAnsi="Times New Roman" w:cs="Times New Roman"/>
          <w:color w:val="auto"/>
        </w:rPr>
        <w:t>（二）综合评价结论</w:t>
      </w:r>
      <w:bookmarkEnd w:id="49"/>
      <w:bookmarkEnd w:id="50"/>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经评价分析，巴楚县多来提巴格乡色尔古努什(19村)渠道防渗建设项目总体实施情况较好，该项目于202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5</w:t>
      </w:r>
      <w:r>
        <w:rPr>
          <w:rFonts w:hint="default" w:ascii="Times New Roman" w:hAnsi="Times New Roman" w:cs="Times New Roman"/>
          <w:color w:val="auto"/>
        </w:rPr>
        <w:t>月</w:t>
      </w:r>
      <w:r>
        <w:rPr>
          <w:rFonts w:hint="default" w:ascii="Times New Roman" w:hAnsi="Times New Roman" w:cs="Times New Roman"/>
          <w:color w:val="auto"/>
          <w:lang w:val="en-US" w:eastAsia="zh-CN"/>
        </w:rPr>
        <w:t>22</w:t>
      </w:r>
      <w:r>
        <w:rPr>
          <w:rFonts w:hint="default" w:ascii="Times New Roman" w:hAnsi="Times New Roman" w:cs="Times New Roman"/>
          <w:color w:val="auto"/>
        </w:rPr>
        <w:t>日开工，202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9</w:t>
      </w:r>
      <w:r>
        <w:rPr>
          <w:rFonts w:hint="default" w:ascii="Times New Roman" w:hAnsi="Times New Roman" w:cs="Times New Roman"/>
          <w:color w:val="auto"/>
        </w:rPr>
        <w:t>月</w:t>
      </w:r>
      <w:r>
        <w:rPr>
          <w:rFonts w:hint="default" w:ascii="Times New Roman" w:hAnsi="Times New Roman" w:cs="Times New Roman"/>
          <w:color w:val="auto"/>
          <w:lang w:val="en-US" w:eastAsia="zh-CN"/>
        </w:rPr>
        <w:t>12</w:t>
      </w:r>
      <w:r>
        <w:rPr>
          <w:rFonts w:hint="default" w:ascii="Times New Roman" w:hAnsi="Times New Roman" w:cs="Times New Roman"/>
          <w:color w:val="auto"/>
        </w:rPr>
        <w:t>日完工，完成</w:t>
      </w:r>
      <w:r>
        <w:rPr>
          <w:rFonts w:hint="default" w:ascii="Times New Roman" w:hAnsi="Times New Roman" w:cs="Times New Roman"/>
          <w:color w:val="auto"/>
          <w:lang w:val="en-US" w:eastAsia="zh-CN"/>
        </w:rPr>
        <w:t>改建渠道总长度2.89公里，节制分水闸4座，分水闸13座，农桥6座</w:t>
      </w:r>
      <w:r>
        <w:rPr>
          <w:rFonts w:hint="default" w:ascii="Times New Roman" w:hAnsi="Times New Roman" w:cs="Times New Roman"/>
          <w:color w:val="auto"/>
        </w:rPr>
        <w:t>。项目的实施实现</w:t>
      </w:r>
      <w:r>
        <w:rPr>
          <w:rFonts w:hint="default" w:ascii="Times New Roman" w:hAnsi="Times New Roman" w:cs="Times New Roman"/>
          <w:color w:val="auto"/>
          <w:lang w:val="en-US" w:eastAsia="zh-CN"/>
        </w:rPr>
        <w:t>提高水资源利用率</w:t>
      </w:r>
      <w:r>
        <w:rPr>
          <w:rFonts w:hint="default" w:ascii="Times New Roman" w:hAnsi="Times New Roman" w:cs="Times New Roman"/>
          <w:color w:val="auto"/>
        </w:rPr>
        <w:t>，</w:t>
      </w:r>
      <w:r>
        <w:rPr>
          <w:rFonts w:hint="default" w:ascii="Times New Roman" w:hAnsi="Times New Roman" w:cs="Times New Roman"/>
          <w:color w:val="auto"/>
          <w:lang w:val="en-US" w:eastAsia="zh-CN"/>
        </w:rPr>
        <w:t>改善灌区居民生产生活条件，</w:t>
      </w:r>
      <w:r>
        <w:rPr>
          <w:rFonts w:hint="default" w:ascii="Times New Roman" w:hAnsi="Times New Roman" w:cs="Times New Roman"/>
          <w:color w:val="auto"/>
        </w:rPr>
        <w:t>进一步完善乡村</w:t>
      </w:r>
      <w:r>
        <w:rPr>
          <w:rFonts w:hint="default" w:ascii="Times New Roman" w:hAnsi="Times New Roman" w:cs="Times New Roman"/>
          <w:color w:val="auto"/>
          <w:lang w:val="en-US" w:eastAsia="zh-CN"/>
        </w:rPr>
        <w:t>水利</w:t>
      </w:r>
      <w:r>
        <w:rPr>
          <w:rFonts w:hint="default" w:ascii="Times New Roman" w:hAnsi="Times New Roman" w:cs="Times New Roman"/>
          <w:color w:val="auto"/>
        </w:rPr>
        <w:t>基础条件。但在实施过程中也存在</w:t>
      </w:r>
      <w:r>
        <w:rPr>
          <w:rFonts w:hint="default" w:ascii="Times New Roman" w:hAnsi="Times New Roman" w:cs="Times New Roman"/>
          <w:color w:val="auto"/>
          <w:lang w:val="en-US" w:eastAsia="zh-CN"/>
        </w:rPr>
        <w:t>合同管理不规范、项目设计变更程序不规范、项目未按计划开工、完工、档案资料管理不到位、未保留质保金超进度支付</w:t>
      </w:r>
      <w:r>
        <w:rPr>
          <w:rFonts w:hint="default" w:ascii="Times New Roman" w:hAnsi="Times New Roman" w:cs="Times New Roman"/>
          <w:color w:val="auto"/>
        </w:rPr>
        <w:t>等问题。</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1" w:name="_Toc5002"/>
      <w:r>
        <w:rPr>
          <w:rFonts w:hint="default" w:ascii="Times New Roman" w:hAnsi="Times New Roman" w:cs="Times New Roman"/>
          <w:color w:val="auto"/>
        </w:rPr>
        <w:t>五、绩效评价指标分析</w:t>
      </w:r>
      <w:bookmarkEnd w:id="47"/>
      <w:bookmarkEnd w:id="48"/>
      <w:bookmarkEnd w:id="51"/>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2" w:name="_Toc18078"/>
      <w:bookmarkStart w:id="53" w:name="_Toc22260"/>
      <w:bookmarkStart w:id="54" w:name="_Toc2714"/>
      <w:r>
        <w:rPr>
          <w:rFonts w:hint="default" w:ascii="Times New Roman" w:hAnsi="Times New Roman" w:cs="Times New Roman"/>
          <w:color w:val="auto"/>
        </w:rPr>
        <w:t>（一）项目决策情况</w:t>
      </w:r>
      <w:bookmarkEnd w:id="52"/>
      <w:bookmarkEnd w:id="53"/>
      <w:bookmarkEnd w:id="54"/>
    </w:p>
    <w:p>
      <w:pPr>
        <w:pageBreakBefore w:val="0"/>
        <w:kinsoku/>
        <w:wordWrap/>
        <w:overflowPunct/>
        <w:topLinePunct w:val="0"/>
        <w:autoSpaceDE/>
        <w:autoSpaceDN/>
        <w:bidi w:val="0"/>
        <w:adjustRightInd/>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项目决策类指标由3个二级指标和6个三级指标构成，权重分15分，实际得分13分，得分率为86.67%。各指标业绩值和绩效分值如下表所示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-1：项目决策类指标及分值</w:t>
      </w:r>
    </w:p>
    <w:tbl>
      <w:tblPr>
        <w:tblStyle w:val="17"/>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A决策（15分）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A1项目立项（5分）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A11立项依据充分性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A2绩效目标（5分）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A22绩效指标明确性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较不明确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33.33%</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A3资金投入（5分）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13</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86.67%</w:t>
            </w:r>
          </w:p>
        </w:tc>
      </w:tr>
    </w:tbl>
    <w:p>
      <w:pPr>
        <w:pageBreakBefore w:val="0"/>
        <w:kinsoku/>
        <w:wordWrap/>
        <w:overflowPunct/>
        <w:topLinePunct w:val="0"/>
        <w:autoSpaceDE/>
        <w:autoSpaceDN/>
        <w:bidi w:val="0"/>
        <w:snapToGrid w:val="0"/>
        <w:spacing w:before="0" w:after="0" w:line="24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240" w:lineRule="auto"/>
        <w:ind w:firstLine="422"/>
        <w:rPr>
          <w:rFonts w:hint="default" w:ascii="Times New Roman" w:hAnsi="Times New Roman" w:cs="Times New Roman"/>
          <w:b/>
          <w:bCs/>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（1）A11立项依据充分性指标</w:t>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①</w:t>
      </w:r>
      <w:r>
        <w:rPr>
          <w:rFonts w:hint="default" w:ascii="Times New Roman" w:hAnsi="Times New Roman" w:cs="Times New Roman"/>
          <w:color w:val="auto"/>
          <w:lang w:eastAsia="zh-CN"/>
        </w:rPr>
        <w:t>《新疆维吾尔自治区国民经济和社会发展第十四个五年规划和2035年远景目标纲要》</w:t>
      </w:r>
      <w:r>
        <w:rPr>
          <w:rFonts w:hint="default" w:ascii="Times New Roman" w:hAnsi="Times New Roman" w:cs="Times New Roman"/>
          <w:color w:val="auto"/>
          <w:lang w:val="en-US" w:eastAsia="zh-CN"/>
        </w:rPr>
        <w:t>指出，</w:t>
      </w:r>
      <w:r>
        <w:rPr>
          <w:rFonts w:hint="default" w:ascii="Times New Roman" w:hAnsi="Times New Roman" w:cs="Times New Roman"/>
          <w:color w:val="auto"/>
        </w:rPr>
        <w:t>“十四五”时期是向第二个百年奋斗目标进军的第一个五年，是建设社会主义现代化国家新征程的起步期，是加快推进经济高质量发展的攻坚期</w:t>
      </w:r>
      <w:r>
        <w:rPr>
          <w:rFonts w:hint="default" w:ascii="Times New Roman" w:hAnsi="Times New Roman" w:cs="Times New Roman"/>
          <w:color w:val="auto"/>
          <w:lang w:eastAsia="zh-CN"/>
        </w:rPr>
        <w:t>，“十四五”期间</w:t>
      </w:r>
      <w:r>
        <w:rPr>
          <w:rFonts w:hint="default" w:ascii="Times New Roman" w:hAnsi="Times New Roman" w:cs="Times New Roman"/>
          <w:color w:val="auto"/>
          <w:lang w:val="en-US" w:eastAsia="zh-CN"/>
        </w:rPr>
        <w:t>水资源消耗需得到有效控制，要基本形成生态保护和修复机制，使生态环境持续改善，生态安全屏障更加牢固，城乡人居环境得到明显改善。</w:t>
      </w:r>
      <w:r>
        <w:rPr>
          <w:rFonts w:hint="default" w:ascii="Times New Roman" w:hAnsi="Times New Roman" w:cs="Times New Roman"/>
          <w:color w:val="auto"/>
        </w:rPr>
        <w:t>项目立项符合国家法律法规、国民经济发展规划关于</w:t>
      </w:r>
      <w:r>
        <w:rPr>
          <w:rFonts w:hint="default" w:ascii="Times New Roman" w:hAnsi="Times New Roman" w:cs="Times New Roman"/>
          <w:color w:val="auto"/>
          <w:lang w:val="en-US" w:eastAsia="zh-CN"/>
        </w:rPr>
        <w:t>水利基础设施建设</w:t>
      </w:r>
      <w:r>
        <w:rPr>
          <w:rFonts w:hint="default" w:ascii="Times New Roman" w:hAnsi="Times New Roman" w:cs="Times New Roman"/>
          <w:color w:val="auto"/>
        </w:rPr>
        <w:t>相关政策。</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w:t>
      </w:r>
      <w:r>
        <w:rPr>
          <w:rFonts w:hint="default" w:ascii="Times New Roman" w:hAnsi="Times New Roman" w:cs="Times New Roman"/>
          <w:color w:val="auto"/>
          <w:lang w:val="en-US" w:eastAsia="zh-CN"/>
        </w:rPr>
        <w:t>《</w:t>
      </w:r>
      <w:r>
        <w:rPr>
          <w:rFonts w:hint="default" w:ascii="Times New Roman" w:hAnsi="Times New Roman" w:cs="Times New Roman"/>
          <w:color w:val="auto"/>
        </w:rPr>
        <w:t>喀什地区贯彻落实&lt;新疆维吾尔自治区“十四五”水安全保障规划&gt;工作方案</w:t>
      </w:r>
      <w:r>
        <w:rPr>
          <w:rFonts w:hint="default" w:ascii="Times New Roman" w:hAnsi="Times New Roman" w:cs="Times New Roman"/>
          <w:color w:val="auto"/>
          <w:lang w:val="en-US" w:eastAsia="zh-CN"/>
        </w:rPr>
        <w:t>》也指出，要</w:t>
      </w:r>
      <w:r>
        <w:rPr>
          <w:rFonts w:hint="default" w:ascii="Times New Roman" w:hAnsi="Times New Roman" w:cs="Times New Roman"/>
          <w:color w:val="auto"/>
        </w:rPr>
        <w:t>深入贯彻落实习近平总书记“节水优先、空间均衡、系统治理、两手发力”的治水思路</w:t>
      </w:r>
      <w:r>
        <w:rPr>
          <w:rFonts w:hint="default" w:ascii="Times New Roman" w:hAnsi="Times New Roman" w:cs="Times New Roman"/>
          <w:color w:val="auto"/>
          <w:lang w:eastAsia="zh-CN"/>
        </w:rPr>
        <w:t>，</w:t>
      </w:r>
      <w:r>
        <w:rPr>
          <w:rFonts w:hint="default" w:ascii="Times New Roman" w:hAnsi="Times New Roman" w:cs="Times New Roman"/>
          <w:color w:val="auto"/>
        </w:rPr>
        <w:t>以保障水安全为主线，统筹做好节水、蓄水工程布局</w:t>
      </w:r>
      <w:r>
        <w:rPr>
          <w:rFonts w:hint="default" w:ascii="Times New Roman" w:hAnsi="Times New Roman" w:cs="Times New Roman"/>
          <w:color w:val="auto"/>
          <w:lang w:eastAsia="zh-CN"/>
        </w:rPr>
        <w:t>，</w:t>
      </w:r>
      <w:r>
        <w:rPr>
          <w:rFonts w:hint="default" w:ascii="Times New Roman" w:hAnsi="Times New Roman" w:cs="Times New Roman"/>
          <w:color w:val="auto"/>
        </w:rPr>
        <w:t>加快构建节水型社会</w:t>
      </w:r>
      <w:r>
        <w:rPr>
          <w:rFonts w:hint="default" w:ascii="Times New Roman" w:hAnsi="Times New Roman" w:cs="Times New Roman"/>
          <w:color w:val="auto"/>
          <w:lang w:eastAsia="zh-CN"/>
        </w:rPr>
        <w:t>，</w:t>
      </w:r>
      <w:r>
        <w:rPr>
          <w:rFonts w:hint="default" w:ascii="Times New Roman" w:hAnsi="Times New Roman" w:cs="Times New Roman"/>
          <w:color w:val="auto"/>
        </w:rPr>
        <w:t>全面提升水资源保护利用</w:t>
      </w:r>
      <w:r>
        <w:rPr>
          <w:rFonts w:hint="default" w:ascii="Times New Roman" w:hAnsi="Times New Roman" w:cs="Times New Roman"/>
          <w:color w:val="auto"/>
          <w:lang w:eastAsia="zh-CN"/>
        </w:rPr>
        <w:t>，</w:t>
      </w:r>
      <w:r>
        <w:rPr>
          <w:rFonts w:hint="default" w:ascii="Times New Roman" w:hAnsi="Times New Roman" w:cs="Times New Roman"/>
          <w:color w:val="auto"/>
        </w:rPr>
        <w:t>优化配置生活、生产、生态用水，加快推进用水方式由粗放向节约集约转变，以农业节水为主攻方向，强化节水模式，大力发展节水灌溉农业</w:t>
      </w:r>
      <w:r>
        <w:rPr>
          <w:rFonts w:hint="default" w:ascii="Times New Roman" w:hAnsi="Times New Roman" w:cs="Times New Roman"/>
          <w:color w:val="auto"/>
          <w:lang w:eastAsia="zh-CN"/>
        </w:rPr>
        <w:t>，加快灌区续建配套和现代化改造，</w:t>
      </w:r>
      <w:r>
        <w:rPr>
          <w:rFonts w:hint="default" w:ascii="Times New Roman" w:hAnsi="Times New Roman" w:cs="Times New Roman"/>
          <w:color w:val="auto"/>
        </w:rPr>
        <w:t>解决水资源蒸发、渗漏损失过大、农业灌溉耗水多</w:t>
      </w:r>
      <w:r>
        <w:rPr>
          <w:rFonts w:hint="default" w:ascii="Times New Roman" w:hAnsi="Times New Roman" w:cs="Times New Roman"/>
          <w:color w:val="auto"/>
          <w:lang w:val="en-US" w:eastAsia="zh-CN"/>
        </w:rPr>
        <w:t>等</w:t>
      </w:r>
      <w:r>
        <w:rPr>
          <w:rFonts w:hint="default" w:ascii="Times New Roman" w:hAnsi="Times New Roman" w:cs="Times New Roman"/>
          <w:color w:val="auto"/>
        </w:rPr>
        <w:t>问题，改善灌区生态环境，改善耕地质量，增加耕地产出，形成灌区良性发展。</w:t>
      </w:r>
      <w:r>
        <w:rPr>
          <w:rFonts w:hint="default" w:ascii="Times New Roman" w:hAnsi="Times New Roman" w:cs="Times New Roman"/>
          <w:color w:val="auto"/>
          <w:lang w:val="en-US" w:eastAsia="zh-CN"/>
        </w:rPr>
        <w:t>项</w:t>
      </w:r>
      <w:r>
        <w:rPr>
          <w:rFonts w:hint="default" w:ascii="Times New Roman" w:hAnsi="Times New Roman" w:cs="Times New Roman"/>
          <w:color w:val="auto"/>
        </w:rPr>
        <w:t>目立项符合行业发展规划和政策要求。</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③该项目立项与</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“保证满足人民群众用水</w:t>
      </w:r>
      <w:r>
        <w:rPr>
          <w:rFonts w:hint="default" w:ascii="Times New Roman" w:hAnsi="Times New Roman" w:cs="Times New Roman"/>
          <w:color w:val="auto"/>
          <w:lang w:eastAsia="zh-CN"/>
        </w:rPr>
        <w:t>，</w:t>
      </w:r>
      <w:r>
        <w:rPr>
          <w:rFonts w:hint="default" w:ascii="Times New Roman" w:hAnsi="Times New Roman" w:cs="Times New Roman"/>
          <w:color w:val="auto"/>
        </w:rPr>
        <w:t>保护水利工程建筑物”的职责相符，属于单位履职所需。</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④</w:t>
      </w:r>
      <w:r>
        <w:rPr>
          <w:rFonts w:hint="default" w:ascii="Times New Roman" w:hAnsi="Times New Roman" w:cs="Times New Roman"/>
          <w:color w:val="auto"/>
        </w:rPr>
        <w:t>经查询</w:t>
      </w:r>
      <w:r>
        <w:rPr>
          <w:rFonts w:hint="default" w:ascii="Times New Roman" w:hAnsi="Times New Roman" w:cs="Times New Roman"/>
          <w:color w:val="auto"/>
          <w:lang w:val="en-US" w:eastAsia="zh-CN"/>
        </w:rPr>
        <w:t>巴楚县2024</w:t>
      </w:r>
      <w:r>
        <w:rPr>
          <w:rFonts w:hint="default" w:ascii="Times New Roman" w:hAnsi="Times New Roman" w:cs="Times New Roman"/>
          <w:color w:val="auto"/>
        </w:rPr>
        <w:t>年财政预算绩效项目数据以及同年其他项目，不存在部门内部相关项目重复。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（2）A12立项程序规范性指标</w:t>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①2023年11月，由</w:t>
      </w:r>
      <w:r>
        <w:rPr>
          <w:rFonts w:hint="default" w:ascii="Times New Roman" w:hAnsi="Times New Roman" w:cs="Times New Roman"/>
          <w:color w:val="auto"/>
        </w:rPr>
        <w:t>色尔古努什19村</w:t>
      </w:r>
      <w:r>
        <w:rPr>
          <w:rFonts w:hint="default" w:ascii="Times New Roman" w:hAnsi="Times New Roman" w:cs="Times New Roman"/>
          <w:color w:val="auto"/>
          <w:lang w:val="en-US" w:eastAsia="zh-CN"/>
        </w:rPr>
        <w:t>村委会组织69名移民代表（应到103人，实到69人）召开2023年度村级推荐大中型水库移民后期扶持项目移民代表会议，经移民代表集体表决，均同意上报</w:t>
      </w:r>
      <w:r>
        <w:rPr>
          <w:rFonts w:hint="default" w:ascii="Times New Roman" w:hAnsi="Times New Roman" w:cs="Times New Roman"/>
          <w:color w:val="auto"/>
        </w:rPr>
        <w:t>多来提巴格乡色尔古努什(19村)渠道防渗建设项目</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在村委会公示后，2023年11月29日，由多来提巴格乡人民政府向巴楚县水利局提交《巴楚县多来提巴格乡2024年水库移民后期扶持项目建议书》。2023年12月4日，巴楚县水利局下达《关于对多来提巴格乡2024年水库移民后期扶持申报项目库的批复意见》，同意将</w:t>
      </w:r>
      <w:r>
        <w:rPr>
          <w:rFonts w:hint="default" w:ascii="Times New Roman" w:hAnsi="Times New Roman" w:cs="Times New Roman"/>
          <w:color w:val="auto"/>
        </w:rPr>
        <w:t>巴楚县多来提巴格乡色尔古努什(19村)渠道防渗建设项目</w:t>
      </w:r>
      <w:r>
        <w:rPr>
          <w:rFonts w:hint="default" w:ascii="Times New Roman" w:hAnsi="Times New Roman" w:cs="Times New Roman"/>
          <w:color w:val="auto"/>
          <w:lang w:val="en-US" w:eastAsia="zh-CN"/>
        </w:rPr>
        <w:t>纳入水库移民项目库，并上报上级主管部门审查。项目申报按照“移民评议、村级申请、乡镇审核、县市批复”的程序完成项目库申报，程序符合《巴楚县大中型水库移民后期扶持项目管理细则》的相关规定。</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②</w:t>
      </w:r>
      <w:r>
        <w:rPr>
          <w:rFonts w:hint="default" w:ascii="Times New Roman" w:hAnsi="Times New Roman" w:cs="Times New Roman"/>
          <w:color w:val="auto"/>
        </w:rPr>
        <w:t>该项目</w:t>
      </w:r>
      <w:r>
        <w:rPr>
          <w:rFonts w:hint="default" w:ascii="Times New Roman" w:hAnsi="Times New Roman" w:cs="Times New Roman"/>
          <w:color w:val="auto"/>
          <w:lang w:val="en-US" w:eastAsia="zh-CN"/>
        </w:rPr>
        <w:t>取得</w:t>
      </w:r>
      <w:r>
        <w:rPr>
          <w:rFonts w:hint="default" w:ascii="Times New Roman" w:hAnsi="Times New Roman" w:cs="Times New Roman"/>
          <w:color w:val="auto"/>
        </w:rPr>
        <w:t>《关于提前下达2024年中央大中型水库移民后期扶持资金预算的通知》（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41</w:t>
      </w:r>
      <w:r>
        <w:rPr>
          <w:rFonts w:hint="default" w:ascii="Times New Roman" w:hAnsi="Times New Roman" w:cs="Times New Roman"/>
          <w:color w:val="auto"/>
        </w:rPr>
        <w:t>号）等文件要求，</w:t>
      </w:r>
      <w:r>
        <w:rPr>
          <w:rFonts w:hint="default" w:ascii="Times New Roman" w:hAnsi="Times New Roman" w:cs="Times New Roman"/>
          <w:color w:val="auto"/>
          <w:lang w:val="en-US" w:eastAsia="zh-CN"/>
        </w:rPr>
        <w:t>巴楚县水利局根据部门职责分工，委托巴楚县水利管理站实施该项目。巴楚县水利管理站</w:t>
      </w:r>
      <w:r>
        <w:rPr>
          <w:rFonts w:hint="default" w:ascii="Times New Roman" w:hAnsi="Times New Roman" w:cs="Times New Roman"/>
          <w:color w:val="auto"/>
        </w:rPr>
        <w:t>委托新疆峻特设计工程有限公司喀什分公司制了《巴楚县多来提巴格乡色尔古努什(19村)渠道防渗建设项目可行性研究报告(代项目建议书)》，经发委部门评审批复《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号）。项目实施前经过事前的可行性研究和集体决策，按照规定的程序立项。</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③</w:t>
      </w:r>
      <w:r>
        <w:rPr>
          <w:rFonts w:hint="default" w:ascii="Times New Roman" w:hAnsi="Times New Roman" w:cs="Times New Roman"/>
          <w:color w:val="auto"/>
        </w:rPr>
        <w:t>项目按照规定取得了《关于巴楚县多来提巴格乡色尔古努什(19村)渠道防渗建设项目可行性研究报告(代项目建议书)的批复》（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rPr>
        <w:t>关于巴楚县多来提巴格乡色尔古努什(19村)渠道防渗建设项目环境影响报告表的批复</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喀地环评字</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174</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rPr>
        <w:t>水土保持行政许可承诺书</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巴水保承诺字</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24</w:t>
      </w:r>
      <w:r>
        <w:rPr>
          <w:rFonts w:hint="default" w:ascii="Times New Roman" w:hAnsi="Times New Roman" w:cs="Times New Roman"/>
          <w:color w:val="auto"/>
        </w:rPr>
        <w:t>号）等审批文件及材料。</w:t>
      </w:r>
      <w:r>
        <w:rPr>
          <w:rFonts w:hint="default" w:ascii="Times New Roman" w:hAnsi="Times New Roman" w:cs="Times New Roman"/>
          <w:color w:val="auto"/>
          <w:lang w:val="en-US" w:eastAsia="zh-CN"/>
        </w:rPr>
        <w:t>根据单位提供的情况说明</w:t>
      </w:r>
      <w:r>
        <w:rPr>
          <w:rFonts w:hint="default" w:ascii="Times New Roman" w:hAnsi="Times New Roman" w:cs="Times New Roman"/>
          <w:color w:val="auto"/>
        </w:rPr>
        <w:t>，该项目属于</w:t>
      </w:r>
      <w:r>
        <w:rPr>
          <w:rFonts w:hint="default" w:ascii="Times New Roman" w:hAnsi="Times New Roman" w:cs="Times New Roman"/>
          <w:color w:val="auto"/>
          <w:lang w:val="en-US" w:eastAsia="zh-CN"/>
        </w:rPr>
        <w:t>水利</w:t>
      </w:r>
      <w:r>
        <w:rPr>
          <w:rFonts w:hint="default" w:ascii="Times New Roman" w:hAnsi="Times New Roman" w:cs="Times New Roman"/>
          <w:color w:val="auto"/>
        </w:rPr>
        <w:t>基础设施建设，无需办理施工许可证、工程规划许可证。该项目审批文件及材料</w:t>
      </w:r>
      <w:r>
        <w:rPr>
          <w:rFonts w:hint="default" w:ascii="Times New Roman" w:hAnsi="Times New Roman" w:cs="Times New Roman"/>
          <w:color w:val="auto"/>
          <w:lang w:eastAsia="zh-CN"/>
        </w:rPr>
        <w:t>符合</w:t>
      </w:r>
      <w:r>
        <w:rPr>
          <w:rFonts w:hint="default" w:ascii="Times New Roman" w:hAnsi="Times New Roman" w:cs="Times New Roman"/>
          <w:color w:val="auto"/>
        </w:rPr>
        <w:t>相关规定。</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（3）A21绩效目标合理性指标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w:t>
      </w:r>
      <w:r>
        <w:rPr>
          <w:rFonts w:hint="default" w:ascii="Times New Roman" w:hAnsi="Times New Roman" w:cs="Times New Roman"/>
          <w:color w:val="auto"/>
          <w:lang w:eastAsia="zh-Hans"/>
        </w:rPr>
        <w:t>根据《</w:t>
      </w:r>
      <w:r>
        <w:rPr>
          <w:rFonts w:hint="default" w:ascii="Times New Roman" w:hAnsi="Times New Roman" w:cs="Times New Roman"/>
          <w:color w:val="auto"/>
        </w:rPr>
        <w:t>项目支出绩效目标表</w:t>
      </w:r>
      <w:r>
        <w:rPr>
          <w:rFonts w:hint="default" w:ascii="Times New Roman" w:hAnsi="Times New Roman" w:cs="Times New Roman"/>
          <w:color w:val="auto"/>
          <w:lang w:eastAsia="zh-Hans"/>
        </w:rPr>
        <w:t>》，项目</w:t>
      </w:r>
      <w:r>
        <w:rPr>
          <w:rFonts w:hint="default" w:ascii="Times New Roman" w:hAnsi="Times New Roman" w:cs="Times New Roman"/>
          <w:color w:val="auto"/>
        </w:rPr>
        <w:t>已设置</w:t>
      </w:r>
      <w:r>
        <w:rPr>
          <w:rFonts w:hint="default" w:ascii="Times New Roman" w:hAnsi="Times New Roman" w:cs="Times New Roman"/>
          <w:color w:val="auto"/>
          <w:lang w:eastAsia="zh-Hans"/>
        </w:rPr>
        <w:t>年度总体目标为</w:t>
      </w:r>
      <w:r>
        <w:rPr>
          <w:rFonts w:hint="default" w:ascii="Times New Roman" w:hAnsi="Times New Roman" w:cs="Times New Roman"/>
          <w:color w:val="auto"/>
        </w:rPr>
        <w:t>“计划对多来提巴格乡1小队1斗渠、2斗渠进行防渗改建斗渠2.89km，设计流量0.2</w:t>
      </w:r>
      <w:r>
        <w:rPr>
          <w:rFonts w:hint="default" w:ascii="Times New Roman" w:hAnsi="Times New Roman" w:cs="Times New Roman"/>
          <w:color w:val="auto"/>
          <w:lang w:val="en-US" w:eastAsia="zh-CN"/>
        </w:rPr>
        <w:t>m</w:t>
      </w:r>
      <w:r>
        <w:rPr>
          <w:rFonts w:hint="default" w:ascii="Times New Roman" w:hAnsi="Times New Roman" w:cs="Times New Roman"/>
          <w:color w:val="auto"/>
          <w:vertAlign w:val="superscript"/>
        </w:rPr>
        <w:t>3</w:t>
      </w:r>
      <w:r>
        <w:rPr>
          <w:rFonts w:hint="default" w:ascii="Times New Roman" w:hAnsi="Times New Roman" w:cs="Times New Roman"/>
          <w:color w:val="auto"/>
        </w:rPr>
        <w:t>/s，配套渠系建筑22座</w:t>
      </w:r>
      <w:r>
        <w:rPr>
          <w:rFonts w:hint="default" w:ascii="Times New Roman" w:hAnsi="Times New Roman" w:cs="Times New Roman"/>
          <w:color w:val="auto"/>
          <w:lang w:eastAsia="zh-CN"/>
        </w:rPr>
        <w:t>。通过项目实施，提高水资源利用率，保障农业灌溉保证率，改革和完善灌区管理体制和运行机制，为本地的社会稳定和经济发展提供水利支撑。</w:t>
      </w:r>
      <w:r>
        <w:rPr>
          <w:rFonts w:hint="default" w:ascii="Times New Roman" w:hAnsi="Times New Roman" w:cs="Times New Roman"/>
          <w:color w:val="auto"/>
        </w:rPr>
        <w:t>”</w:t>
      </w:r>
      <w:r>
        <w:rPr>
          <w:rFonts w:hint="default" w:ascii="Times New Roman" w:hAnsi="Times New Roman" w:cs="Times New Roman"/>
          <w:color w:val="auto"/>
          <w:lang w:val="en-US" w:eastAsia="zh-CN"/>
        </w:rPr>
        <w:t>经绩效小组比对检查，目标设置与项目实际工作内容相符</w:t>
      </w:r>
      <w:r>
        <w:rPr>
          <w:rFonts w:hint="default" w:ascii="Times New Roman" w:hAnsi="Times New Roman" w:cs="Times New Roman"/>
          <w:color w:val="auto"/>
        </w:rPr>
        <w:t>；预期产出效益和效果符合正常的业绩水平。</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②根据该项目《关于巴楚县多来提巴格乡色尔古努什(19村)渠道防渗建设项目可行性研究报告(代项目建议书)的批复》（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号），该项目</w:t>
      </w:r>
      <w:r>
        <w:rPr>
          <w:rFonts w:hint="default" w:ascii="Times New Roman" w:hAnsi="Times New Roman" w:cs="Times New Roman"/>
          <w:color w:val="auto"/>
          <w:lang w:val="en-US" w:eastAsia="zh-CN"/>
        </w:rPr>
        <w:t>预算投资</w:t>
      </w:r>
      <w:r>
        <w:rPr>
          <w:rFonts w:hint="default" w:ascii="Times New Roman" w:hAnsi="Times New Roman" w:cs="Times New Roman"/>
          <w:color w:val="auto"/>
        </w:rPr>
        <w:t>合计</w:t>
      </w:r>
      <w:r>
        <w:rPr>
          <w:rFonts w:hint="default" w:ascii="Times New Roman" w:hAnsi="Times New Roman" w:cs="Times New Roman"/>
          <w:color w:val="auto"/>
          <w:lang w:val="en-US" w:eastAsia="zh-CN"/>
        </w:rPr>
        <w:t>355.91</w:t>
      </w:r>
      <w:r>
        <w:rPr>
          <w:rFonts w:hint="default" w:ascii="Times New Roman" w:hAnsi="Times New Roman" w:cs="Times New Roman"/>
          <w:color w:val="auto"/>
        </w:rPr>
        <w:t xml:space="preserve">万元，部门预算项目支出绩效目标表预算金额 </w:t>
      </w:r>
      <w:r>
        <w:rPr>
          <w:rFonts w:hint="default" w:ascii="Times New Roman" w:hAnsi="Times New Roman" w:cs="Times New Roman"/>
          <w:color w:val="auto"/>
          <w:lang w:val="en-US" w:eastAsia="zh-CN"/>
        </w:rPr>
        <w:t>355.91</w:t>
      </w:r>
      <w:r>
        <w:rPr>
          <w:rFonts w:hint="default" w:ascii="Times New Roman" w:hAnsi="Times New Roman" w:cs="Times New Roman"/>
          <w:color w:val="auto"/>
        </w:rPr>
        <w:t>万元，与预算确定的项目投资额匹配。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（4）A22绩效指标明确性指标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①经查看项目绩效目标表，该项目实施单位已将项目绩效目标细化分解为具体的绩效指标，具体分解内容如下：一级指标</w:t>
      </w:r>
      <w:r>
        <w:rPr>
          <w:rFonts w:hint="default" w:ascii="Times New Roman" w:hAnsi="Times New Roman" w:cs="Times New Roman"/>
          <w:color w:val="auto"/>
          <w:lang w:val="en-US" w:eastAsia="zh-CN"/>
        </w:rPr>
        <w:t>4</w:t>
      </w:r>
      <w:r>
        <w:rPr>
          <w:rFonts w:hint="default" w:ascii="Times New Roman" w:hAnsi="Times New Roman" w:cs="Times New Roman"/>
          <w:color w:val="auto"/>
        </w:rPr>
        <w:t>个，二级指标</w:t>
      </w:r>
      <w:r>
        <w:rPr>
          <w:rFonts w:hint="default" w:ascii="Times New Roman" w:hAnsi="Times New Roman" w:cs="Times New Roman"/>
          <w:color w:val="auto"/>
          <w:lang w:val="en-US" w:eastAsia="zh-CN"/>
        </w:rPr>
        <w:t>6</w:t>
      </w:r>
      <w:r>
        <w:rPr>
          <w:rFonts w:hint="default" w:ascii="Times New Roman" w:hAnsi="Times New Roman" w:cs="Times New Roman"/>
          <w:color w:val="auto"/>
        </w:rPr>
        <w:t>个，三级指标1</w:t>
      </w:r>
      <w:r>
        <w:rPr>
          <w:rFonts w:hint="default" w:ascii="Times New Roman" w:hAnsi="Times New Roman" w:cs="Times New Roman"/>
          <w:color w:val="auto"/>
          <w:lang w:val="en-US" w:eastAsia="zh-CN"/>
        </w:rPr>
        <w:t>0</w:t>
      </w:r>
      <w:r>
        <w:rPr>
          <w:rFonts w:hint="default" w:ascii="Times New Roman" w:hAnsi="Times New Roman" w:cs="Times New Roman"/>
          <w:color w:val="auto"/>
        </w:rPr>
        <w:t>个；三级指标中定量指标</w:t>
      </w:r>
      <w:r>
        <w:rPr>
          <w:rFonts w:hint="default" w:ascii="Times New Roman" w:hAnsi="Times New Roman" w:cs="Times New Roman"/>
          <w:color w:val="auto"/>
          <w:lang w:val="en-US" w:eastAsia="zh-CN"/>
        </w:rPr>
        <w:t>7</w:t>
      </w:r>
      <w:r>
        <w:rPr>
          <w:rFonts w:hint="default" w:ascii="Times New Roman" w:hAnsi="Times New Roman" w:cs="Times New Roman"/>
          <w:color w:val="auto"/>
        </w:rPr>
        <w:t>个，定性指标3个，指标量化率为</w:t>
      </w:r>
      <w:r>
        <w:rPr>
          <w:rFonts w:hint="default" w:ascii="Times New Roman" w:hAnsi="Times New Roman" w:cs="Times New Roman"/>
          <w:color w:val="auto"/>
          <w:lang w:val="en-US" w:eastAsia="zh-CN"/>
        </w:rPr>
        <w:t>70</w:t>
      </w:r>
      <w:r>
        <w:rPr>
          <w:rFonts w:hint="default" w:ascii="Times New Roman" w:hAnsi="Times New Roman" w:cs="Times New Roman"/>
          <w:color w:val="auto"/>
        </w:rPr>
        <w:t>%，绩效指标按要求细化量化。</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②经对比查看项目资料，项目设置</w:t>
      </w:r>
      <w:r>
        <w:rPr>
          <w:rFonts w:hint="default" w:ascii="Times New Roman" w:hAnsi="Times New Roman" w:cs="Times New Roman"/>
          <w:color w:val="auto"/>
          <w:lang w:eastAsia="zh-CN"/>
        </w:rPr>
        <w:t>“项目按计划完工时间”</w:t>
      </w:r>
      <w:r>
        <w:rPr>
          <w:rFonts w:hint="default" w:ascii="Times New Roman" w:hAnsi="Times New Roman" w:cs="Times New Roman"/>
          <w:color w:val="auto"/>
          <w:lang w:val="en-US" w:eastAsia="zh-CN"/>
        </w:rPr>
        <w:t>和“项目按计划开工时间”</w:t>
      </w:r>
      <w:r>
        <w:rPr>
          <w:rFonts w:hint="default" w:ascii="Times New Roman" w:hAnsi="Times New Roman" w:cs="Times New Roman"/>
          <w:color w:val="auto"/>
        </w:rPr>
        <w:t>指标，目标值</w:t>
      </w:r>
      <w:r>
        <w:rPr>
          <w:rFonts w:hint="default" w:ascii="Times New Roman" w:hAnsi="Times New Roman" w:cs="Times New Roman"/>
          <w:color w:val="auto"/>
          <w:lang w:val="en-US" w:eastAsia="zh-CN"/>
        </w:rPr>
        <w:t>分别分为“2024年7月底前”和“2024年5月底前”，</w:t>
      </w:r>
      <w:r>
        <w:rPr>
          <w:rFonts w:hint="default" w:ascii="Times New Roman" w:hAnsi="Times New Roman" w:cs="Times New Roman"/>
          <w:color w:val="auto"/>
        </w:rPr>
        <w:t>《关于巴楚县多来提巴格乡色尔古努什(19村)渠道防渗建设项目可行性研究报告(代项目建议书)的批复》（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val="en-US" w:eastAsia="zh-CN"/>
        </w:rPr>
        <w:t>批复项目建设年限为2024年3月至2024年5月；绩效目标设置建设时间与发改批复时间不一致。根据评分标准，扣1分。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③</w:t>
      </w:r>
      <w:r>
        <w:rPr>
          <w:rFonts w:hint="default" w:ascii="Times New Roman" w:hAnsi="Times New Roman" w:cs="Times New Roman"/>
          <w:color w:val="auto"/>
        </w:rPr>
        <w:t>经对比查看项目资料，项目设置</w:t>
      </w:r>
      <w:r>
        <w:rPr>
          <w:rFonts w:hint="default" w:ascii="Times New Roman" w:hAnsi="Times New Roman" w:cs="Times New Roman"/>
          <w:color w:val="auto"/>
          <w:lang w:eastAsia="zh-CN"/>
        </w:rPr>
        <w:t>“项目建设费用”</w:t>
      </w:r>
      <w:r>
        <w:rPr>
          <w:rFonts w:hint="default" w:ascii="Times New Roman" w:hAnsi="Times New Roman" w:cs="Times New Roman"/>
          <w:color w:val="auto"/>
          <w:lang w:val="en-US" w:eastAsia="zh-CN"/>
        </w:rPr>
        <w:t>和“项目其他费用”</w:t>
      </w:r>
      <w:r>
        <w:rPr>
          <w:rFonts w:hint="default" w:ascii="Times New Roman" w:hAnsi="Times New Roman" w:cs="Times New Roman"/>
          <w:color w:val="auto"/>
        </w:rPr>
        <w:t>指标，目标值</w:t>
      </w:r>
      <w:r>
        <w:rPr>
          <w:rFonts w:hint="default" w:ascii="Times New Roman" w:hAnsi="Times New Roman" w:cs="Times New Roman"/>
          <w:color w:val="auto"/>
          <w:lang w:val="en-US" w:eastAsia="zh-CN"/>
        </w:rPr>
        <w:t>分别分为“小于等于299.23万元”和“小于等于56.68万元”，</w:t>
      </w:r>
      <w:r>
        <w:rPr>
          <w:rFonts w:hint="default" w:ascii="Times New Roman" w:hAnsi="Times New Roman" w:cs="Times New Roman"/>
          <w:color w:val="auto"/>
        </w:rPr>
        <w:t>与《关于巴楚县多来提巴格乡色尔古努什(19村)渠道防渗建设项目可行性研究报告(代项目建议书)的批复》（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号）内容存在差异，</w:t>
      </w:r>
      <w:r>
        <w:rPr>
          <w:rFonts w:hint="default" w:ascii="Times New Roman" w:hAnsi="Times New Roman" w:cs="Times New Roman"/>
          <w:color w:val="auto"/>
          <w:lang w:val="en-US" w:eastAsia="zh-CN"/>
        </w:rPr>
        <w:t>根据评分标准，扣1分。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1</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（5）A31预算编制科学性指标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①</w:t>
      </w:r>
      <w:r>
        <w:rPr>
          <w:rFonts w:hint="default" w:ascii="Times New Roman" w:hAnsi="Times New Roman" w:cs="Times New Roman"/>
          <w:color w:val="auto"/>
        </w:rPr>
        <w:t>项目实施单位委托新疆峻特设计工程有限公司喀什分公司编制《巴楚县多来提巴格乡色尔古努什(19村)渠道防渗建设项目可行性研究报告(代项目建议书)》，经</w:t>
      </w:r>
      <w:r>
        <w:rPr>
          <w:rFonts w:hint="default" w:ascii="Times New Roman" w:hAnsi="Times New Roman" w:cs="Times New Roman"/>
          <w:color w:val="auto"/>
          <w:lang w:val="en-US" w:eastAsia="zh-CN"/>
        </w:rPr>
        <w:t>巴楚县</w:t>
      </w:r>
      <w:r>
        <w:rPr>
          <w:rFonts w:hint="default" w:ascii="Times New Roman" w:hAnsi="Times New Roman" w:cs="Times New Roman"/>
          <w:color w:val="auto"/>
        </w:rPr>
        <w:t>发展和改革委员会审核通过后下达《关于巴楚县多来提巴格乡色尔古努什(19村)渠道防渗建设项目可行性研究报告(代项目建议书)的批复》（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rPr>
        <w:t>保障了预算编制的科学性</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充分性和标准性</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②经查证，该项目资金实际用于防渗改建斗渠</w:t>
      </w:r>
      <w:r>
        <w:rPr>
          <w:rFonts w:hint="default" w:ascii="Times New Roman" w:hAnsi="Times New Roman" w:cs="Times New Roman"/>
          <w:color w:val="auto"/>
          <w:lang w:eastAsia="zh-CN"/>
        </w:rPr>
        <w:t>、</w:t>
      </w:r>
      <w:r>
        <w:rPr>
          <w:rFonts w:hint="default" w:ascii="Times New Roman" w:hAnsi="Times New Roman" w:cs="Times New Roman"/>
          <w:color w:val="auto"/>
        </w:rPr>
        <w:t>配套渠系建筑物及其他附属</w:t>
      </w:r>
      <w:r>
        <w:rPr>
          <w:rFonts w:hint="default" w:ascii="Times New Roman" w:hAnsi="Times New Roman" w:cs="Times New Roman"/>
          <w:color w:val="auto"/>
          <w:lang w:val="en-US" w:eastAsia="zh-CN"/>
        </w:rPr>
        <w:t>设施的建设</w:t>
      </w:r>
      <w:r>
        <w:rPr>
          <w:rFonts w:hint="default" w:ascii="Times New Roman" w:hAnsi="Times New Roman" w:cs="Times New Roman"/>
          <w:color w:val="auto"/>
        </w:rPr>
        <w:t>，预算内容与项目实际实施内容相匹配。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③经查证，项目预算批复355.91万元，根据项目竣工决算报告，项目审定总投资为290.45万元，</w:t>
      </w:r>
      <w:r>
        <w:rPr>
          <w:rFonts w:hint="default" w:ascii="Times New Roman" w:hAnsi="Times New Roman" w:cs="Times New Roman"/>
        </w:rPr>
        <w:t>预算确定的项目投资额或资金量与工作任务相匹配</w:t>
      </w:r>
      <w:r>
        <w:rPr>
          <w:rFonts w:hint="default" w:ascii="Times New Roman" w:hAnsi="Times New Roman" w:cs="Times New Roman"/>
          <w:lang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（6）A32资金分配合理性指标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根据</w:t>
      </w:r>
      <w:r>
        <w:rPr>
          <w:rFonts w:hint="default" w:ascii="Times New Roman" w:hAnsi="Times New Roman" w:cs="Times New Roman"/>
          <w:color w:val="auto"/>
        </w:rPr>
        <w:t>《关于巴楚县多来提巴格乡色尔古努什(19村)渠道防渗建设项目可行性研究报告(代项目建议书)的批复》（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val="en-US" w:eastAsia="zh-CN"/>
        </w:rPr>
        <w:t>批复</w:t>
      </w:r>
      <w:r>
        <w:rPr>
          <w:rFonts w:hint="default" w:ascii="Times New Roman" w:hAnsi="Times New Roman" w:cs="Times New Roman"/>
          <w:color w:val="auto"/>
        </w:rPr>
        <w:t>项目</w:t>
      </w:r>
      <w:r>
        <w:rPr>
          <w:rFonts w:hint="default" w:ascii="Times New Roman" w:hAnsi="Times New Roman" w:cs="Times New Roman"/>
          <w:color w:val="auto"/>
          <w:lang w:val="en-US" w:eastAsia="zh-CN"/>
        </w:rPr>
        <w:t>计划</w:t>
      </w:r>
      <w:r>
        <w:rPr>
          <w:rFonts w:hint="default" w:ascii="Times New Roman" w:hAnsi="Times New Roman" w:cs="Times New Roman"/>
          <w:color w:val="auto"/>
        </w:rPr>
        <w:t>总投资</w:t>
      </w:r>
      <w:r>
        <w:rPr>
          <w:rFonts w:hint="default" w:ascii="Times New Roman" w:hAnsi="Times New Roman" w:cs="Times New Roman"/>
          <w:color w:val="auto"/>
          <w:lang w:val="en-US" w:eastAsia="zh-CN"/>
        </w:rPr>
        <w:t>355.91</w:t>
      </w:r>
      <w:r>
        <w:rPr>
          <w:rFonts w:hint="default" w:ascii="Times New Roman" w:hAnsi="Times New Roman" w:cs="Times New Roman"/>
          <w:color w:val="auto"/>
        </w:rPr>
        <w:t>万元</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根据</w:t>
      </w:r>
      <w:r>
        <w:rPr>
          <w:rFonts w:hint="default" w:ascii="Times New Roman" w:hAnsi="Times New Roman" w:cs="Times New Roman"/>
          <w:color w:val="auto"/>
        </w:rPr>
        <w:t>《关于提前下达2024年中央大中型水库移民后期扶持资金预算的通知》（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41</w:t>
      </w:r>
      <w:r>
        <w:rPr>
          <w:rFonts w:hint="default" w:ascii="Times New Roman" w:hAnsi="Times New Roman" w:cs="Times New Roman"/>
          <w:color w:val="auto"/>
        </w:rPr>
        <w:t>号）</w:t>
      </w:r>
      <w:r>
        <w:rPr>
          <w:rFonts w:hint="default" w:ascii="Times New Roman" w:hAnsi="Times New Roman" w:cs="Times New Roman"/>
          <w:color w:val="auto"/>
          <w:lang w:val="en-US" w:eastAsia="zh-CN"/>
        </w:rPr>
        <w:t>和</w:t>
      </w:r>
      <w:r>
        <w:rPr>
          <w:rFonts w:hint="default" w:ascii="Times New Roman" w:hAnsi="Times New Roman" w:cs="Times New Roman"/>
          <w:color w:val="auto"/>
        </w:rPr>
        <w:t>《关于提前下达2024年中央水库移民扶持基金预算的通知》（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42</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年实际分配项目预算额度</w:t>
      </w:r>
      <w:r>
        <w:rPr>
          <w:rFonts w:hint="default" w:ascii="Times New Roman" w:hAnsi="Times New Roman" w:cs="Times New Roman"/>
          <w:color w:val="auto"/>
          <w:lang w:val="en-US" w:eastAsia="zh-CN"/>
        </w:rPr>
        <w:t>300</w:t>
      </w:r>
      <w:r>
        <w:rPr>
          <w:rFonts w:hint="default" w:ascii="Times New Roman" w:hAnsi="Times New Roman" w:cs="Times New Roman"/>
          <w:color w:val="auto"/>
        </w:rPr>
        <w:t>万元，</w:t>
      </w:r>
      <w:r>
        <w:rPr>
          <w:rFonts w:hint="default" w:ascii="Times New Roman" w:hAnsi="Times New Roman" w:cs="Times New Roman"/>
          <w:color w:val="auto"/>
          <w:lang w:val="en-US" w:eastAsia="zh-CN"/>
        </w:rPr>
        <w:t>但经查阅该项目签订合同、资金支付明细表、国库集中支付凭证以及竣工财务决算报告等资料，该项目审定总投资为290.45万元，预算</w:t>
      </w:r>
      <w:r>
        <w:rPr>
          <w:rFonts w:hint="default" w:ascii="Times New Roman" w:hAnsi="Times New Roman" w:cs="Times New Roman"/>
          <w:color w:val="auto"/>
        </w:rPr>
        <w:t>分配额度</w:t>
      </w:r>
      <w:r>
        <w:rPr>
          <w:rFonts w:hint="default" w:ascii="Times New Roman" w:hAnsi="Times New Roman" w:cs="Times New Roman"/>
          <w:color w:val="auto"/>
          <w:lang w:val="en-US" w:eastAsia="zh-CN"/>
        </w:rPr>
        <w:t>可以</w:t>
      </w:r>
      <w:r>
        <w:rPr>
          <w:rFonts w:hint="default" w:ascii="Times New Roman" w:hAnsi="Times New Roman" w:cs="Times New Roman"/>
          <w:color w:val="auto"/>
        </w:rPr>
        <w:t>满足项目实际需求</w:t>
      </w:r>
      <w:r>
        <w:rPr>
          <w:rFonts w:hint="default" w:ascii="Times New Roman" w:hAnsi="Times New Roman" w:cs="Times New Roman"/>
          <w:color w:val="auto"/>
          <w:lang w:eastAsia="zh-CN"/>
        </w:rPr>
        <w:t>，</w:t>
      </w:r>
      <w:r>
        <w:rPr>
          <w:rFonts w:hint="default" w:ascii="Times New Roman" w:hAnsi="Times New Roman" w:cs="Times New Roman"/>
          <w:color w:val="auto"/>
        </w:rPr>
        <w:t>资金分配合理。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5" w:name="_Toc25310"/>
      <w:r>
        <w:rPr>
          <w:rFonts w:hint="default" w:ascii="Times New Roman" w:hAnsi="Times New Roman" w:cs="Times New Roman"/>
          <w:color w:val="auto"/>
        </w:rPr>
        <w:t>（二）项目过程情况</w:t>
      </w:r>
      <w:bookmarkEnd w:id="55"/>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项目过程类指标由</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个二级指标和</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个三级指标构成，权重分</w:t>
      </w:r>
      <w:r>
        <w:rPr>
          <w:rFonts w:hint="default" w:ascii="Times New Roman" w:hAnsi="Times New Roman" w:cs="Times New Roman"/>
          <w:color w:val="auto"/>
          <w:sz w:val="21"/>
          <w:szCs w:val="21"/>
          <w:lang w:eastAsia="zh-CN"/>
        </w:rPr>
        <w:t>25</w:t>
      </w:r>
      <w:r>
        <w:rPr>
          <w:rFonts w:hint="default" w:ascii="Times New Roman" w:hAnsi="Times New Roman" w:cs="Times New Roman"/>
          <w:color w:val="auto"/>
        </w:rPr>
        <w:t>分，实际得分</w:t>
      </w:r>
      <w:r>
        <w:rPr>
          <w:rFonts w:hint="default" w:ascii="Times New Roman" w:hAnsi="Times New Roman" w:cs="Times New Roman"/>
          <w:color w:val="auto"/>
          <w:lang w:val="en-US" w:eastAsia="zh-CN"/>
        </w:rPr>
        <w:t>22</w:t>
      </w:r>
      <w:r>
        <w:rPr>
          <w:rFonts w:hint="default" w:ascii="Times New Roman" w:hAnsi="Times New Roman" w:cs="Times New Roman"/>
          <w:color w:val="auto"/>
        </w:rPr>
        <w:t>分，得分率为</w:t>
      </w:r>
      <w:r>
        <w:rPr>
          <w:rFonts w:hint="default" w:ascii="Times New Roman" w:hAnsi="Times New Roman" w:cs="Times New Roman"/>
          <w:color w:val="auto"/>
          <w:lang w:val="en-US" w:eastAsia="zh-CN"/>
        </w:rPr>
        <w:t>88</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-2：项目过程类指标及分值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B过程（25分）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B1资金管理（12分）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B11资金到位率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84.29%</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100</w:t>
            </w:r>
            <w:r>
              <w:rPr>
                <w:rFonts w:hint="default" w:ascii="Times New Roman" w:hAnsi="Times New Roman" w:cs="Times New Roman"/>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B12预算执行率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96</w:t>
            </w:r>
            <w:r>
              <w:rPr>
                <w:rFonts w:hint="eastAsia" w:ascii="Times New Roman" w:hAnsi="Times New Roman" w:cs="Times New Roman"/>
                <w:color w:val="auto"/>
                <w:sz w:val="20"/>
                <w:szCs w:val="20"/>
                <w:lang w:val="en-US" w:eastAsia="zh-CN"/>
              </w:rPr>
              <w:t>.7</w:t>
            </w:r>
            <w:r>
              <w:rPr>
                <w:rFonts w:hint="default" w:ascii="Times New Roman" w:hAnsi="Times New Roman" w:cs="Times New Roman"/>
                <w:color w:val="auto"/>
                <w:sz w:val="20"/>
                <w:szCs w:val="20"/>
                <w:lang w:val="en-US" w:eastAsia="zh-CN"/>
              </w:rPr>
              <w:t>%</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B13资金使用合规性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合规</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较合规</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75</w:t>
            </w:r>
            <w:r>
              <w:rPr>
                <w:rFonts w:hint="default" w:ascii="Times New Roman" w:hAnsi="Times New Roman" w:cs="Times New Roman"/>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B2组织实施（13分）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B21管理制度健全性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健全</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健全</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B22制度执行有效性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较无效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8</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6</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75</w:t>
            </w:r>
            <w:r>
              <w:rPr>
                <w:rFonts w:hint="default" w:ascii="Times New Roman" w:hAnsi="Times New Roman" w:cs="Times New Roman"/>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lang w:val="en-US" w:eastAsia="zh-CN" w:bidi="ar"/>
              </w:rPr>
              <w:t>22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88</w:t>
            </w:r>
            <w:r>
              <w:rPr>
                <w:rFonts w:hint="default" w:ascii="Times New Roman" w:hAnsi="Times New Roman" w:cs="Times New Roman"/>
                <w:color w:val="auto"/>
                <w:kern w:val="0"/>
                <w:sz w:val="20"/>
                <w:szCs w:val="20"/>
                <w:lang w:bidi="ar"/>
              </w:rPr>
              <w:t>%</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（1）B11资金到位率指标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根据《关于巴楚县多来提巴格乡色尔古努什(19村)渠道防渗建设项目可行性研究报告(代项目建议书)的批复》（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rPr>
        <w:t>《关于提前下达2024年中央大中型水库移民后期扶持资金预算的通知》（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41</w:t>
      </w:r>
      <w:r>
        <w:rPr>
          <w:rFonts w:hint="default" w:ascii="Times New Roman" w:hAnsi="Times New Roman" w:cs="Times New Roman"/>
          <w:color w:val="auto"/>
        </w:rPr>
        <w:t>号）</w:t>
      </w:r>
      <w:r>
        <w:rPr>
          <w:rFonts w:hint="default" w:ascii="Times New Roman" w:hAnsi="Times New Roman" w:cs="Times New Roman"/>
          <w:color w:val="auto"/>
          <w:lang w:val="en-US" w:eastAsia="zh-CN"/>
        </w:rPr>
        <w:t>和</w:t>
      </w:r>
      <w:r>
        <w:rPr>
          <w:rFonts w:hint="default" w:ascii="Times New Roman" w:hAnsi="Times New Roman" w:cs="Times New Roman"/>
          <w:color w:val="auto"/>
        </w:rPr>
        <w:t>《关于提前下达2024年中央水库移民扶持基金预算的通知》（</w:t>
      </w:r>
      <w:r>
        <w:rPr>
          <w:rFonts w:hint="default" w:ascii="Times New Roman" w:hAnsi="Times New Roman" w:cs="Times New Roman"/>
          <w:color w:val="auto"/>
          <w:lang w:val="en-US" w:eastAsia="zh-CN"/>
        </w:rPr>
        <w:t>巴</w:t>
      </w:r>
      <w:r>
        <w:rPr>
          <w:rFonts w:hint="default" w:ascii="Times New Roman" w:hAnsi="Times New Roman" w:cs="Times New Roman"/>
          <w:color w:val="auto"/>
        </w:rPr>
        <w:t>财</w:t>
      </w:r>
      <w:r>
        <w:rPr>
          <w:rFonts w:hint="default" w:ascii="Times New Roman" w:hAnsi="Times New Roman" w:cs="Times New Roman"/>
          <w:color w:val="auto"/>
          <w:lang w:val="en-US" w:eastAsia="zh-CN"/>
        </w:rPr>
        <w:t>农</w:t>
      </w:r>
      <w:r>
        <w:rPr>
          <w:rFonts w:hint="default" w:ascii="Times New Roman" w:hAnsi="Times New Roman" w:cs="Times New Roman"/>
          <w:color w:val="auto"/>
        </w:rPr>
        <w:t>〔202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val="en-US" w:eastAsia="zh-CN"/>
        </w:rPr>
        <w:t>42</w:t>
      </w:r>
      <w:r>
        <w:rPr>
          <w:rFonts w:hint="default" w:ascii="Times New Roman" w:hAnsi="Times New Roman" w:cs="Times New Roman"/>
          <w:color w:val="auto"/>
        </w:rPr>
        <w:t>号）可知，该项目总预算</w:t>
      </w:r>
      <w:r>
        <w:rPr>
          <w:rFonts w:hint="default" w:ascii="Times New Roman" w:hAnsi="Times New Roman" w:cs="Times New Roman"/>
          <w:color w:val="auto"/>
          <w:lang w:val="en-US" w:eastAsia="zh-CN"/>
        </w:rPr>
        <w:t>355.91</w:t>
      </w:r>
      <w:r>
        <w:rPr>
          <w:rFonts w:hint="default" w:ascii="Times New Roman" w:hAnsi="Times New Roman" w:cs="Times New Roman"/>
          <w:color w:val="auto"/>
        </w:rPr>
        <w:t>万元，实际到位资金</w:t>
      </w:r>
      <w:r>
        <w:rPr>
          <w:rFonts w:hint="default" w:ascii="Times New Roman" w:hAnsi="Times New Roman" w:cs="Times New Roman"/>
          <w:color w:val="auto"/>
          <w:lang w:val="en-US" w:eastAsia="zh-CN"/>
        </w:rPr>
        <w:t>300</w:t>
      </w:r>
      <w:r>
        <w:rPr>
          <w:rFonts w:hint="default" w:ascii="Times New Roman" w:hAnsi="Times New Roman" w:cs="Times New Roman"/>
          <w:color w:val="auto"/>
        </w:rPr>
        <w:t>万元</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根据绩效小组统计，该项目共发生合同金额合计276.65万元，财务竣工决算审定金额290.45万元，到位资金可以满足年度预算规模需求。</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（2）B12预算执行率指标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经查阅国库支付凭证、单位支付申请等资金支付材料，该项目实际支出</w:t>
      </w:r>
      <w:r>
        <w:rPr>
          <w:rFonts w:hint="default" w:ascii="Times New Roman" w:hAnsi="Times New Roman" w:cs="Times New Roman"/>
          <w:color w:val="auto"/>
          <w:lang w:val="en-US" w:eastAsia="zh-CN"/>
        </w:rPr>
        <w:t>290.11</w:t>
      </w:r>
      <w:r>
        <w:rPr>
          <w:rFonts w:hint="default" w:ascii="Times New Roman" w:hAnsi="Times New Roman" w:cs="Times New Roman"/>
          <w:color w:val="auto"/>
        </w:rPr>
        <w:t>万元，预算执行率=（实际支出资金/实际到位资金）×100%=（</w:t>
      </w:r>
      <w:r>
        <w:rPr>
          <w:rFonts w:hint="default" w:ascii="Times New Roman" w:hAnsi="Times New Roman" w:cs="Times New Roman"/>
          <w:color w:val="auto"/>
          <w:lang w:val="en-US" w:eastAsia="zh-CN"/>
        </w:rPr>
        <w:t>290.11</w:t>
      </w:r>
      <w:r>
        <w:rPr>
          <w:rFonts w:hint="default" w:ascii="Times New Roman" w:hAnsi="Times New Roman" w:cs="Times New Roman"/>
          <w:color w:val="auto"/>
        </w:rPr>
        <w:t>/</w:t>
      </w:r>
      <w:r>
        <w:rPr>
          <w:rFonts w:hint="default" w:ascii="Times New Roman" w:hAnsi="Times New Roman" w:cs="Times New Roman"/>
          <w:color w:val="auto"/>
          <w:lang w:val="en-US" w:eastAsia="zh-CN"/>
        </w:rPr>
        <w:t>300</w:t>
      </w:r>
      <w:r>
        <w:rPr>
          <w:rFonts w:hint="default" w:ascii="Times New Roman" w:hAnsi="Times New Roman" w:cs="Times New Roman"/>
          <w:color w:val="auto"/>
        </w:rPr>
        <w:t>）×100%=</w:t>
      </w:r>
      <w:r>
        <w:rPr>
          <w:rFonts w:hint="default" w:ascii="Times New Roman" w:hAnsi="Times New Roman" w:cs="Times New Roman"/>
          <w:color w:val="auto"/>
          <w:lang w:val="en-US" w:eastAsia="zh-CN"/>
        </w:rPr>
        <w:t>96</w:t>
      </w:r>
      <w:r>
        <w:rPr>
          <w:rFonts w:hint="eastAsia" w:ascii="Times New Roman" w:hAnsi="Times New Roman" w:cs="Times New Roman"/>
          <w:color w:val="auto"/>
          <w:lang w:val="en-US" w:eastAsia="zh-CN"/>
        </w:rPr>
        <w:t>.7</w:t>
      </w:r>
      <w:r>
        <w:rPr>
          <w:rFonts w:hint="default" w:ascii="Times New Roman" w:hAnsi="Times New Roman" w:cs="Times New Roman"/>
          <w:color w:val="auto"/>
        </w:rPr>
        <w:t>%。</w:t>
      </w:r>
      <w:r>
        <w:rPr>
          <w:rFonts w:hint="default" w:ascii="Times New Roman" w:hAnsi="Times New Roman" w:cs="Times New Roman"/>
          <w:color w:val="auto"/>
          <w:lang w:val="en-US" w:eastAsia="zh-CN"/>
        </w:rPr>
        <w:t>根据评分标准，项目完成且执行数控制在年度预算规模之内的，得5分。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（3）B13资金使用合规性指标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①经查阅该项目合同、单位支付申请及国库支付凭证等资料，项目资金用于巴楚县多来提巴格乡色尔古努什(19村)渠道防渗建设项目工程建设费用</w:t>
      </w:r>
      <w:r>
        <w:rPr>
          <w:rFonts w:hint="default" w:ascii="Times New Roman" w:hAnsi="Times New Roman" w:cs="Times New Roman"/>
          <w:color w:val="auto"/>
          <w:lang w:val="en-US" w:eastAsia="zh-CN"/>
        </w:rPr>
        <w:t>及其他咨询服务</w:t>
      </w:r>
      <w:r>
        <w:rPr>
          <w:rFonts w:hint="default" w:ascii="Times New Roman" w:hAnsi="Times New Roman" w:cs="Times New Roman"/>
          <w:color w:val="auto"/>
        </w:rPr>
        <w:t>支出，资金使用符合项目预算批复的用途，与项目合同签订的用途一致。</w:t>
      </w:r>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②经查阅项目资金支付相关文件可知，</w:t>
      </w:r>
      <w:r>
        <w:rPr>
          <w:rFonts w:hint="default" w:ascii="Times New Roman" w:hAnsi="Times New Roman" w:cs="Times New Roman"/>
          <w:color w:val="auto"/>
          <w:lang w:val="en-US" w:eastAsia="zh-CN"/>
        </w:rPr>
        <w:t>巴楚县水利局</w:t>
      </w:r>
      <w:r>
        <w:rPr>
          <w:rFonts w:hint="default" w:ascii="Times New Roman" w:hAnsi="Times New Roman" w:cs="Times New Roman"/>
          <w:color w:val="auto"/>
        </w:rPr>
        <w:t>根据工程进度、合同、</w:t>
      </w:r>
      <w:r>
        <w:rPr>
          <w:rFonts w:hint="default" w:ascii="Times New Roman" w:hAnsi="Times New Roman" w:cs="Times New Roman"/>
          <w:color w:val="auto"/>
          <w:lang w:val="en-US" w:eastAsia="zh-CN"/>
        </w:rPr>
        <w:t>价款支付申请单</w:t>
      </w:r>
      <w:r>
        <w:rPr>
          <w:rFonts w:hint="default" w:ascii="Times New Roman" w:hAnsi="Times New Roman" w:cs="Times New Roman"/>
          <w:color w:val="auto"/>
        </w:rPr>
        <w:t>等相关付款依据，填写《关于申请巴楚县多来提巴格乡渠道防渗建设项目资金的报告》，经项目经办人、项目实施单位分管领导、实施单位主管领导审核通过后，提交至</w:t>
      </w:r>
      <w:r>
        <w:rPr>
          <w:rFonts w:hint="default" w:ascii="Times New Roman" w:hAnsi="Times New Roman" w:cs="Times New Roman"/>
          <w:color w:val="auto"/>
          <w:lang w:val="en-US" w:eastAsia="zh-CN"/>
        </w:rPr>
        <w:t>巴楚县人民政府</w:t>
      </w:r>
      <w:r>
        <w:rPr>
          <w:rFonts w:hint="default" w:ascii="Times New Roman" w:hAnsi="Times New Roman" w:cs="Times New Roman"/>
          <w:color w:val="auto"/>
        </w:rPr>
        <w:t>、财政局审批，</w:t>
      </w:r>
      <w:r>
        <w:rPr>
          <w:rFonts w:hint="default" w:ascii="Times New Roman" w:hAnsi="Times New Roman" w:cs="Times New Roman"/>
          <w:color w:val="auto"/>
          <w:lang w:val="en-US" w:eastAsia="zh-CN"/>
        </w:rPr>
        <w:t>通过</w:t>
      </w:r>
      <w:r>
        <w:rPr>
          <w:rFonts w:hint="default" w:ascii="Times New Roman" w:hAnsi="Times New Roman" w:cs="Times New Roman"/>
          <w:color w:val="auto"/>
        </w:rPr>
        <w:t>国库集中支付方式拨付相关款项，资金的拨付有完整的审批程序和手续。资金的使用及支出符合</w:t>
      </w:r>
      <w:r>
        <w:rPr>
          <w:rFonts w:hint="default" w:ascii="Times New Roman" w:hAnsi="Times New Roman" w:cs="Times New Roman"/>
          <w:color w:val="auto"/>
          <w:lang w:eastAsia="zh-CN"/>
        </w:rPr>
        <w:t>《新疆维吾尔自治区大中型水库移民后期扶持基金项目资金管理实施细则》</w:t>
      </w:r>
      <w:r>
        <w:rPr>
          <w:rFonts w:hint="default" w:ascii="Times New Roman" w:hAnsi="Times New Roman" w:cs="Times New Roman"/>
          <w:color w:val="auto"/>
        </w:rPr>
        <w:t>等规定。该项目质保金</w:t>
      </w:r>
      <w:r>
        <w:rPr>
          <w:rFonts w:hint="default" w:ascii="Times New Roman" w:hAnsi="Times New Roman" w:cs="Times New Roman"/>
          <w:color w:val="auto"/>
          <w:lang w:val="en-US" w:eastAsia="zh-CN"/>
        </w:rPr>
        <w:t>直接从工程款中扣除结算价的3%</w:t>
      </w:r>
      <w:r>
        <w:rPr>
          <w:rFonts w:hint="default" w:ascii="Times New Roman" w:hAnsi="Times New Roman" w:cs="Times New Roman"/>
          <w:color w:val="auto"/>
        </w:rPr>
        <w:t>。该项目工程审计结算价为</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万元，根据施工合同、国库集中支付凭证、监理月报、提款申请表等工程进度款支付资料，该项目工程进度款支付明细如下</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lang w:val="en-US" w:eastAsia="zh-CN"/>
        </w:rPr>
        <w:t>表5-2-1</w:t>
      </w:r>
      <w:r>
        <w:rPr>
          <w:rFonts w:hint="default" w:ascii="Times New Roman" w:hAnsi="Times New Roman" w:cs="Times New Roman"/>
          <w:b/>
          <w:bCs/>
          <w:color w:val="auto"/>
          <w:szCs w:val="16"/>
        </w:rPr>
        <w:t>项目工程进度款支付明细表</w:t>
      </w:r>
    </w:p>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rPr>
      </w:pPr>
      <w:r>
        <w:rPr>
          <w:rFonts w:hint="default" w:ascii="Times New Roman" w:hAnsi="Times New Roman" w:cs="Times New Roman"/>
          <w:color w:val="auto"/>
        </w:rPr>
        <w:t>单位：万元</w:t>
      </w:r>
    </w:p>
    <w:tbl>
      <w:tblPr>
        <w:tblStyle w:val="17"/>
        <w:tblW w:w="8343" w:type="dxa"/>
        <w:tblInd w:w="99" w:type="dxa"/>
        <w:tblLayout w:type="fixed"/>
        <w:tblCellMar>
          <w:top w:w="0" w:type="dxa"/>
          <w:left w:w="108" w:type="dxa"/>
          <w:bottom w:w="0" w:type="dxa"/>
          <w:right w:w="108" w:type="dxa"/>
        </w:tblCellMar>
      </w:tblPr>
      <w:tblGrid>
        <w:gridCol w:w="698"/>
        <w:gridCol w:w="2606"/>
        <w:gridCol w:w="1973"/>
        <w:gridCol w:w="1241"/>
        <w:gridCol w:w="1825"/>
      </w:tblGrid>
      <w:tr>
        <w:tblPrEx>
          <w:tblCellMar>
            <w:top w:w="0" w:type="dxa"/>
            <w:left w:w="108" w:type="dxa"/>
            <w:bottom w:w="0" w:type="dxa"/>
            <w:right w:w="108" w:type="dxa"/>
          </w:tblCellMar>
        </w:tblPrEx>
        <w:trPr>
          <w:trHeight w:val="282"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i w:val="0"/>
                <w:iCs w:val="0"/>
                <w:color w:val="auto"/>
                <w:sz w:val="21"/>
                <w:szCs w:val="21"/>
              </w:rPr>
            </w:pPr>
            <w:r>
              <w:rPr>
                <w:rFonts w:hint="default" w:ascii="Times New Roman" w:hAnsi="Times New Roman" w:cs="Times New Roman"/>
                <w:b/>
                <w:bCs/>
                <w:i w:val="0"/>
                <w:iCs w:val="0"/>
                <w:color w:val="auto"/>
                <w:sz w:val="21"/>
                <w:szCs w:val="21"/>
              </w:rPr>
              <w:t>序号</w:t>
            </w:r>
          </w:p>
        </w:tc>
        <w:tc>
          <w:tcPr>
            <w:tcW w:w="2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事项</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支付时间</w:t>
            </w: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金额</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支付进度</w:t>
            </w:r>
          </w:p>
        </w:tc>
      </w:tr>
      <w:tr>
        <w:tblPrEx>
          <w:tblCellMar>
            <w:top w:w="0" w:type="dxa"/>
            <w:left w:w="108" w:type="dxa"/>
            <w:bottom w:w="0" w:type="dxa"/>
            <w:right w:w="108" w:type="dxa"/>
          </w:tblCellMar>
        </w:tblPrEx>
        <w:trPr>
          <w:trHeight w:val="283"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i w:val="0"/>
                <w:iCs w:val="0"/>
                <w:color w:val="auto"/>
                <w:sz w:val="21"/>
                <w:szCs w:val="21"/>
              </w:rPr>
            </w:pPr>
            <w:r>
              <w:rPr>
                <w:rFonts w:hint="default" w:ascii="Times New Roman" w:hAnsi="Times New Roman" w:cs="Times New Roman"/>
                <w:b/>
                <w:bCs/>
                <w:i w:val="0"/>
                <w:iCs w:val="0"/>
                <w:color w:val="auto"/>
                <w:sz w:val="21"/>
                <w:szCs w:val="21"/>
              </w:rPr>
              <w:t>1</w:t>
            </w:r>
          </w:p>
        </w:tc>
        <w:tc>
          <w:tcPr>
            <w:tcW w:w="26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预付款</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202</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年</w:t>
            </w:r>
            <w:r>
              <w:rPr>
                <w:rFonts w:hint="default" w:ascii="Times New Roman" w:hAnsi="Times New Roman" w:cs="Times New Roman"/>
                <w:color w:val="auto"/>
                <w:sz w:val="21"/>
                <w:szCs w:val="21"/>
                <w:lang w:val="en-US" w:eastAsia="zh-CN"/>
              </w:rPr>
              <w:t>7</w:t>
            </w:r>
            <w:r>
              <w:rPr>
                <w:rFonts w:hint="default" w:ascii="Times New Roman" w:hAnsi="Times New Roman" w:cs="Times New Roman"/>
                <w:color w:val="auto"/>
                <w:sz w:val="21"/>
                <w:szCs w:val="21"/>
              </w:rPr>
              <w:t>月</w:t>
            </w:r>
            <w:r>
              <w:rPr>
                <w:rFonts w:hint="default" w:ascii="Times New Roman" w:hAnsi="Times New Roman" w:cs="Times New Roman"/>
                <w:color w:val="auto"/>
                <w:sz w:val="21"/>
                <w:szCs w:val="21"/>
                <w:lang w:val="en-US" w:eastAsia="zh-CN"/>
              </w:rPr>
              <w:t>17</w:t>
            </w:r>
            <w:r>
              <w:rPr>
                <w:rFonts w:hint="default" w:ascii="Times New Roman" w:hAnsi="Times New Roman" w:cs="Times New Roman"/>
                <w:color w:val="auto"/>
                <w:sz w:val="21"/>
                <w:szCs w:val="21"/>
              </w:rPr>
              <w:t>日</w:t>
            </w: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70.96</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30%</w:t>
            </w:r>
          </w:p>
        </w:tc>
      </w:tr>
      <w:tr>
        <w:tblPrEx>
          <w:tblCellMar>
            <w:top w:w="0" w:type="dxa"/>
            <w:left w:w="108" w:type="dxa"/>
            <w:bottom w:w="0" w:type="dxa"/>
            <w:right w:w="108" w:type="dxa"/>
          </w:tblCellMar>
        </w:tblPrEx>
        <w:trPr>
          <w:trHeight w:val="282"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i w:val="0"/>
                <w:iCs w:val="0"/>
                <w:color w:val="auto"/>
                <w:sz w:val="21"/>
                <w:szCs w:val="21"/>
              </w:rPr>
            </w:pPr>
            <w:r>
              <w:rPr>
                <w:rFonts w:hint="default" w:ascii="Times New Roman" w:hAnsi="Times New Roman" w:cs="Times New Roman"/>
                <w:b/>
                <w:bCs/>
                <w:i w:val="0"/>
                <w:iCs w:val="0"/>
                <w:color w:val="auto"/>
                <w:sz w:val="21"/>
                <w:szCs w:val="21"/>
              </w:rPr>
              <w:t>2</w:t>
            </w:r>
          </w:p>
        </w:tc>
        <w:tc>
          <w:tcPr>
            <w:tcW w:w="2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第一次付款</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202</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年</w:t>
            </w:r>
            <w:r>
              <w:rPr>
                <w:rFonts w:hint="default" w:ascii="Times New Roman" w:hAnsi="Times New Roman" w:cs="Times New Roman"/>
                <w:color w:val="auto"/>
                <w:sz w:val="21"/>
                <w:szCs w:val="21"/>
                <w:lang w:val="en-US" w:eastAsia="zh-CN"/>
              </w:rPr>
              <w:t>8</w:t>
            </w:r>
            <w:r>
              <w:rPr>
                <w:rFonts w:hint="default" w:ascii="Times New Roman" w:hAnsi="Times New Roman" w:cs="Times New Roman"/>
                <w:color w:val="auto"/>
                <w:sz w:val="21"/>
                <w:szCs w:val="21"/>
              </w:rPr>
              <w:t>月</w:t>
            </w:r>
            <w:r>
              <w:rPr>
                <w:rFonts w:hint="default" w:ascii="Times New Roman" w:hAnsi="Times New Roman" w:cs="Times New Roman"/>
                <w:color w:val="auto"/>
                <w:sz w:val="21"/>
                <w:szCs w:val="21"/>
                <w:lang w:val="en-US" w:eastAsia="zh-CN"/>
              </w:rPr>
              <w:t>21</w:t>
            </w:r>
            <w:r>
              <w:rPr>
                <w:rFonts w:hint="default" w:ascii="Times New Roman" w:hAnsi="Times New Roman" w:cs="Times New Roman"/>
                <w:color w:val="auto"/>
                <w:sz w:val="21"/>
                <w:szCs w:val="21"/>
              </w:rPr>
              <w:t>日</w:t>
            </w: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130</w:t>
            </w:r>
            <w:r>
              <w:rPr>
                <w:rFonts w:hint="eastAsia"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 xml:space="preserve"> </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85</w:t>
            </w:r>
            <w:r>
              <w:rPr>
                <w:rFonts w:hint="default" w:ascii="Times New Roman" w:hAnsi="Times New Roman" w:cs="Times New Roman"/>
                <w:color w:val="auto"/>
                <w:sz w:val="21"/>
                <w:szCs w:val="21"/>
              </w:rPr>
              <w:t>%</w:t>
            </w:r>
          </w:p>
        </w:tc>
      </w:tr>
      <w:tr>
        <w:tblPrEx>
          <w:tblCellMar>
            <w:top w:w="0" w:type="dxa"/>
            <w:left w:w="108" w:type="dxa"/>
            <w:bottom w:w="0" w:type="dxa"/>
            <w:right w:w="108" w:type="dxa"/>
          </w:tblCellMar>
        </w:tblPrEx>
        <w:trPr>
          <w:trHeight w:val="282"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i w:val="0"/>
                <w:iCs w:val="0"/>
                <w:color w:val="auto"/>
                <w:sz w:val="21"/>
                <w:szCs w:val="21"/>
              </w:rPr>
            </w:pPr>
            <w:r>
              <w:rPr>
                <w:rFonts w:hint="default" w:ascii="Times New Roman" w:hAnsi="Times New Roman" w:cs="Times New Roman"/>
                <w:b/>
                <w:bCs/>
                <w:i w:val="0"/>
                <w:iCs w:val="0"/>
                <w:color w:val="auto"/>
                <w:sz w:val="21"/>
                <w:szCs w:val="21"/>
              </w:rPr>
              <w:t>3</w:t>
            </w:r>
          </w:p>
        </w:tc>
        <w:tc>
          <w:tcPr>
            <w:tcW w:w="26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第二次付款</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202</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年</w:t>
            </w:r>
            <w:r>
              <w:rPr>
                <w:rFonts w:hint="default" w:ascii="Times New Roman" w:hAnsi="Times New Roman" w:cs="Times New Roman"/>
                <w:color w:val="auto"/>
                <w:sz w:val="21"/>
                <w:szCs w:val="21"/>
                <w:lang w:val="en-US" w:eastAsia="zh-CN"/>
              </w:rPr>
              <w:t>12</w:t>
            </w:r>
            <w:r>
              <w:rPr>
                <w:rFonts w:hint="default" w:ascii="Times New Roman" w:hAnsi="Times New Roman" w:cs="Times New Roman"/>
                <w:color w:val="auto"/>
                <w:sz w:val="21"/>
                <w:szCs w:val="21"/>
              </w:rPr>
              <w:t>月</w:t>
            </w:r>
            <w:r>
              <w:rPr>
                <w:rFonts w:hint="default" w:ascii="Times New Roman" w:hAnsi="Times New Roman" w:cs="Times New Roman"/>
                <w:color w:val="auto"/>
                <w:sz w:val="21"/>
                <w:szCs w:val="21"/>
                <w:lang w:val="en-US" w:eastAsia="zh-CN"/>
              </w:rPr>
              <w:t>10</w:t>
            </w:r>
            <w:r>
              <w:rPr>
                <w:rFonts w:hint="default" w:ascii="Times New Roman" w:hAnsi="Times New Roman" w:cs="Times New Roman"/>
                <w:color w:val="auto"/>
                <w:sz w:val="21"/>
                <w:szCs w:val="21"/>
              </w:rPr>
              <w:t>日</w:t>
            </w: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61.24</w:t>
            </w:r>
            <w:r>
              <w:rPr>
                <w:rFonts w:hint="default" w:ascii="Times New Roman" w:hAnsi="Times New Roman" w:cs="Times New Roman"/>
                <w:color w:val="auto"/>
                <w:sz w:val="21"/>
                <w:szCs w:val="21"/>
              </w:rPr>
              <w:t xml:space="preserve"> </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100</w:t>
            </w:r>
            <w:r>
              <w:rPr>
                <w:rFonts w:hint="default" w:ascii="Times New Roman" w:hAnsi="Times New Roman" w:cs="Times New Roman"/>
                <w:color w:val="auto"/>
                <w:sz w:val="21"/>
                <w:szCs w:val="21"/>
              </w:rPr>
              <w:t>%</w:t>
            </w:r>
          </w:p>
        </w:tc>
      </w:tr>
      <w:tr>
        <w:tblPrEx>
          <w:tblCellMar>
            <w:top w:w="0" w:type="dxa"/>
            <w:left w:w="108" w:type="dxa"/>
            <w:bottom w:w="0" w:type="dxa"/>
            <w:right w:w="108" w:type="dxa"/>
          </w:tblCellMar>
        </w:tblPrEx>
        <w:trPr>
          <w:trHeight w:val="282" w:hRule="atLeast"/>
        </w:trPr>
        <w:tc>
          <w:tcPr>
            <w:tcW w:w="527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i w:val="0"/>
                <w:iCs w:val="0"/>
                <w:color w:val="auto"/>
                <w:sz w:val="21"/>
                <w:szCs w:val="21"/>
              </w:rPr>
            </w:pPr>
            <w:r>
              <w:rPr>
                <w:rFonts w:hint="default" w:ascii="Times New Roman" w:hAnsi="Times New Roman" w:cs="Times New Roman"/>
                <w:b/>
                <w:bCs/>
                <w:i w:val="0"/>
                <w:iCs w:val="0"/>
                <w:color w:val="auto"/>
                <w:sz w:val="21"/>
                <w:szCs w:val="21"/>
              </w:rPr>
              <w:t>合计</w:t>
            </w: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262</w:t>
            </w:r>
            <w:r>
              <w:rPr>
                <w:rFonts w:hint="eastAsia"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 xml:space="preserve"> </w:t>
            </w:r>
          </w:p>
        </w:tc>
        <w:tc>
          <w:tcPr>
            <w:tcW w:w="1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righ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100%</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③</w:t>
      </w:r>
      <w:r>
        <w:rPr>
          <w:rFonts w:hint="default" w:ascii="Times New Roman" w:hAnsi="Times New Roman" w:cs="Times New Roman"/>
          <w:color w:val="auto"/>
        </w:rPr>
        <w:t>该项目施工合同约定</w:t>
      </w:r>
      <w:r>
        <w:rPr>
          <w:rFonts w:hint="default" w:ascii="Times New Roman" w:hAnsi="Times New Roman" w:cs="Times New Roman"/>
          <w:color w:val="auto"/>
          <w:lang w:val="en-US" w:eastAsia="zh-CN"/>
        </w:rPr>
        <w:t>审计完成后甲方向乙方支付至结算价的97%，剩余结算价的3%作为质保金，待工程质量保修期届满后支付</w:t>
      </w:r>
      <w:r>
        <w:rPr>
          <w:rFonts w:hint="default" w:ascii="Times New Roman" w:hAnsi="Times New Roman" w:cs="Times New Roman"/>
          <w:color w:val="auto"/>
        </w:rPr>
        <w:t>；经绩效小组查证，该项目</w:t>
      </w:r>
      <w:r>
        <w:rPr>
          <w:rFonts w:hint="default" w:ascii="Times New Roman" w:hAnsi="Times New Roman" w:cs="Times New Roman"/>
          <w:color w:val="auto"/>
          <w:lang w:val="en-US" w:eastAsia="zh-CN"/>
        </w:rPr>
        <w:t>工程结算</w:t>
      </w:r>
      <w:r>
        <w:rPr>
          <w:rFonts w:hint="default" w:ascii="Times New Roman" w:hAnsi="Times New Roman" w:cs="Times New Roman"/>
          <w:color w:val="auto"/>
        </w:rPr>
        <w:t>价</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w:t>
      </w:r>
      <w:r>
        <w:rPr>
          <w:rFonts w:hint="default" w:ascii="Times New Roman" w:hAnsi="Times New Roman" w:cs="Times New Roman"/>
          <w:color w:val="auto"/>
          <w:lang w:val="en-US" w:eastAsia="zh-CN"/>
        </w:rPr>
        <w:t>巴楚县水利局已累计支付</w:t>
      </w:r>
      <w:r>
        <w:rPr>
          <w:rFonts w:hint="default" w:ascii="Times New Roman" w:hAnsi="Times New Roman" w:cs="Times New Roman"/>
          <w:color w:val="auto"/>
        </w:rPr>
        <w:t>新疆卢卡际建设工程有限公司工程款</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万元，支付进度达</w:t>
      </w:r>
      <w:r>
        <w:rPr>
          <w:rFonts w:hint="default" w:ascii="Times New Roman" w:hAnsi="Times New Roman" w:cs="Times New Roman"/>
          <w:color w:val="auto"/>
          <w:lang w:val="en-US" w:eastAsia="zh-CN"/>
        </w:rPr>
        <w:t>工程结算价的100</w:t>
      </w:r>
      <w:r>
        <w:rPr>
          <w:rFonts w:hint="default" w:ascii="Times New Roman" w:hAnsi="Times New Roman" w:cs="Times New Roman"/>
          <w:color w:val="auto"/>
        </w:rPr>
        <w:t>%，</w:t>
      </w:r>
      <w:r>
        <w:rPr>
          <w:rFonts w:hint="default" w:ascii="Times New Roman" w:hAnsi="Times New Roman" w:cs="Times New Roman"/>
          <w:color w:val="auto"/>
          <w:lang w:val="en-US" w:eastAsia="zh-CN"/>
        </w:rPr>
        <w:t>未保留3%的质保金，</w:t>
      </w:r>
      <w:r>
        <w:rPr>
          <w:rFonts w:hint="default" w:ascii="Times New Roman" w:hAnsi="Times New Roman" w:cs="Times New Roman"/>
          <w:color w:val="auto"/>
        </w:rPr>
        <w:t>项目存在工程进度款超合同约定支付的情况。</w:t>
      </w:r>
      <w:r>
        <w:rPr>
          <w:rFonts w:hint="default" w:ascii="Times New Roman" w:hAnsi="Times New Roman" w:cs="Times New Roman"/>
          <w:color w:val="auto"/>
          <w:lang w:val="en-US" w:eastAsia="zh-CN"/>
        </w:rPr>
        <w:t>根据评分标准，扣0</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④该项目监理合同约定工程竣工验收后支付至合同价的97%，预留3%作为工程质量保修期监理服务的保证金；经绩效小组查证：</w:t>
      </w:r>
      <w:r>
        <w:rPr>
          <w:rFonts w:hint="default" w:ascii="Times New Roman" w:hAnsi="Times New Roman" w:cs="Times New Roman"/>
          <w:color w:val="auto"/>
        </w:rPr>
        <w:t>该项目</w:t>
      </w:r>
      <w:r>
        <w:rPr>
          <w:rFonts w:hint="default" w:ascii="Times New Roman" w:hAnsi="Times New Roman" w:cs="Times New Roman"/>
          <w:color w:val="auto"/>
          <w:lang w:val="en-US" w:eastAsia="zh-CN"/>
        </w:rPr>
        <w:t>监理合同价3</w:t>
      </w:r>
      <w:r>
        <w:rPr>
          <w:rFonts w:hint="eastAsia" w:ascii="Times New Roman" w:hAnsi="Times New Roman" w:cs="Times New Roman"/>
          <w:color w:val="auto"/>
          <w:lang w:val="en-US" w:eastAsia="zh-CN"/>
        </w:rPr>
        <w:t>.9</w:t>
      </w:r>
      <w:r>
        <w:rPr>
          <w:rFonts w:hint="default" w:ascii="Times New Roman" w:hAnsi="Times New Roman" w:cs="Times New Roman"/>
          <w:color w:val="auto"/>
        </w:rPr>
        <w:t>万元，</w:t>
      </w:r>
      <w:r>
        <w:rPr>
          <w:rFonts w:hint="default" w:ascii="Times New Roman" w:hAnsi="Times New Roman" w:cs="Times New Roman"/>
          <w:color w:val="auto"/>
          <w:lang w:val="en-US" w:eastAsia="zh-CN"/>
        </w:rPr>
        <w:t>巴楚县水利局已累计支付</w:t>
      </w:r>
      <w:r>
        <w:rPr>
          <w:rFonts w:hint="default" w:ascii="Times New Roman" w:hAnsi="Times New Roman" w:cs="Times New Roman"/>
          <w:color w:val="auto"/>
        </w:rPr>
        <w:t>新疆路智兴项目管理有限责任公司阿克苏启祥分公司</w:t>
      </w:r>
      <w:r>
        <w:rPr>
          <w:rFonts w:hint="default" w:ascii="Times New Roman" w:hAnsi="Times New Roman" w:cs="Times New Roman"/>
          <w:color w:val="auto"/>
          <w:lang w:val="en-US" w:eastAsia="zh-CN"/>
        </w:rPr>
        <w:t>监理费3</w:t>
      </w:r>
      <w:r>
        <w:rPr>
          <w:rFonts w:hint="eastAsia" w:ascii="Times New Roman" w:hAnsi="Times New Roman" w:cs="Times New Roman"/>
          <w:color w:val="auto"/>
          <w:lang w:val="en-US" w:eastAsia="zh-CN"/>
        </w:rPr>
        <w:t>.9</w:t>
      </w:r>
      <w:r>
        <w:rPr>
          <w:rFonts w:hint="default" w:ascii="Times New Roman" w:hAnsi="Times New Roman" w:cs="Times New Roman"/>
          <w:color w:val="auto"/>
        </w:rPr>
        <w:t>万元，支付进度达</w:t>
      </w:r>
      <w:r>
        <w:rPr>
          <w:rFonts w:hint="default" w:ascii="Times New Roman" w:hAnsi="Times New Roman" w:cs="Times New Roman"/>
          <w:color w:val="auto"/>
          <w:lang w:val="en-US" w:eastAsia="zh-CN"/>
        </w:rPr>
        <w:t>合同价的100</w:t>
      </w:r>
      <w:r>
        <w:rPr>
          <w:rFonts w:hint="default" w:ascii="Times New Roman" w:hAnsi="Times New Roman" w:cs="Times New Roman"/>
          <w:color w:val="auto"/>
        </w:rPr>
        <w:t>%，</w:t>
      </w:r>
      <w:r>
        <w:rPr>
          <w:rFonts w:hint="default" w:ascii="Times New Roman" w:hAnsi="Times New Roman" w:cs="Times New Roman"/>
          <w:color w:val="auto"/>
          <w:lang w:val="en-US" w:eastAsia="zh-CN"/>
        </w:rPr>
        <w:t>未保留3%的质保金，</w:t>
      </w:r>
      <w:r>
        <w:rPr>
          <w:rFonts w:hint="default" w:ascii="Times New Roman" w:hAnsi="Times New Roman" w:cs="Times New Roman"/>
          <w:color w:val="auto"/>
        </w:rPr>
        <w:t>项目存在</w:t>
      </w:r>
      <w:r>
        <w:rPr>
          <w:rFonts w:hint="default" w:ascii="Times New Roman" w:hAnsi="Times New Roman" w:cs="Times New Roman"/>
          <w:color w:val="auto"/>
          <w:lang w:val="en-US" w:eastAsia="zh-CN"/>
        </w:rPr>
        <w:t>合同</w:t>
      </w:r>
      <w:r>
        <w:rPr>
          <w:rFonts w:hint="default" w:ascii="Times New Roman" w:hAnsi="Times New Roman" w:cs="Times New Roman"/>
          <w:color w:val="auto"/>
        </w:rPr>
        <w:t>进度款超合同约定支付的情况。</w:t>
      </w:r>
      <w:r>
        <w:rPr>
          <w:rFonts w:hint="default" w:ascii="Times New Roman" w:hAnsi="Times New Roman" w:cs="Times New Roman"/>
          <w:color w:val="auto"/>
          <w:lang w:val="en-US" w:eastAsia="zh-CN"/>
        </w:rPr>
        <w:t>根据评分标准，扣0</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4</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（4）B21管理制度健全性指标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该项目实施单位是巴楚县水利管理站，虽然有独立法人，且可以独立核算其单位经营所得收入、支出，但实质是属于巴楚县水利局的内设处室，且无权对财政资金进行</w:t>
      </w:r>
      <w:r>
        <w:rPr>
          <w:rFonts w:hint="default" w:ascii="Times New Roman" w:hAnsi="Times New Roman" w:cs="Times New Roman"/>
          <w:color w:val="auto"/>
          <w:lang w:val="en-US" w:eastAsia="zh-CN"/>
        </w:rPr>
        <w:t>独立</w:t>
      </w:r>
      <w:r>
        <w:rPr>
          <w:rFonts w:hint="default" w:ascii="Times New Roman" w:hAnsi="Times New Roman" w:cs="Times New Roman"/>
          <w:color w:val="auto"/>
        </w:rPr>
        <w:t>核算。该项目资金全部来自财政资金，故本次评价制度以巴楚县水利局内控制度为依据。</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经查阅提供的《巴楚县水利局内控管理制度》《巴楚县水利局财务收支管理办法》等制度文件，包含集体决策、财务管理制度，明确了集体决策事项范围、资金使用、支出审核、监督管理等内容，财务管理制度健全。</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经查阅提供的《巴楚县水利项目管理制度》《巴楚县水利局合同管理制度》《巴楚县多来提巴格乡色尔古努什(19村)渠道防渗建设项目档案管理办法》《巴楚县水利局固定资产管理办法》，相关制度明确固定资产日常管理、水利项目管理、合同管理等内容，业务管理制度健全。</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（5）B22制度执行有效性指标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该项目单位委托新疆天壹中山工程咨询有限公司开展政府采购代理工作，经竞争性磋商确定施工单位为新疆卢卡际建设工程有限公司，确定中标供应商后及时进行中标公示，发出中标通知书后，在30日内与其签订合同。采购程序符合《巴楚县水利局内控管理制度》《巴楚县水利局合同管理制度》。</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w:t>
      </w:r>
      <w:r>
        <w:rPr>
          <w:rFonts w:hint="default" w:ascii="Times New Roman" w:hAnsi="Times New Roman" w:cs="Times New Roman"/>
          <w:color w:val="auto"/>
          <w:lang w:val="en-US" w:eastAsia="zh-CN"/>
        </w:rPr>
        <w:t>经绩效小组检查，2024年4月17日，巴楚县水利局与喀什四季农林牧服务有限公司签订服务合同。2023年12月25日，巴楚县水利管理站邀请新疆昌正工程科技有限责任公司、北京信诺亿科环境技术有限公司、新疆信硕工程科技有限公司和喀什四季农林牧服务有限公司参与线下询价，经党委会议决定，确定喀什四季农林牧服务有限公司为中标单位。合同签订时间与中标时间相差时间超过30个工作日，项目单位没有及时组织合同签批。</w:t>
      </w:r>
      <w:r>
        <w:rPr>
          <w:rFonts w:hint="default" w:ascii="Times New Roman" w:hAnsi="Times New Roman" w:cs="Times New Roman"/>
          <w:color w:val="auto"/>
        </w:rPr>
        <w:t>根据评分标准，扣</w:t>
      </w:r>
      <w:r>
        <w:rPr>
          <w:rFonts w:hint="default" w:ascii="Times New Roman" w:hAnsi="Times New Roman" w:cs="Times New Roman"/>
          <w:color w:val="auto"/>
          <w:lang w:val="en-US" w:eastAsia="zh-CN"/>
        </w:rPr>
        <w:t>0</w:t>
      </w:r>
      <w:r>
        <w:rPr>
          <w:rFonts w:hint="eastAsia"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③经绩效小组检查，由色尔古努什村19村村委会出具的《关于我村2023年度村级推荐大中型水库移民后期扶持项目结果的公示》，落款时间为2013年11月27日，与该项目实施过程产生时间逻辑冲突。经与项目单位核实，属于村委会笔误造成。根据评分标准，扣</w:t>
      </w:r>
      <w:r>
        <w:rPr>
          <w:rFonts w:hint="default" w:ascii="Times New Roman" w:hAnsi="Times New Roman" w:cs="Times New Roman"/>
          <w:color w:val="auto"/>
          <w:lang w:val="en-US" w:eastAsia="zh-CN"/>
        </w:rPr>
        <w:t>0</w:t>
      </w:r>
      <w:r>
        <w:rPr>
          <w:rFonts w:hint="eastAsia"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④经绩效小组查证，该项目单位与喀什聚泽环境咨询有限公司签订的《环评验收合同》、与新疆创一工程项目管理咨询有限公司签订的《工程结算审计合同》</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与新疆方夏有限责任会计师事务所签订的《决算审计合同》</w:t>
      </w:r>
      <w:r>
        <w:rPr>
          <w:rFonts w:hint="default" w:ascii="Times New Roman" w:hAnsi="Times New Roman" w:cs="Times New Roman"/>
          <w:color w:val="auto"/>
        </w:rPr>
        <w:t>，均缺少合同签订时间，合同关键要素缺失。根据评分标准，扣</w:t>
      </w:r>
      <w:r>
        <w:rPr>
          <w:rFonts w:hint="default" w:ascii="Times New Roman" w:hAnsi="Times New Roman" w:cs="Times New Roman"/>
          <w:color w:val="auto"/>
          <w:lang w:val="en-US" w:eastAsia="zh-CN"/>
        </w:rPr>
        <w:t>0</w:t>
      </w:r>
      <w:r>
        <w:rPr>
          <w:rFonts w:hint="eastAsia"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⑤根据《关于巴楚县多来提巴格乡色尔古努什(19村)渠道防渗建设项目可行性研究报告(代项目建议书)的批复》（巴发改项目〔2024〕87号），该项目计划建设22座配套渠系建筑，但根据《工程竣工验收鉴定书》，该项目最终实际建设23座配套渠系建筑。2024年11月18日，巴楚县水利局召开党组会议，会议认为“该项目审定价未超过项目批复概算投资且新增内容根据《水利工程设计变更管理暂行办法》未对原有批复内容的工程任务规模、工程等级及设计标准产生影响，属于一般设计变更，可按照变更签证程序办理”。但根据《水利工程设计变更管理暂行办法》规定“ 一般设计变更文件由项目法人组织有关参建方研究确认后实施变更，并报项目主管部门核备，项目主管部门认为必要时可组织审批。设计变更文件审查批准后，由项目法人负责组织实施”。该项目于2024年9月12日完工、2024年11月15日完成竣工决算，巴楚县水利局作为项目主管部门批准设计变更的党组会议时间为2024年11月18日，晚于项目完工时间，与《水利工程设计变更管理暂行办法》规定不符。根据评分标准，扣</w:t>
      </w:r>
      <w:r>
        <w:rPr>
          <w:rFonts w:hint="default" w:ascii="Times New Roman" w:hAnsi="Times New Roman" w:cs="Times New Roman"/>
          <w:color w:val="auto"/>
          <w:lang w:val="en-US" w:eastAsia="zh-CN"/>
        </w:rPr>
        <w:t>0</w:t>
      </w:r>
      <w:r>
        <w:rPr>
          <w:rFonts w:hint="eastAsia"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该指标满分为8分，根据评分标准得</w:t>
      </w:r>
      <w:r>
        <w:rPr>
          <w:rFonts w:hint="default" w:ascii="Times New Roman" w:hAnsi="Times New Roman" w:cs="Times New Roman"/>
          <w:color w:val="auto"/>
          <w:sz w:val="21"/>
          <w:szCs w:val="21"/>
          <w:lang w:val="en-US" w:eastAsia="zh-CN"/>
        </w:rPr>
        <w:t>6</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6" w:name="_Toc32426"/>
      <w:r>
        <w:rPr>
          <w:rFonts w:hint="default" w:ascii="Times New Roman" w:hAnsi="Times New Roman" w:cs="Times New Roman"/>
          <w:color w:val="auto"/>
        </w:rPr>
        <w:t>（三）项目产出情况</w:t>
      </w:r>
      <w:bookmarkEnd w:id="56"/>
    </w:p>
    <w:p>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项目产出指标由4个二级和6个三级指标构成，权重分30分，实际得分2</w:t>
      </w:r>
      <w:r>
        <w:rPr>
          <w:rFonts w:hint="default" w:ascii="Times New Roman" w:hAnsi="Times New Roman" w:cs="Times New Roman"/>
          <w:color w:val="auto"/>
          <w:lang w:val="en-US" w:eastAsia="zh-CN"/>
        </w:rPr>
        <w:t>5</w:t>
      </w:r>
      <w:r>
        <w:rPr>
          <w:rFonts w:hint="default" w:ascii="Times New Roman" w:hAnsi="Times New Roman" w:cs="Times New Roman"/>
          <w:color w:val="auto"/>
        </w:rPr>
        <w:t>.34分，得分率为</w:t>
      </w:r>
      <w:r>
        <w:rPr>
          <w:rFonts w:hint="default" w:ascii="Times New Roman" w:hAnsi="Times New Roman" w:cs="Times New Roman"/>
          <w:color w:val="auto"/>
          <w:lang w:val="en-US" w:eastAsia="zh-CN"/>
        </w:rPr>
        <w:t>8</w:t>
      </w:r>
      <w:r>
        <w:rPr>
          <w:rFonts w:hint="default" w:ascii="Times New Roman" w:hAnsi="Times New Roman" w:cs="Times New Roman"/>
          <w:color w:val="auto"/>
        </w:rPr>
        <w:t>4.48%。各指标业绩值和绩效分值如下表所示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-3：项目产出指标及分值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C产出（30分）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C1产出数量（1</w:t>
            </w:r>
            <w:r>
              <w:rPr>
                <w:rFonts w:hint="default" w:ascii="Times New Roman" w:hAnsi="Times New Roman" w:cs="Times New Roman"/>
                <w:color w:val="auto"/>
                <w:kern w:val="0"/>
                <w:sz w:val="20"/>
                <w:szCs w:val="20"/>
                <w:lang w:val="en-US" w:eastAsia="zh-CN" w:bidi="ar"/>
              </w:rPr>
              <w:t>2</w:t>
            </w:r>
            <w:r>
              <w:rPr>
                <w:rFonts w:hint="default" w:ascii="Times New Roman" w:hAnsi="Times New Roman" w:cs="Times New Roman"/>
                <w:color w:val="auto"/>
                <w:kern w:val="0"/>
                <w:sz w:val="20"/>
                <w:szCs w:val="20"/>
                <w:lang w:bidi="ar"/>
              </w:rPr>
              <w:t>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C11防渗改建斗渠长度</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≥2.89千米</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2.89千米</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7</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7</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C12建设配套渠系建筑数量</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≥22座</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23座</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C2产出质量（</w:t>
            </w:r>
            <w:r>
              <w:rPr>
                <w:rFonts w:hint="default" w:ascii="Times New Roman" w:hAnsi="Times New Roman" w:cs="Times New Roman"/>
                <w:color w:val="auto"/>
                <w:kern w:val="0"/>
                <w:sz w:val="20"/>
                <w:szCs w:val="20"/>
                <w:lang w:val="en-US" w:eastAsia="zh-CN" w:bidi="ar"/>
              </w:rPr>
              <w:t>6</w:t>
            </w:r>
            <w:r>
              <w:rPr>
                <w:rFonts w:hint="default" w:ascii="Times New Roman" w:hAnsi="Times New Roman" w:cs="Times New Roman"/>
                <w:color w:val="auto"/>
                <w:kern w:val="0"/>
                <w:sz w:val="20"/>
                <w:szCs w:val="20"/>
                <w:lang w:bidi="ar"/>
              </w:rPr>
              <w:t>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C21竣工验收合格率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6</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6</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C3产出时效（</w:t>
            </w:r>
            <w:r>
              <w:rPr>
                <w:rFonts w:hint="default" w:ascii="Times New Roman" w:hAnsi="Times New Roman" w:cs="Times New Roman"/>
                <w:color w:val="auto"/>
                <w:kern w:val="0"/>
                <w:sz w:val="20"/>
                <w:szCs w:val="20"/>
                <w:lang w:val="en-US" w:eastAsia="zh-CN" w:bidi="ar"/>
              </w:rPr>
              <w:t>3</w:t>
            </w:r>
            <w:r>
              <w:rPr>
                <w:rFonts w:hint="default" w:ascii="Times New Roman" w:hAnsi="Times New Roman" w:cs="Times New Roman"/>
                <w:color w:val="auto"/>
                <w:kern w:val="0"/>
                <w:sz w:val="20"/>
                <w:szCs w:val="20"/>
                <w:lang w:bidi="ar"/>
              </w:rPr>
              <w:t>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C31项目开工时间</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2024年4月27日</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2024年5月22日</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1</w:t>
            </w:r>
            <w:r>
              <w:rPr>
                <w:rFonts w:hint="eastAsia" w:ascii="Times New Roman" w:hAnsi="Times New Roman" w:cs="Times New Roman"/>
                <w:color w:val="auto"/>
                <w:kern w:val="0"/>
                <w:sz w:val="20"/>
                <w:szCs w:val="20"/>
                <w:lang w:val="en-US" w:eastAsia="zh-CN"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lang w:val="en-US" w:eastAsia="zh-CN" w:bidi="ar"/>
              </w:rPr>
              <w:t>1</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C32项目完工时间</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2024年6月15日</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2024年9月12日</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lang w:val="en-US" w:eastAsia="zh-CN" w:bidi="ar"/>
              </w:rPr>
              <w:t>1</w:t>
            </w:r>
            <w:r>
              <w:rPr>
                <w:rFonts w:hint="eastAsia" w:ascii="Times New Roman" w:hAnsi="Times New Roman" w:eastAsia="宋体" w:cs="Times New Roman"/>
                <w:color w:val="auto"/>
                <w:kern w:val="0"/>
                <w:sz w:val="20"/>
                <w:szCs w:val="20"/>
                <w:lang w:val="en-US" w:eastAsia="zh-CN"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lang w:val="en-US" w:eastAsia="zh-CN" w:bidi="ar"/>
              </w:rPr>
              <w:t>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C4产出成本（9分）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C41项目成本控制率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81.61%</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9</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7.34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81.61%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79"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w:t>
            </w:r>
            <w:r>
              <w:rPr>
                <w:rFonts w:hint="default" w:ascii="Times New Roman" w:hAnsi="Times New Roman" w:cs="Times New Roman"/>
                <w:color w:val="auto"/>
                <w:kern w:val="0"/>
                <w:sz w:val="20"/>
                <w:szCs w:val="20"/>
                <w:lang w:val="en-US" w:eastAsia="zh-CN" w:bidi="ar"/>
              </w:rPr>
              <w:t>5</w:t>
            </w:r>
            <w:r>
              <w:rPr>
                <w:rFonts w:hint="default" w:ascii="Times New Roman" w:hAnsi="Times New Roman" w:cs="Times New Roman"/>
                <w:color w:val="auto"/>
                <w:kern w:val="0"/>
                <w:sz w:val="20"/>
                <w:szCs w:val="20"/>
                <w:lang w:bidi="ar"/>
              </w:rPr>
              <w:t>.34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8</w:t>
            </w:r>
            <w:r>
              <w:rPr>
                <w:rFonts w:hint="default" w:ascii="Times New Roman" w:hAnsi="Times New Roman" w:cs="Times New Roman"/>
                <w:color w:val="auto"/>
                <w:kern w:val="0"/>
                <w:sz w:val="20"/>
                <w:szCs w:val="20"/>
                <w:lang w:bidi="ar"/>
              </w:rPr>
              <w:t>4.48%</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（1）C11防渗改建斗渠长度指标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w:t>
      </w:r>
      <w:r>
        <w:rPr>
          <w:rFonts w:hint="default" w:ascii="Times New Roman" w:hAnsi="Times New Roman" w:cs="Times New Roman"/>
          <w:color w:val="auto"/>
        </w:rPr>
        <w:t>《关于巴楚县多来提巴格乡色尔古努什(19村)渠道防渗建设项目可行性研究报告(代项目建议书)的批复》（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项目合同，项目计划在</w:t>
      </w:r>
      <w:r>
        <w:rPr>
          <w:rFonts w:hint="default" w:ascii="Times New Roman" w:hAnsi="Times New Roman" w:cs="Times New Roman"/>
          <w:color w:val="auto"/>
        </w:rPr>
        <w:t>巴楚县多来提巴格乡色尔古努什(19村)防渗改建斗渠长度</w:t>
      </w:r>
      <w:r>
        <w:rPr>
          <w:rFonts w:hint="default" w:ascii="Times New Roman" w:hAnsi="Times New Roman" w:cs="Times New Roman"/>
          <w:color w:val="auto"/>
          <w:lang w:val="en-US" w:eastAsia="zh-CN"/>
        </w:rPr>
        <w:t>2.89千米。经查阅《工程竣工验收鉴定书》，项目实际</w:t>
      </w:r>
      <w:r>
        <w:rPr>
          <w:rFonts w:hint="default" w:ascii="Times New Roman" w:hAnsi="Times New Roman" w:cs="Times New Roman"/>
          <w:color w:val="auto"/>
        </w:rPr>
        <w:t>防渗改建斗渠长度</w:t>
      </w:r>
      <w:r>
        <w:rPr>
          <w:rFonts w:hint="default" w:ascii="Times New Roman" w:hAnsi="Times New Roman" w:cs="Times New Roman"/>
          <w:color w:val="auto"/>
          <w:lang w:val="en-US" w:eastAsia="zh-CN"/>
        </w:rPr>
        <w:t>2.89千米。达成预期目标。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7</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7</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（2）C12建设配套渠系建筑数量指标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w:t>
      </w:r>
      <w:r>
        <w:rPr>
          <w:rFonts w:hint="default" w:ascii="Times New Roman" w:hAnsi="Times New Roman" w:cs="Times New Roman"/>
          <w:color w:val="auto"/>
        </w:rPr>
        <w:t>《关于巴楚县多来提巴格乡色尔古努什(19村)渠道防渗建设项目可行性研究报告(代项目建议书)的批复》（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项目合同，项目计划在</w:t>
      </w:r>
      <w:r>
        <w:rPr>
          <w:rFonts w:hint="default" w:ascii="Times New Roman" w:hAnsi="Times New Roman" w:cs="Times New Roman"/>
          <w:color w:val="auto"/>
        </w:rPr>
        <w:t>巴楚县多来提巴格乡色尔古努什(19村)建设配套渠系建筑数量</w:t>
      </w:r>
      <w:r>
        <w:rPr>
          <w:rFonts w:hint="default" w:ascii="Times New Roman" w:hAnsi="Times New Roman" w:cs="Times New Roman"/>
          <w:color w:val="auto"/>
          <w:lang w:val="en-US" w:eastAsia="zh-CN"/>
        </w:rPr>
        <w:t>22座。经查阅《工程竣工验收鉴定书》，项目实际</w:t>
      </w:r>
      <w:r>
        <w:rPr>
          <w:rFonts w:hint="default" w:ascii="Times New Roman" w:hAnsi="Times New Roman" w:cs="Times New Roman"/>
          <w:color w:val="auto"/>
        </w:rPr>
        <w:t>建设配套渠系建筑数量</w:t>
      </w:r>
      <w:r>
        <w:rPr>
          <w:rFonts w:hint="default" w:ascii="Times New Roman" w:hAnsi="Times New Roman" w:cs="Times New Roman"/>
          <w:color w:val="auto"/>
          <w:lang w:val="en-US" w:eastAsia="zh-CN"/>
        </w:rPr>
        <w:t>23座。达成预期目标。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（3）C21竣工验收合格率指标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根据《工程竣工验收鉴定书》，</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9</w:t>
      </w:r>
      <w:r>
        <w:rPr>
          <w:rFonts w:hint="default" w:ascii="Times New Roman" w:hAnsi="Times New Roman" w:cs="Times New Roman"/>
          <w:color w:val="auto"/>
        </w:rPr>
        <w:t>月</w:t>
      </w:r>
      <w:r>
        <w:rPr>
          <w:rFonts w:hint="default" w:ascii="Times New Roman" w:hAnsi="Times New Roman" w:cs="Times New Roman"/>
          <w:color w:val="auto"/>
          <w:lang w:val="en-US" w:eastAsia="zh-CN"/>
        </w:rPr>
        <w:t>12</w:t>
      </w:r>
      <w:r>
        <w:rPr>
          <w:rFonts w:hint="default" w:ascii="Times New Roman" w:hAnsi="Times New Roman" w:cs="Times New Roman"/>
          <w:color w:val="auto"/>
        </w:rPr>
        <w:t>日，</w:t>
      </w:r>
      <w:r>
        <w:rPr>
          <w:rFonts w:hint="default" w:ascii="Times New Roman" w:hAnsi="Times New Roman" w:cs="Times New Roman"/>
          <w:color w:val="auto"/>
          <w:lang w:val="en-US" w:eastAsia="zh-CN"/>
        </w:rPr>
        <w:t>巴楚县水利局</w:t>
      </w:r>
      <w:r>
        <w:rPr>
          <w:rFonts w:hint="default" w:ascii="Times New Roman" w:hAnsi="Times New Roman" w:cs="Times New Roman"/>
          <w:color w:val="auto"/>
          <w:lang w:eastAsia="zh-Hans"/>
        </w:rPr>
        <w:t>、</w:t>
      </w:r>
      <w:r>
        <w:rPr>
          <w:rFonts w:hint="default" w:ascii="Times New Roman" w:hAnsi="Times New Roman" w:cs="Times New Roman"/>
          <w:color w:val="auto"/>
          <w:lang w:val="en-US" w:eastAsia="zh-CN"/>
        </w:rPr>
        <w:t>巴楚县水利管理站、巴楚县水利工程质量监督站、</w:t>
      </w:r>
      <w:r>
        <w:rPr>
          <w:rFonts w:hint="default" w:ascii="Times New Roman" w:hAnsi="Times New Roman" w:cs="Times New Roman"/>
          <w:color w:val="auto"/>
        </w:rPr>
        <w:t>监理、施工、设计等单位共同完成项目竣工</w:t>
      </w:r>
      <w:r>
        <w:rPr>
          <w:rFonts w:hint="default" w:ascii="Times New Roman" w:hAnsi="Times New Roman" w:cs="Times New Roman"/>
          <w:color w:val="auto"/>
          <w:lang w:val="en-US" w:eastAsia="zh-CN"/>
        </w:rPr>
        <w:t>六</w:t>
      </w:r>
      <w:r>
        <w:rPr>
          <w:rFonts w:hint="default" w:ascii="Times New Roman" w:hAnsi="Times New Roman" w:cs="Times New Roman"/>
          <w:color w:val="auto"/>
        </w:rPr>
        <w:t>方验收工作；验收项目实施内容为：</w:t>
      </w:r>
      <w:r>
        <w:rPr>
          <w:rFonts w:hint="default" w:ascii="Times New Roman" w:hAnsi="Times New Roman" w:cs="Times New Roman"/>
          <w:color w:val="auto"/>
          <w:lang w:val="en-US" w:eastAsia="zh-CN"/>
        </w:rPr>
        <w:t>改建渠道总长度2.89km，节制分水闸4座，分水闸13座，农桥6座</w:t>
      </w:r>
      <w:r>
        <w:rPr>
          <w:rFonts w:hint="default" w:ascii="Times New Roman" w:hAnsi="Times New Roman" w:cs="Times New Roman"/>
          <w:color w:val="auto"/>
        </w:rPr>
        <w:t>。项目验收合格</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验收合格率100%</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6</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6</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（4）C31项目开工时间指标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根据项目实施单位提供项目开工印证资料可知，项目</w:t>
      </w:r>
      <w:r>
        <w:rPr>
          <w:rFonts w:hint="default" w:ascii="Times New Roman" w:hAnsi="Times New Roman" w:cs="Times New Roman"/>
          <w:color w:val="auto"/>
          <w:lang w:val="en-US" w:eastAsia="zh-CN"/>
        </w:rPr>
        <w:t>实际</w:t>
      </w:r>
      <w:r>
        <w:rPr>
          <w:rFonts w:hint="default" w:ascii="Times New Roman" w:hAnsi="Times New Roman" w:cs="Times New Roman"/>
          <w:color w:val="auto"/>
        </w:rPr>
        <w:t>开工时间为202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5</w:t>
      </w:r>
      <w:r>
        <w:rPr>
          <w:rFonts w:hint="default" w:ascii="Times New Roman" w:hAnsi="Times New Roman" w:cs="Times New Roman"/>
          <w:color w:val="auto"/>
        </w:rPr>
        <w:t>月</w:t>
      </w:r>
      <w:r>
        <w:rPr>
          <w:rFonts w:hint="default" w:ascii="Times New Roman" w:hAnsi="Times New Roman" w:cs="Times New Roman"/>
          <w:color w:val="auto"/>
          <w:lang w:val="en-US" w:eastAsia="zh-CN"/>
        </w:rPr>
        <w:t>22</w:t>
      </w:r>
      <w:r>
        <w:rPr>
          <w:rFonts w:hint="default" w:ascii="Times New Roman" w:hAnsi="Times New Roman" w:cs="Times New Roman"/>
          <w:color w:val="auto"/>
        </w:rPr>
        <w:t>日，</w:t>
      </w:r>
      <w:r>
        <w:rPr>
          <w:rFonts w:hint="default" w:ascii="Times New Roman" w:hAnsi="Times New Roman" w:cs="Times New Roman"/>
          <w:color w:val="auto"/>
          <w:lang w:val="en-US" w:eastAsia="zh-CN"/>
        </w:rPr>
        <w:t>晚于计划开工时间</w:t>
      </w:r>
      <w:r>
        <w:rPr>
          <w:rFonts w:hint="default" w:ascii="Times New Roman" w:hAnsi="Times New Roman" w:cs="Times New Roman"/>
          <w:color w:val="auto"/>
        </w:rPr>
        <w:t>，</w:t>
      </w:r>
      <w:r>
        <w:rPr>
          <w:rFonts w:hint="default" w:ascii="Times New Roman" w:hAnsi="Times New Roman" w:cs="Times New Roman"/>
          <w:color w:val="auto"/>
          <w:lang w:val="en-US" w:eastAsia="zh-CN"/>
        </w:rPr>
        <w:t>未</w:t>
      </w:r>
      <w:r>
        <w:rPr>
          <w:rFonts w:hint="default" w:ascii="Times New Roman" w:hAnsi="Times New Roman" w:cs="Times New Roman"/>
          <w:color w:val="auto"/>
        </w:rPr>
        <w:t>达到预期目标。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1</w:t>
      </w:r>
      <w:r>
        <w:rPr>
          <w:rFonts w:hint="eastAsia" w:ascii="Times New Roman" w:hAnsi="Times New Roman" w:cs="Times New Roman"/>
          <w:color w:val="auto"/>
          <w:lang w:val="en-US"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0</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（5）C32项目完工时间指标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根据项目实施单位提供</w:t>
      </w:r>
      <w:r>
        <w:rPr>
          <w:rFonts w:hint="default" w:ascii="Times New Roman" w:hAnsi="Times New Roman" w:cs="Times New Roman"/>
          <w:color w:val="auto"/>
          <w:lang w:val="en-US" w:eastAsia="zh-CN"/>
        </w:rPr>
        <w:t>《工程竣工验收鉴定书》</w:t>
      </w:r>
      <w:r>
        <w:rPr>
          <w:rFonts w:hint="default" w:ascii="Times New Roman" w:hAnsi="Times New Roman" w:cs="Times New Roman"/>
          <w:color w:val="auto"/>
        </w:rPr>
        <w:t>等资料显示，该项目建设工程</w:t>
      </w:r>
      <w:r>
        <w:rPr>
          <w:rFonts w:hint="default" w:ascii="Times New Roman" w:hAnsi="Times New Roman" w:cs="Times New Roman"/>
          <w:color w:val="auto"/>
          <w:lang w:val="en-US" w:eastAsia="zh-CN"/>
        </w:rPr>
        <w:t>实际</w:t>
      </w:r>
      <w:r>
        <w:rPr>
          <w:rFonts w:hint="default" w:ascii="Times New Roman" w:hAnsi="Times New Roman" w:cs="Times New Roman"/>
          <w:color w:val="auto"/>
        </w:rPr>
        <w:t>于202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9</w:t>
      </w:r>
      <w:r>
        <w:rPr>
          <w:rFonts w:hint="default" w:ascii="Times New Roman" w:hAnsi="Times New Roman" w:cs="Times New Roman"/>
          <w:color w:val="auto"/>
        </w:rPr>
        <w:t>月</w:t>
      </w:r>
      <w:r>
        <w:rPr>
          <w:rFonts w:hint="default" w:ascii="Times New Roman" w:hAnsi="Times New Roman" w:cs="Times New Roman"/>
          <w:color w:val="auto"/>
          <w:lang w:val="en-US" w:eastAsia="zh-CN"/>
        </w:rPr>
        <w:t>12</w:t>
      </w:r>
      <w:r>
        <w:rPr>
          <w:rFonts w:hint="default" w:ascii="Times New Roman" w:hAnsi="Times New Roman" w:cs="Times New Roman"/>
          <w:color w:val="auto"/>
        </w:rPr>
        <w:t>日完工，</w:t>
      </w:r>
      <w:r>
        <w:rPr>
          <w:rFonts w:hint="default" w:ascii="Times New Roman" w:hAnsi="Times New Roman" w:cs="Times New Roman"/>
          <w:color w:val="auto"/>
          <w:lang w:val="en-US" w:eastAsia="zh-CN"/>
        </w:rPr>
        <w:t>晚于计划完工时间</w:t>
      </w:r>
      <w:r>
        <w:rPr>
          <w:rFonts w:hint="default" w:ascii="Times New Roman" w:hAnsi="Times New Roman" w:cs="Times New Roman"/>
          <w:color w:val="auto"/>
        </w:rPr>
        <w:t>，</w:t>
      </w:r>
      <w:r>
        <w:rPr>
          <w:rFonts w:hint="default" w:ascii="Times New Roman" w:hAnsi="Times New Roman" w:cs="Times New Roman"/>
          <w:color w:val="auto"/>
          <w:lang w:val="en-US" w:eastAsia="zh-CN"/>
        </w:rPr>
        <w:t>未</w:t>
      </w:r>
      <w:r>
        <w:rPr>
          <w:rFonts w:hint="default" w:ascii="Times New Roman" w:hAnsi="Times New Roman" w:cs="Times New Roman"/>
          <w:color w:val="auto"/>
        </w:rPr>
        <w:t>达到预期目标。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1</w:t>
      </w:r>
      <w:r>
        <w:rPr>
          <w:rFonts w:hint="eastAsia" w:ascii="Times New Roman" w:hAnsi="Times New Roman" w:cs="Times New Roman"/>
          <w:color w:val="auto"/>
          <w:lang w:val="en-US"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0</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（6）C41项目成本控制率指标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w:t>
      </w:r>
      <w:r>
        <w:rPr>
          <w:rFonts w:hint="default" w:ascii="Times New Roman" w:hAnsi="Times New Roman" w:cs="Times New Roman"/>
          <w:color w:val="auto"/>
        </w:rPr>
        <w:t>《关于巴楚县多来提巴格乡色尔古努什(19村)渠道防渗建设项目可行性研究报告(代项目建议书)的批复》（</w:t>
      </w:r>
      <w:r>
        <w:rPr>
          <w:rFonts w:hint="default" w:ascii="Times New Roman" w:hAnsi="Times New Roman" w:cs="Times New Roman"/>
          <w:color w:val="auto"/>
          <w:lang w:val="en-US" w:eastAsia="zh-CN"/>
        </w:rPr>
        <w:t>巴发改项目</w:t>
      </w:r>
      <w:r>
        <w:rPr>
          <w:rFonts w:hint="default" w:ascii="Times New Roman" w:hAnsi="Times New Roman" w:cs="Times New Roman"/>
          <w:color w:val="auto"/>
        </w:rPr>
        <w:t>〔202</w:t>
      </w:r>
      <w:r>
        <w:rPr>
          <w:rFonts w:hint="default" w:ascii="Times New Roman" w:hAnsi="Times New Roman" w:cs="Times New Roman"/>
          <w:color w:val="auto"/>
          <w:lang w:val="en-US" w:eastAsia="zh-CN"/>
        </w:rPr>
        <w:t>4</w:t>
      </w:r>
      <w:r>
        <w:rPr>
          <w:rFonts w:hint="default" w:ascii="Times New Roman" w:hAnsi="Times New Roman" w:cs="Times New Roman"/>
          <w:color w:val="auto"/>
        </w:rPr>
        <w:t>〕</w:t>
      </w:r>
      <w:r>
        <w:rPr>
          <w:rFonts w:hint="default" w:ascii="Times New Roman" w:hAnsi="Times New Roman" w:cs="Times New Roman"/>
          <w:color w:val="auto"/>
          <w:lang w:val="en-US" w:eastAsia="zh-CN"/>
        </w:rPr>
        <w:t>87</w:t>
      </w:r>
      <w:r>
        <w:rPr>
          <w:rFonts w:hint="default" w:ascii="Times New Roman" w:hAnsi="Times New Roman" w:cs="Times New Roman"/>
          <w:color w:val="auto"/>
        </w:rPr>
        <w:t>号）</w:t>
      </w:r>
      <w:r>
        <w:rPr>
          <w:rFonts w:hint="default" w:ascii="Times New Roman" w:hAnsi="Times New Roman" w:cs="Times New Roman"/>
          <w:color w:val="auto"/>
          <w:lang w:val="en-US" w:eastAsia="zh-CN"/>
        </w:rPr>
        <w:t>，该项目预算金额总计355.91万元，经新疆方夏有限责任会计师事务所财务竣工决算审核，该项目决算审定价总计290.45万元，项目成本控制率=项目决算审定成本/计划项目成本×100%=290.45/355.91×100%=81.61%。根据评分标准，项目成本控制率≤90%，得分=项目成本控制率×权重=81.61%×9=7.34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该指标满分为9分，根据评分标准得7.34分。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7" w:name="_Toc26285"/>
      <w:r>
        <w:rPr>
          <w:rFonts w:hint="default" w:ascii="Times New Roman" w:hAnsi="Times New Roman" w:cs="Times New Roman"/>
          <w:color w:val="auto"/>
        </w:rPr>
        <w:t>（四）项目效益情况</w:t>
      </w:r>
      <w:bookmarkEnd w:id="57"/>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项目效益指标由2个二级和4个三级指标构成，权重分30分，实际得分300分，得分率为100%。各指标业绩值和绩效分值如下表所示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cs="Times New Roman"/>
          <w:b/>
          <w:bCs/>
          <w:color w:val="auto"/>
        </w:rPr>
        <w:t>表</w:t>
      </w:r>
      <w:r>
        <w:rPr>
          <w:rFonts w:hint="default" w:ascii="Times New Roman" w:hAnsi="Times New Roman" w:cs="Times New Roman"/>
          <w:b/>
          <w:bCs/>
          <w:color w:val="auto"/>
          <w:lang w:val="en-US" w:eastAsia="zh-CN"/>
        </w:rPr>
        <w:t>5</w:t>
      </w:r>
      <w:r>
        <w:rPr>
          <w:rFonts w:hint="default" w:ascii="Times New Roman" w:hAnsi="Times New Roman" w:cs="Times New Roman"/>
          <w:b/>
          <w:bCs/>
          <w:color w:val="auto"/>
        </w:rPr>
        <w:t>-4：项目效益指标及分值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D效益（30分）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D1社会效益（20分）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D11项目地受益水库移民数量</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103人</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102人</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7</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7</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D12有效帮助灌区节约用水</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有效帮助</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有效帮助</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7</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7</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D13改善灌区内农民生产、生活条件</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有效改善</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有效改善</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6</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6</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D2服务对象满意度指标（10分）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D21灌区内受益群众满意度</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≥95%</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95.79%</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30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30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（1）D11项目地受益水库移民数量指标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根据</w:t>
      </w:r>
      <w:r>
        <w:rPr>
          <w:rFonts w:hint="default" w:ascii="Times New Roman" w:hAnsi="Times New Roman" w:cs="Times New Roman"/>
          <w:color w:val="auto"/>
          <w:lang w:eastAsia="zh-CN"/>
        </w:rPr>
        <w:t>《巴楚县多来提巴格乡2024年水库移民后期扶持项目建议书》《2023年度村级推荐大中型水库移民后期扶持项目移民代表会议纪要》，</w:t>
      </w:r>
      <w:r>
        <w:rPr>
          <w:rFonts w:hint="default" w:ascii="Times New Roman" w:hAnsi="Times New Roman" w:cs="Times New Roman"/>
          <w:color w:val="auto"/>
          <w:lang w:val="en-US" w:eastAsia="zh-CN"/>
        </w:rPr>
        <w:t>2023年</w:t>
      </w:r>
      <w:r>
        <w:rPr>
          <w:rFonts w:hint="default" w:ascii="Times New Roman" w:hAnsi="Times New Roman" w:cs="Times New Roman"/>
          <w:color w:val="auto"/>
        </w:rPr>
        <w:t>多来提巴格乡色尔古努什19村</w:t>
      </w:r>
      <w:r>
        <w:rPr>
          <w:rFonts w:hint="default" w:ascii="Times New Roman" w:hAnsi="Times New Roman" w:cs="Times New Roman"/>
          <w:color w:val="auto"/>
          <w:lang w:val="en-US" w:eastAsia="zh-CN"/>
        </w:rPr>
        <w:t>作为水库移民集中安置村，存有水库移民103人；根据巴楚县水利局提供的《项目受益人员名单》，受益水库移民人数为102人。</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户口注销证明》和《自治区大中型水利水电工程移民后期扶持人口核减人员登记卡》，存在一人于2023年1月14日死亡，2月10日注销户口，按照《关于印发新疆维吾尔自治区大中型水库移民后期扶持人口实名制动态管理办法的通知》的规定，在身份变化的下一年度1月1日后进行核减。人员数量核减程序符合规定，且有相应印证资料。</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该指标满分为7分，根据评分标准得7分。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（2）D12有效帮助灌区节约用水指标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eastAsia="zh-Hans"/>
        </w:rPr>
        <w:t>该效益指标主要采用公众评判法，</w:t>
      </w:r>
      <w:r>
        <w:rPr>
          <w:rFonts w:hint="default" w:ascii="Times New Roman" w:hAnsi="Times New Roman" w:cs="Times New Roman"/>
          <w:color w:val="auto"/>
          <w:lang w:val="en-US" w:eastAsia="zh-CN"/>
        </w:rPr>
        <w:t>项目受益对象为项目地村民，</w:t>
      </w:r>
      <w:r>
        <w:rPr>
          <w:rFonts w:hint="default" w:ascii="Times New Roman" w:hAnsi="Times New Roman" w:cs="Times New Roman"/>
          <w:color w:val="auto"/>
          <w:lang w:eastAsia="zh-Hans"/>
        </w:rPr>
        <w:t>通过问卷及抽样调查等方式评价</w:t>
      </w:r>
      <w:r>
        <w:rPr>
          <w:rFonts w:hint="default" w:ascii="Times New Roman" w:hAnsi="Times New Roman" w:cs="Times New Roman"/>
          <w:color w:val="auto"/>
          <w:lang w:val="en-US" w:eastAsia="zh-CN"/>
        </w:rPr>
        <w:t>提高水资源利用率</w:t>
      </w:r>
      <w:r>
        <w:rPr>
          <w:rFonts w:hint="default" w:ascii="Times New Roman" w:hAnsi="Times New Roman" w:cs="Times New Roman"/>
          <w:color w:val="auto"/>
          <w:lang w:eastAsia="zh-Hans"/>
        </w:rPr>
        <w:t>的效益实现程度。</w:t>
      </w:r>
      <w:r>
        <w:rPr>
          <w:rFonts w:hint="default" w:ascii="Times New Roman" w:hAnsi="Times New Roman" w:cs="Times New Roman"/>
          <w:color w:val="auto"/>
          <w:lang w:val="en-US" w:eastAsia="zh-CN"/>
        </w:rPr>
        <w:t>根据</w:t>
      </w:r>
      <w:r>
        <w:rPr>
          <w:rFonts w:hint="default" w:ascii="Times New Roman" w:hAnsi="Times New Roman" w:cs="Times New Roman"/>
          <w:color w:val="auto"/>
          <w:lang w:eastAsia="zh-Hans"/>
        </w:rPr>
        <w:t>满意度问卷调查</w:t>
      </w:r>
      <w:r>
        <w:rPr>
          <w:rFonts w:hint="default" w:ascii="Times New Roman" w:hAnsi="Times New Roman" w:cs="Times New Roman"/>
          <w:color w:val="auto"/>
          <w:lang w:val="en-US" w:eastAsia="zh-CN"/>
        </w:rPr>
        <w:t>统计结果显示</w:t>
      </w:r>
      <w:r>
        <w:rPr>
          <w:rFonts w:hint="default" w:ascii="Times New Roman" w:hAnsi="Times New Roman" w:cs="Times New Roman"/>
          <w:color w:val="auto"/>
          <w:lang w:eastAsia="zh-Hans"/>
        </w:rPr>
        <w:t>，</w:t>
      </w:r>
      <w:r>
        <w:rPr>
          <w:rFonts w:hint="default" w:ascii="Times New Roman" w:hAnsi="Times New Roman" w:cs="Times New Roman"/>
          <w:color w:val="auto"/>
          <w:lang w:val="en-US" w:eastAsia="zh-CN"/>
        </w:rPr>
        <w:t>项目地实有村民共计364户</w:t>
      </w:r>
      <w:r>
        <w:rPr>
          <w:rFonts w:hint="default" w:ascii="Times New Roman" w:hAnsi="Times New Roman" w:cs="Times New Roman"/>
          <w:color w:val="auto"/>
          <w:lang w:eastAsia="zh-Hans"/>
        </w:rPr>
        <w:t>，</w:t>
      </w:r>
      <w:r>
        <w:rPr>
          <w:rFonts w:hint="default" w:ascii="Times New Roman" w:hAnsi="Times New Roman" w:cs="Times New Roman"/>
          <w:color w:val="auto"/>
        </w:rPr>
        <w:t>共调查问卷</w:t>
      </w:r>
      <w:r>
        <w:rPr>
          <w:rFonts w:hint="default" w:ascii="Times New Roman" w:hAnsi="Times New Roman" w:cs="Times New Roman"/>
          <w:color w:val="auto"/>
          <w:lang w:eastAsia="zh-Hans"/>
        </w:rPr>
        <w:t>发放</w:t>
      </w:r>
      <w:r>
        <w:rPr>
          <w:rFonts w:hint="default" w:ascii="Times New Roman" w:hAnsi="Times New Roman" w:cs="Times New Roman"/>
          <w:color w:val="auto"/>
          <w:lang w:val="en-US" w:eastAsia="zh-CN"/>
        </w:rPr>
        <w:t>107</w:t>
      </w:r>
      <w:r>
        <w:rPr>
          <w:rFonts w:hint="default" w:ascii="Times New Roman" w:hAnsi="Times New Roman" w:cs="Times New Roman"/>
          <w:color w:val="auto"/>
          <w:lang w:eastAsia="zh-Hans"/>
        </w:rPr>
        <w:t>份，收回</w:t>
      </w:r>
      <w:r>
        <w:rPr>
          <w:rFonts w:hint="default" w:ascii="Times New Roman" w:hAnsi="Times New Roman" w:cs="Times New Roman"/>
          <w:color w:val="auto"/>
          <w:lang w:val="en-US" w:eastAsia="zh-CN"/>
        </w:rPr>
        <w:t>107</w:t>
      </w:r>
      <w:r>
        <w:rPr>
          <w:rFonts w:hint="default" w:ascii="Times New Roman" w:hAnsi="Times New Roman" w:cs="Times New Roman"/>
          <w:color w:val="auto"/>
          <w:lang w:eastAsia="zh-Hans"/>
        </w:rPr>
        <w:t>份，其中针对“</w:t>
      </w:r>
      <w:r>
        <w:rPr>
          <w:rFonts w:hint="default" w:ascii="Times New Roman" w:hAnsi="Times New Roman" w:cs="Times New Roman"/>
          <w:color w:val="auto"/>
          <w:lang w:val="en-US" w:eastAsia="zh-Hans"/>
        </w:rPr>
        <w:t>您认为水渠修缮后，对节约用水，提高水资源利用率的效果如何？</w:t>
      </w:r>
      <w:r>
        <w:rPr>
          <w:rFonts w:hint="default" w:ascii="Times New Roman" w:hAnsi="Times New Roman" w:cs="Times New Roman"/>
          <w:color w:val="auto"/>
          <w:lang w:eastAsia="zh-Hans"/>
        </w:rPr>
        <w:t>”的问题，</w:t>
      </w:r>
      <w:r>
        <w:rPr>
          <w:rFonts w:hint="default" w:ascii="Times New Roman" w:hAnsi="Times New Roman" w:cs="Times New Roman"/>
          <w:color w:val="auto"/>
        </w:rPr>
        <w:t>根据统计结果分析，共有</w:t>
      </w:r>
      <w:r>
        <w:rPr>
          <w:rFonts w:hint="default" w:ascii="Times New Roman" w:hAnsi="Times New Roman" w:cs="Times New Roman"/>
          <w:color w:val="auto"/>
          <w:lang w:val="en-US" w:eastAsia="zh-CN"/>
        </w:rPr>
        <w:t>86</w:t>
      </w:r>
      <w:r>
        <w:rPr>
          <w:rFonts w:hint="default" w:ascii="Times New Roman" w:hAnsi="Times New Roman" w:cs="Times New Roman"/>
          <w:color w:val="auto"/>
        </w:rPr>
        <w:t>人选择“</w:t>
      </w:r>
      <w:r>
        <w:rPr>
          <w:rFonts w:hint="default" w:ascii="Times New Roman" w:hAnsi="Times New Roman" w:cs="Times New Roman"/>
          <w:color w:val="auto"/>
          <w:lang w:val="en-US" w:eastAsia="zh-CN"/>
        </w:rPr>
        <w:t>有效提高</w:t>
      </w:r>
      <w:r>
        <w:rPr>
          <w:rFonts w:hint="default" w:ascii="Times New Roman" w:hAnsi="Times New Roman" w:cs="Times New Roman"/>
          <w:color w:val="auto"/>
        </w:rPr>
        <w:t>”，</w:t>
      </w:r>
      <w:r>
        <w:rPr>
          <w:rFonts w:hint="default" w:ascii="Times New Roman" w:hAnsi="Times New Roman" w:cs="Times New Roman"/>
          <w:color w:val="auto"/>
          <w:lang w:val="en-US" w:eastAsia="zh-CN"/>
        </w:rPr>
        <w:t>16</w:t>
      </w:r>
      <w:r>
        <w:rPr>
          <w:rFonts w:hint="default" w:ascii="Times New Roman" w:hAnsi="Times New Roman" w:cs="Times New Roman"/>
          <w:color w:val="auto"/>
        </w:rPr>
        <w:t>人选择“比较有效”，</w:t>
      </w:r>
      <w:r>
        <w:rPr>
          <w:rFonts w:hint="default" w:ascii="Times New Roman" w:hAnsi="Times New Roman" w:cs="Times New Roman"/>
          <w:color w:val="auto"/>
          <w:lang w:val="en-US" w:eastAsia="zh-CN"/>
        </w:rPr>
        <w:t>5</w:t>
      </w:r>
      <w:r>
        <w:rPr>
          <w:rFonts w:hint="default" w:ascii="Times New Roman" w:hAnsi="Times New Roman" w:cs="Times New Roman"/>
          <w:color w:val="auto"/>
        </w:rPr>
        <w:t>人选择“一般</w:t>
      </w:r>
      <w:r>
        <w:rPr>
          <w:rFonts w:hint="default" w:ascii="Times New Roman" w:hAnsi="Times New Roman" w:cs="Times New Roman"/>
          <w:color w:val="auto"/>
          <w:lang w:val="en-US" w:eastAsia="zh-CN"/>
        </w:rPr>
        <w:t>有效</w:t>
      </w:r>
      <w:r>
        <w:rPr>
          <w:rFonts w:hint="default" w:ascii="Times New Roman" w:hAnsi="Times New Roman" w:cs="Times New Roman"/>
          <w:color w:val="auto"/>
        </w:rPr>
        <w:t>”，</w:t>
      </w:r>
      <w:r>
        <w:rPr>
          <w:rFonts w:hint="default" w:ascii="Times New Roman" w:hAnsi="Times New Roman" w:cs="Times New Roman"/>
          <w:color w:val="auto"/>
          <w:lang w:val="en-US" w:eastAsia="zh-CN"/>
        </w:rPr>
        <w:t>0</w:t>
      </w:r>
      <w:r>
        <w:rPr>
          <w:rFonts w:hint="default" w:ascii="Times New Roman" w:hAnsi="Times New Roman" w:cs="Times New Roman"/>
          <w:color w:val="auto"/>
        </w:rPr>
        <w:t>人选择“效果甚微”。对项目地村民</w:t>
      </w:r>
      <w:r>
        <w:rPr>
          <w:rFonts w:hint="default" w:ascii="Times New Roman" w:hAnsi="Times New Roman" w:cs="Times New Roman"/>
          <w:color w:val="auto"/>
          <w:lang w:val="en-US" w:eastAsia="zh-CN"/>
        </w:rPr>
        <w:t>对提高水资源利用率</w:t>
      </w:r>
      <w:r>
        <w:rPr>
          <w:rFonts w:hint="default" w:ascii="Times New Roman" w:hAnsi="Times New Roman" w:cs="Times New Roman"/>
          <w:color w:val="auto"/>
        </w:rPr>
        <w:t>的综合满意度为94</w:t>
      </w:r>
      <w:r>
        <w:rPr>
          <w:rFonts w:hint="default" w:ascii="Times New Roman" w:hAnsi="Times New Roman" w:cs="Times New Roman"/>
          <w:color w:val="auto"/>
          <w:lang w:val="en-US" w:eastAsia="zh-CN"/>
        </w:rPr>
        <w:t>.67</w:t>
      </w:r>
      <w:r>
        <w:rPr>
          <w:rFonts w:hint="default" w:ascii="Times New Roman" w:hAnsi="Times New Roman" w:cs="Times New Roman"/>
          <w:color w:val="auto"/>
        </w:rPr>
        <w:t>%，达成预期效益目标。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指标完成率=∑样本数（“</w:t>
      </w:r>
      <w:r>
        <w:rPr>
          <w:rFonts w:hint="default" w:ascii="Times New Roman" w:hAnsi="Times New Roman" w:cs="Times New Roman"/>
          <w:color w:val="auto"/>
          <w:lang w:val="en-US" w:eastAsia="zh-CN"/>
        </w:rPr>
        <w:t>有效提高</w:t>
      </w:r>
      <w:r>
        <w:rPr>
          <w:rFonts w:hint="default" w:ascii="Times New Roman" w:hAnsi="Times New Roman" w:cs="Times New Roman"/>
          <w:color w:val="auto"/>
        </w:rPr>
        <w:t>”×1.0+“比较有效”×0.8+“一般</w:t>
      </w:r>
      <w:r>
        <w:rPr>
          <w:rFonts w:hint="default" w:ascii="Times New Roman" w:hAnsi="Times New Roman" w:cs="Times New Roman"/>
          <w:color w:val="auto"/>
          <w:lang w:val="en-US" w:eastAsia="zh-CN"/>
        </w:rPr>
        <w:t>有效</w:t>
      </w:r>
      <w:r>
        <w:rPr>
          <w:rFonts w:hint="default" w:ascii="Times New Roman" w:hAnsi="Times New Roman" w:cs="Times New Roman"/>
          <w:color w:val="auto"/>
        </w:rPr>
        <w:t>”×0.5+“效果甚微”×0）/总样本数×100%=（</w:t>
      </w:r>
      <w:r>
        <w:rPr>
          <w:rFonts w:hint="default" w:ascii="Times New Roman" w:hAnsi="Times New Roman" w:cs="Times New Roman"/>
          <w:color w:val="auto"/>
          <w:lang w:val="en-US" w:eastAsia="zh-CN"/>
        </w:rPr>
        <w:t>86</w:t>
      </w:r>
      <w:r>
        <w:rPr>
          <w:rFonts w:hint="default" w:ascii="Times New Roman" w:hAnsi="Times New Roman" w:cs="Times New Roman"/>
          <w:color w:val="auto"/>
        </w:rPr>
        <w:t>×1+</w:t>
      </w:r>
      <w:r>
        <w:rPr>
          <w:rFonts w:hint="default" w:ascii="Times New Roman" w:hAnsi="Times New Roman" w:cs="Times New Roman"/>
          <w:color w:val="auto"/>
          <w:lang w:val="en-US" w:eastAsia="zh-CN"/>
        </w:rPr>
        <w:t>16</w:t>
      </w:r>
      <w:r>
        <w:rPr>
          <w:rFonts w:hint="default" w:ascii="Times New Roman" w:hAnsi="Times New Roman" w:cs="Times New Roman"/>
          <w:color w:val="auto"/>
        </w:rPr>
        <w:t>×0</w:t>
      </w:r>
      <w:r>
        <w:rPr>
          <w:rFonts w:hint="eastAsia" w:ascii="Times New Roman" w:hAnsi="Times New Roman" w:cs="Times New Roman"/>
          <w:color w:val="auto"/>
          <w:lang w:eastAsia="zh-CN"/>
        </w:rPr>
        <w:t>.8</w:t>
      </w:r>
      <w:r>
        <w:rPr>
          <w:rFonts w:hint="default" w:ascii="Times New Roman" w:hAnsi="Times New Roman" w:cs="Times New Roman"/>
          <w:color w:val="auto"/>
        </w:rPr>
        <w:t>+</w:t>
      </w:r>
      <w:r>
        <w:rPr>
          <w:rFonts w:hint="default" w:ascii="Times New Roman" w:hAnsi="Times New Roman" w:cs="Times New Roman"/>
          <w:color w:val="auto"/>
          <w:lang w:val="en-US" w:eastAsia="zh-CN"/>
        </w:rPr>
        <w:t>5</w:t>
      </w:r>
      <w:r>
        <w:rPr>
          <w:rFonts w:hint="default" w:ascii="Times New Roman" w:hAnsi="Times New Roman" w:cs="Times New Roman"/>
          <w:color w:val="auto"/>
        </w:rPr>
        <w:t>×0</w:t>
      </w:r>
      <w:r>
        <w:rPr>
          <w:rFonts w:hint="eastAsia" w:ascii="Times New Roman" w:hAnsi="Times New Roman" w:cs="Times New Roman"/>
          <w:color w:val="auto"/>
          <w:lang w:eastAsia="zh-CN"/>
        </w:rPr>
        <w:t>.6</w:t>
      </w:r>
      <w:r>
        <w:rPr>
          <w:rFonts w:hint="default" w:ascii="Times New Roman" w:hAnsi="Times New Roman" w:cs="Times New Roman"/>
          <w:color w:val="auto"/>
        </w:rPr>
        <w:t>）/</w:t>
      </w:r>
      <w:r>
        <w:rPr>
          <w:rFonts w:hint="default" w:ascii="Times New Roman" w:hAnsi="Times New Roman" w:cs="Times New Roman"/>
          <w:color w:val="auto"/>
          <w:lang w:val="en-US" w:eastAsia="zh-CN"/>
        </w:rPr>
        <w:t>107</w:t>
      </w:r>
      <w:r>
        <w:rPr>
          <w:rFonts w:hint="default" w:ascii="Times New Roman" w:hAnsi="Times New Roman" w:cs="Times New Roman"/>
          <w:color w:val="auto"/>
        </w:rPr>
        <w:t>×100%=</w:t>
      </w:r>
      <w:r>
        <w:rPr>
          <w:rFonts w:hint="default" w:ascii="Times New Roman" w:hAnsi="Times New Roman" w:cs="Times New Roman"/>
          <w:color w:val="auto"/>
          <w:lang w:val="en-US" w:eastAsia="zh-CN"/>
        </w:rPr>
        <w:t>95.14</w:t>
      </w:r>
      <w:r>
        <w:rPr>
          <w:rFonts w:hint="default" w:ascii="Times New Roman" w:hAnsi="Times New Roman" w:cs="Times New Roman"/>
          <w:color w:val="auto"/>
        </w:rPr>
        <w:t>%。</w:t>
      </w:r>
      <w:r>
        <w:rPr>
          <w:rFonts w:hint="default" w:ascii="Times New Roman" w:hAnsi="Times New Roman" w:cs="Times New Roman"/>
          <w:color w:val="auto"/>
          <w:lang w:val="en-US" w:eastAsia="zh-CN"/>
        </w:rPr>
        <w:t>根据评分标准，指标完成率在</w:t>
      </w:r>
      <w:r>
        <w:rPr>
          <w:rFonts w:hint="eastAsia" w:ascii="Times New Roman" w:hAnsi="Times New Roman" w:cs="Times New Roman"/>
          <w:color w:val="auto"/>
          <w:lang w:val="en-US" w:eastAsia="zh-CN"/>
        </w:rPr>
        <w:t>100%~80%</w:t>
      </w:r>
      <w:r>
        <w:rPr>
          <w:rFonts w:hint="default" w:ascii="Times New Roman" w:hAnsi="Times New Roman" w:cs="Times New Roman"/>
          <w:color w:val="auto"/>
          <w:lang w:val="en-US" w:eastAsia="zh-CN"/>
        </w:rPr>
        <w:t>之间，得满分。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该指标满分为7分，根据评分标准得7分。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（3）D13改善灌区内农民生产、生活条件指标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eastAsia="zh-Hans"/>
        </w:rPr>
        <w:t>该效益指标主要采用公众评判法，</w:t>
      </w:r>
      <w:r>
        <w:rPr>
          <w:rFonts w:hint="default" w:ascii="Times New Roman" w:hAnsi="Times New Roman" w:cs="Times New Roman"/>
          <w:color w:val="auto"/>
          <w:lang w:val="en-US" w:eastAsia="zh-CN"/>
        </w:rPr>
        <w:t>项目受益对象为项目地村民，</w:t>
      </w:r>
      <w:r>
        <w:rPr>
          <w:rFonts w:hint="default" w:ascii="Times New Roman" w:hAnsi="Times New Roman" w:cs="Times New Roman"/>
          <w:color w:val="auto"/>
          <w:lang w:eastAsia="zh-Hans"/>
        </w:rPr>
        <w:t>通过问卷及抽样调查等方式评价为</w:t>
      </w:r>
      <w:r>
        <w:rPr>
          <w:rFonts w:hint="default" w:ascii="Times New Roman" w:hAnsi="Times New Roman" w:cs="Times New Roman"/>
          <w:color w:val="auto"/>
        </w:rPr>
        <w:t>改善灌区内农民生产、生活条件</w:t>
      </w:r>
      <w:r>
        <w:rPr>
          <w:rFonts w:hint="default" w:ascii="Times New Roman" w:hAnsi="Times New Roman" w:cs="Times New Roman"/>
          <w:color w:val="auto"/>
          <w:lang w:eastAsia="zh-Hans"/>
        </w:rPr>
        <w:t>的效益实现程度。。</w:t>
      </w:r>
      <w:r>
        <w:rPr>
          <w:rFonts w:hint="default" w:ascii="Times New Roman" w:hAnsi="Times New Roman" w:cs="Times New Roman"/>
          <w:color w:val="auto"/>
          <w:lang w:val="en-US" w:eastAsia="zh-CN"/>
        </w:rPr>
        <w:t>根据</w:t>
      </w:r>
      <w:r>
        <w:rPr>
          <w:rFonts w:hint="default" w:ascii="Times New Roman" w:hAnsi="Times New Roman" w:cs="Times New Roman"/>
          <w:color w:val="auto"/>
          <w:lang w:eastAsia="zh-Hans"/>
        </w:rPr>
        <w:t>满意度问卷调查</w:t>
      </w:r>
      <w:r>
        <w:rPr>
          <w:rFonts w:hint="default" w:ascii="Times New Roman" w:hAnsi="Times New Roman" w:cs="Times New Roman"/>
          <w:color w:val="auto"/>
          <w:lang w:val="en-US" w:eastAsia="zh-CN"/>
        </w:rPr>
        <w:t>统计结果显示</w:t>
      </w:r>
      <w:r>
        <w:rPr>
          <w:rFonts w:hint="default" w:ascii="Times New Roman" w:hAnsi="Times New Roman" w:cs="Times New Roman"/>
          <w:color w:val="auto"/>
          <w:lang w:eastAsia="zh-Hans"/>
        </w:rPr>
        <w:t>，</w:t>
      </w:r>
      <w:r>
        <w:rPr>
          <w:rFonts w:hint="default" w:ascii="Times New Roman" w:hAnsi="Times New Roman" w:cs="Times New Roman"/>
          <w:color w:val="auto"/>
          <w:lang w:val="en-US" w:eastAsia="zh-CN"/>
        </w:rPr>
        <w:t>项目地实有村民共计364户</w:t>
      </w:r>
      <w:r>
        <w:rPr>
          <w:rFonts w:hint="default" w:ascii="Times New Roman" w:hAnsi="Times New Roman" w:cs="Times New Roman"/>
          <w:color w:val="auto"/>
          <w:lang w:eastAsia="zh-Hans"/>
        </w:rPr>
        <w:t>，</w:t>
      </w:r>
      <w:r>
        <w:rPr>
          <w:rFonts w:hint="default" w:ascii="Times New Roman" w:hAnsi="Times New Roman" w:cs="Times New Roman"/>
          <w:color w:val="auto"/>
        </w:rPr>
        <w:t>共调查问卷</w:t>
      </w:r>
      <w:r>
        <w:rPr>
          <w:rFonts w:hint="default" w:ascii="Times New Roman" w:hAnsi="Times New Roman" w:cs="Times New Roman"/>
          <w:color w:val="auto"/>
          <w:lang w:eastAsia="zh-Hans"/>
        </w:rPr>
        <w:t>发放</w:t>
      </w:r>
      <w:r>
        <w:rPr>
          <w:rFonts w:hint="default" w:ascii="Times New Roman" w:hAnsi="Times New Roman" w:cs="Times New Roman"/>
          <w:color w:val="auto"/>
        </w:rPr>
        <w:t>1</w:t>
      </w:r>
      <w:r>
        <w:rPr>
          <w:rFonts w:hint="default" w:ascii="Times New Roman" w:hAnsi="Times New Roman" w:cs="Times New Roman"/>
          <w:color w:val="auto"/>
          <w:lang w:val="en-US" w:eastAsia="zh-CN"/>
        </w:rPr>
        <w:t>07</w:t>
      </w:r>
      <w:r>
        <w:rPr>
          <w:rFonts w:hint="default" w:ascii="Times New Roman" w:hAnsi="Times New Roman" w:cs="Times New Roman"/>
          <w:color w:val="auto"/>
          <w:lang w:eastAsia="zh-Hans"/>
        </w:rPr>
        <w:t>份，收回</w:t>
      </w:r>
      <w:r>
        <w:rPr>
          <w:rFonts w:hint="default" w:ascii="Times New Roman" w:hAnsi="Times New Roman" w:cs="Times New Roman"/>
          <w:color w:val="auto"/>
        </w:rPr>
        <w:t>10</w:t>
      </w:r>
      <w:r>
        <w:rPr>
          <w:rFonts w:hint="default" w:ascii="Times New Roman" w:hAnsi="Times New Roman" w:cs="Times New Roman"/>
          <w:color w:val="auto"/>
          <w:lang w:val="en-US" w:eastAsia="zh-CN"/>
        </w:rPr>
        <w:t>7</w:t>
      </w:r>
      <w:r>
        <w:rPr>
          <w:rFonts w:hint="default" w:ascii="Times New Roman" w:hAnsi="Times New Roman" w:cs="Times New Roman"/>
          <w:color w:val="auto"/>
          <w:lang w:eastAsia="zh-Hans"/>
        </w:rPr>
        <w:t>份，其中针对“</w:t>
      </w:r>
      <w:r>
        <w:rPr>
          <w:rFonts w:hint="default" w:ascii="Times New Roman" w:hAnsi="Times New Roman" w:cs="Times New Roman"/>
          <w:color w:val="auto"/>
          <w:lang w:val="en-US" w:eastAsia="zh-Hans"/>
        </w:rPr>
        <w:t>修完水渠后，您认为日常生活、农作生产用水、取水时是否更方便了</w:t>
      </w:r>
      <w:r>
        <w:rPr>
          <w:rFonts w:hint="default" w:ascii="Times New Roman" w:hAnsi="Times New Roman" w:cs="Times New Roman"/>
          <w:color w:val="auto"/>
          <w:lang w:eastAsia="zh-Hans"/>
        </w:rPr>
        <w:t>？”</w:t>
      </w:r>
      <w:r>
        <w:rPr>
          <w:rFonts w:hint="default" w:ascii="Times New Roman" w:hAnsi="Times New Roman" w:cs="Times New Roman"/>
          <w:color w:val="auto"/>
        </w:rPr>
        <w:t>、“</w:t>
      </w:r>
      <w:r>
        <w:rPr>
          <w:rFonts w:hint="default" w:ascii="Times New Roman" w:hAnsi="Times New Roman" w:cs="Times New Roman"/>
          <w:color w:val="auto"/>
          <w:lang w:val="en-US" w:eastAsia="zh-CN"/>
        </w:rPr>
        <w:t>修渠后，您觉得水流变化明显吗？</w:t>
      </w:r>
      <w:r>
        <w:rPr>
          <w:rFonts w:hint="default" w:ascii="Times New Roman" w:hAnsi="Times New Roman" w:cs="Times New Roman"/>
          <w:color w:val="auto"/>
        </w:rPr>
        <w:t>”</w:t>
      </w:r>
      <w:r>
        <w:rPr>
          <w:rFonts w:hint="default" w:ascii="Times New Roman" w:hAnsi="Times New Roman" w:cs="Times New Roman"/>
          <w:color w:val="auto"/>
          <w:lang w:eastAsia="zh-Hans"/>
        </w:rPr>
        <w:t>的问题，</w:t>
      </w:r>
      <w:r>
        <w:rPr>
          <w:rFonts w:hint="default" w:ascii="Times New Roman" w:hAnsi="Times New Roman" w:cs="Times New Roman"/>
          <w:color w:val="auto"/>
        </w:rPr>
        <w:t>根据统计结果分析，项目地村民对项目改善灌区内农民生产、生活条件的综合满意度为</w:t>
      </w:r>
      <w:r>
        <w:rPr>
          <w:rFonts w:hint="default" w:ascii="Times New Roman" w:hAnsi="Times New Roman" w:cs="Times New Roman"/>
          <w:color w:val="auto"/>
          <w:lang w:val="en-US" w:eastAsia="zh-CN"/>
        </w:rPr>
        <w:t>95</w:t>
      </w:r>
      <w:r>
        <w:rPr>
          <w:rFonts w:hint="eastAsia" w:ascii="Times New Roman" w:hAnsi="Times New Roman" w:cs="Times New Roman"/>
          <w:color w:val="auto"/>
          <w:lang w:val="en-US" w:eastAsia="zh-CN"/>
        </w:rPr>
        <w:t>.7</w:t>
      </w:r>
      <w:r>
        <w:rPr>
          <w:rFonts w:hint="default" w:ascii="Times New Roman" w:hAnsi="Times New Roman" w:cs="Times New Roman"/>
          <w:color w:val="auto"/>
        </w:rPr>
        <w:t>%，达成预期效益目标。</w:t>
      </w:r>
      <w:r>
        <w:rPr>
          <w:rFonts w:hint="default" w:ascii="Times New Roman" w:hAnsi="Times New Roman" w:cs="Times New Roman"/>
          <w:color w:val="auto"/>
          <w:lang w:val="en-US" w:eastAsia="zh-CN"/>
        </w:rPr>
        <w:t>根据评分标准，指标完成率在</w:t>
      </w:r>
      <w:r>
        <w:rPr>
          <w:rFonts w:hint="eastAsia" w:ascii="Times New Roman" w:hAnsi="Times New Roman" w:cs="Times New Roman"/>
          <w:color w:val="auto"/>
          <w:lang w:val="en-US" w:eastAsia="zh-CN"/>
        </w:rPr>
        <w:t>100%~80%</w:t>
      </w:r>
      <w:r>
        <w:rPr>
          <w:rFonts w:hint="default" w:ascii="Times New Roman" w:hAnsi="Times New Roman" w:cs="Times New Roman"/>
          <w:color w:val="auto"/>
          <w:lang w:val="en-US" w:eastAsia="zh-CN"/>
        </w:rPr>
        <w:t>之间，得满分。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相关问题满意率具体统计数据见附件3问卷调查分析报告“表附件3-1：202</w:t>
      </w:r>
      <w:r>
        <w:rPr>
          <w:rFonts w:hint="default" w:ascii="Times New Roman" w:hAnsi="Times New Roman" w:cs="Times New Roman"/>
          <w:color w:val="auto"/>
          <w:lang w:val="en-US" w:eastAsia="zh-CN"/>
        </w:rPr>
        <w:t>4</w:t>
      </w:r>
      <w:r>
        <w:rPr>
          <w:rFonts w:hint="default" w:ascii="Times New Roman" w:hAnsi="Times New Roman" w:cs="Times New Roman"/>
          <w:color w:val="auto"/>
        </w:rPr>
        <w:t>年度多来提巴格乡色尔古努什(19村)渠道防渗建设项目</w:t>
      </w:r>
      <w:r>
        <w:rPr>
          <w:rFonts w:hint="default" w:ascii="Times New Roman" w:hAnsi="Times New Roman" w:cs="Times New Roman"/>
          <w:color w:val="auto"/>
          <w:lang w:val="en-US" w:eastAsia="zh-CN"/>
        </w:rPr>
        <w:t>生活改善</w:t>
      </w:r>
      <w:r>
        <w:rPr>
          <w:rFonts w:hint="default" w:ascii="Times New Roman" w:hAnsi="Times New Roman" w:cs="Times New Roman"/>
          <w:color w:val="auto"/>
        </w:rPr>
        <w:t>综合满意度统计表”。</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该指标满分为6分，根据评分标准得6分。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（4）D21灌区内受益群众满意度指标</w:t>
      </w:r>
      <w:bookmarkStart w:id="98" w:name="_GoBack"/>
      <w:bookmarkEnd w:id="98"/>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eastAsia="zh-Hans"/>
        </w:rPr>
        <w:t>通过对</w:t>
      </w:r>
      <w:r>
        <w:rPr>
          <w:rFonts w:hint="default" w:ascii="Times New Roman" w:hAnsi="Times New Roman" w:cs="Times New Roman"/>
          <w:color w:val="auto"/>
        </w:rPr>
        <w:t>灌区内受益群众</w:t>
      </w:r>
      <w:r>
        <w:rPr>
          <w:rFonts w:hint="default" w:ascii="Times New Roman" w:hAnsi="Times New Roman" w:cs="Times New Roman"/>
          <w:color w:val="auto"/>
          <w:lang w:eastAsia="zh-Hans"/>
        </w:rPr>
        <w:t>进行满意度问卷调查，</w:t>
      </w:r>
      <w:r>
        <w:rPr>
          <w:rFonts w:hint="default" w:ascii="Times New Roman" w:hAnsi="Times New Roman" w:cs="Times New Roman"/>
          <w:color w:val="auto"/>
        </w:rPr>
        <w:t>共</w:t>
      </w:r>
      <w:r>
        <w:rPr>
          <w:rFonts w:hint="default" w:ascii="Times New Roman" w:hAnsi="Times New Roman" w:cs="Times New Roman"/>
          <w:color w:val="auto"/>
          <w:lang w:eastAsia="zh-Hans"/>
        </w:rPr>
        <w:t>发放问卷</w:t>
      </w:r>
      <w:r>
        <w:rPr>
          <w:rFonts w:hint="default" w:ascii="Times New Roman" w:hAnsi="Times New Roman" w:cs="Times New Roman"/>
          <w:color w:val="auto"/>
          <w:lang w:val="en-US" w:eastAsia="zh-CN"/>
        </w:rPr>
        <w:t>107</w:t>
      </w:r>
      <w:r>
        <w:rPr>
          <w:rFonts w:hint="default" w:ascii="Times New Roman" w:hAnsi="Times New Roman" w:cs="Times New Roman"/>
          <w:color w:val="auto"/>
          <w:lang w:eastAsia="zh-Hans"/>
        </w:rPr>
        <w:t>份，收回有效问卷</w:t>
      </w:r>
      <w:r>
        <w:rPr>
          <w:rFonts w:hint="default" w:ascii="Times New Roman" w:hAnsi="Times New Roman" w:cs="Times New Roman"/>
          <w:color w:val="auto"/>
          <w:lang w:val="en-US" w:eastAsia="zh-CN"/>
        </w:rPr>
        <w:t>107</w:t>
      </w:r>
      <w:r>
        <w:rPr>
          <w:rFonts w:hint="default" w:ascii="Times New Roman" w:hAnsi="Times New Roman" w:cs="Times New Roman"/>
          <w:color w:val="auto"/>
          <w:lang w:eastAsia="zh-Hans"/>
        </w:rPr>
        <w:t>份，其中针对“</w:t>
      </w:r>
      <w:r>
        <w:rPr>
          <w:rFonts w:hint="default" w:ascii="Times New Roman" w:hAnsi="Times New Roman" w:cs="Times New Roman"/>
          <w:color w:val="auto"/>
          <w:lang w:val="en-US" w:eastAsia="zh-Hans"/>
        </w:rPr>
        <w:t>总体来说，您对修好的水渠满意吗？</w:t>
      </w:r>
      <w:r>
        <w:rPr>
          <w:rFonts w:hint="default" w:ascii="Times New Roman" w:hAnsi="Times New Roman" w:cs="Times New Roman"/>
          <w:color w:val="auto"/>
          <w:lang w:eastAsia="zh-Hans"/>
        </w:rPr>
        <w:t>”的问题，</w:t>
      </w:r>
      <w:r>
        <w:rPr>
          <w:rFonts w:hint="default" w:ascii="Times New Roman" w:hAnsi="Times New Roman" w:cs="Times New Roman"/>
          <w:color w:val="auto"/>
        </w:rPr>
        <w:t>根据统计结果分析，共有</w:t>
      </w:r>
      <w:r>
        <w:rPr>
          <w:rFonts w:hint="default" w:ascii="Times New Roman" w:hAnsi="Times New Roman" w:cs="Times New Roman"/>
          <w:color w:val="auto"/>
          <w:lang w:val="en-US" w:eastAsia="zh-CN"/>
        </w:rPr>
        <w:t>89</w:t>
      </w:r>
      <w:r>
        <w:rPr>
          <w:rFonts w:hint="default" w:ascii="Times New Roman" w:hAnsi="Times New Roman" w:cs="Times New Roman"/>
          <w:color w:val="auto"/>
        </w:rPr>
        <w:t>人选择“</w:t>
      </w:r>
      <w:r>
        <w:rPr>
          <w:rFonts w:hint="default" w:ascii="Times New Roman" w:hAnsi="Times New Roman" w:cs="Times New Roman"/>
          <w:color w:val="auto"/>
          <w:lang w:val="en-US" w:eastAsia="zh-CN"/>
        </w:rPr>
        <w:t>满意</w:t>
      </w:r>
      <w:r>
        <w:rPr>
          <w:rFonts w:hint="default" w:ascii="Times New Roman" w:hAnsi="Times New Roman" w:cs="Times New Roman"/>
          <w:color w:val="auto"/>
        </w:rPr>
        <w:t>”，</w:t>
      </w:r>
      <w:r>
        <w:rPr>
          <w:rFonts w:hint="default" w:ascii="Times New Roman" w:hAnsi="Times New Roman" w:cs="Times New Roman"/>
          <w:color w:val="auto"/>
          <w:lang w:val="en-US" w:eastAsia="zh-CN"/>
        </w:rPr>
        <w:t>15</w:t>
      </w:r>
      <w:r>
        <w:rPr>
          <w:rFonts w:hint="default" w:ascii="Times New Roman" w:hAnsi="Times New Roman" w:cs="Times New Roman"/>
          <w:color w:val="auto"/>
        </w:rPr>
        <w:t>人选择“比较</w:t>
      </w:r>
      <w:r>
        <w:rPr>
          <w:rFonts w:hint="default" w:ascii="Times New Roman" w:hAnsi="Times New Roman" w:cs="Times New Roman"/>
          <w:color w:val="auto"/>
          <w:lang w:val="en-US" w:eastAsia="zh-CN"/>
        </w:rPr>
        <w:t>满意</w:t>
      </w:r>
      <w:r>
        <w:rPr>
          <w:rFonts w:hint="default" w:ascii="Times New Roman" w:hAnsi="Times New Roman" w:cs="Times New Roman"/>
          <w:color w:val="auto"/>
        </w:rPr>
        <w:t>”，</w:t>
      </w:r>
      <w:r>
        <w:rPr>
          <w:rFonts w:hint="default" w:ascii="Times New Roman" w:hAnsi="Times New Roman" w:cs="Times New Roman"/>
          <w:color w:val="auto"/>
          <w:lang w:val="en-US" w:eastAsia="zh-CN"/>
        </w:rPr>
        <w:t>3</w:t>
      </w:r>
      <w:r>
        <w:rPr>
          <w:rFonts w:hint="default" w:ascii="Times New Roman" w:hAnsi="Times New Roman" w:cs="Times New Roman"/>
          <w:color w:val="auto"/>
        </w:rPr>
        <w:t>人选择“一般</w:t>
      </w:r>
      <w:r>
        <w:rPr>
          <w:rFonts w:hint="default" w:ascii="Times New Roman" w:hAnsi="Times New Roman" w:cs="Times New Roman"/>
          <w:color w:val="auto"/>
          <w:lang w:val="en-US" w:eastAsia="zh-CN"/>
        </w:rPr>
        <w:t>满意</w:t>
      </w:r>
      <w:r>
        <w:rPr>
          <w:rFonts w:hint="default" w:ascii="Times New Roman" w:hAnsi="Times New Roman" w:cs="Times New Roman"/>
          <w:color w:val="auto"/>
        </w:rPr>
        <w:t>”，</w:t>
      </w:r>
      <w:r>
        <w:rPr>
          <w:rFonts w:hint="default" w:ascii="Times New Roman" w:hAnsi="Times New Roman" w:cs="Times New Roman"/>
          <w:color w:val="auto"/>
          <w:lang w:val="en-US" w:eastAsia="zh-CN"/>
        </w:rPr>
        <w:t>0</w:t>
      </w:r>
      <w:r>
        <w:rPr>
          <w:rFonts w:hint="default" w:ascii="Times New Roman" w:hAnsi="Times New Roman" w:cs="Times New Roman"/>
          <w:color w:val="auto"/>
        </w:rPr>
        <w:t>人选择“</w:t>
      </w:r>
      <w:r>
        <w:rPr>
          <w:rFonts w:hint="default" w:ascii="Times New Roman" w:hAnsi="Times New Roman" w:cs="Times New Roman"/>
          <w:color w:val="auto"/>
          <w:lang w:val="en-US" w:eastAsia="zh-CN"/>
        </w:rPr>
        <w:t>不满意</w:t>
      </w:r>
      <w:r>
        <w:rPr>
          <w:rFonts w:hint="default" w:ascii="Times New Roman" w:hAnsi="Times New Roman" w:cs="Times New Roman"/>
          <w:color w:val="auto"/>
        </w:rPr>
        <w:t>”。对项目地村民</w:t>
      </w:r>
      <w:r>
        <w:rPr>
          <w:rFonts w:hint="default" w:ascii="Times New Roman" w:hAnsi="Times New Roman" w:cs="Times New Roman"/>
          <w:color w:val="auto"/>
          <w:lang w:val="en-US" w:eastAsia="zh-CN"/>
        </w:rPr>
        <w:t>对提高水资源利用率</w:t>
      </w:r>
      <w:r>
        <w:rPr>
          <w:rFonts w:hint="default" w:ascii="Times New Roman" w:hAnsi="Times New Roman" w:cs="Times New Roman"/>
          <w:color w:val="auto"/>
        </w:rPr>
        <w:t>的综合满意度为</w:t>
      </w:r>
      <w:r>
        <w:rPr>
          <w:rFonts w:hint="default" w:ascii="Times New Roman" w:hAnsi="Times New Roman" w:cs="Times New Roman"/>
          <w:color w:val="auto"/>
          <w:lang w:val="en-US" w:eastAsia="zh-CN"/>
        </w:rPr>
        <w:t>95.79</w:t>
      </w:r>
      <w:r>
        <w:rPr>
          <w:rFonts w:hint="default" w:ascii="Times New Roman" w:hAnsi="Times New Roman" w:cs="Times New Roman"/>
          <w:color w:val="auto"/>
        </w:rPr>
        <w:t>%，达成预期效益目标。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指标完成率=∑样本数（“</w:t>
      </w:r>
      <w:r>
        <w:rPr>
          <w:rFonts w:hint="default" w:ascii="Times New Roman" w:hAnsi="Times New Roman" w:cs="Times New Roman"/>
          <w:color w:val="auto"/>
          <w:lang w:val="en-US" w:eastAsia="zh-CN"/>
        </w:rPr>
        <w:t>满意</w:t>
      </w:r>
      <w:r>
        <w:rPr>
          <w:rFonts w:hint="default" w:ascii="Times New Roman" w:hAnsi="Times New Roman" w:cs="Times New Roman"/>
          <w:color w:val="auto"/>
        </w:rPr>
        <w:t>”×1.0+“比较</w:t>
      </w:r>
      <w:r>
        <w:rPr>
          <w:rFonts w:hint="default" w:ascii="Times New Roman" w:hAnsi="Times New Roman" w:cs="Times New Roman"/>
          <w:color w:val="auto"/>
          <w:lang w:val="en-US" w:eastAsia="zh-CN"/>
        </w:rPr>
        <w:t>满意</w:t>
      </w:r>
      <w:r>
        <w:rPr>
          <w:rFonts w:hint="default" w:ascii="Times New Roman" w:hAnsi="Times New Roman" w:cs="Times New Roman"/>
          <w:color w:val="auto"/>
        </w:rPr>
        <w:t>”×0.8+“一般</w:t>
      </w:r>
      <w:r>
        <w:rPr>
          <w:rFonts w:hint="default" w:ascii="Times New Roman" w:hAnsi="Times New Roman" w:cs="Times New Roman"/>
          <w:color w:val="auto"/>
          <w:lang w:val="en-US" w:eastAsia="zh-CN"/>
        </w:rPr>
        <w:t>满意</w:t>
      </w:r>
      <w:r>
        <w:rPr>
          <w:rFonts w:hint="default" w:ascii="Times New Roman" w:hAnsi="Times New Roman" w:cs="Times New Roman"/>
          <w:color w:val="auto"/>
        </w:rPr>
        <w:t>”×0.5+“</w:t>
      </w:r>
      <w:r>
        <w:rPr>
          <w:rFonts w:hint="default" w:ascii="Times New Roman" w:hAnsi="Times New Roman" w:cs="Times New Roman"/>
          <w:color w:val="auto"/>
          <w:lang w:val="en-US" w:eastAsia="zh-CN"/>
        </w:rPr>
        <w:t>不满意</w:t>
      </w:r>
      <w:r>
        <w:rPr>
          <w:rFonts w:hint="default" w:ascii="Times New Roman" w:hAnsi="Times New Roman" w:cs="Times New Roman"/>
          <w:color w:val="auto"/>
        </w:rPr>
        <w:t>”×0）/总样本数×100%=（</w:t>
      </w:r>
      <w:r>
        <w:rPr>
          <w:rFonts w:hint="default" w:ascii="Times New Roman" w:hAnsi="Times New Roman" w:cs="Times New Roman"/>
          <w:color w:val="auto"/>
          <w:lang w:val="en-US" w:eastAsia="zh-CN"/>
        </w:rPr>
        <w:t>89</w:t>
      </w:r>
      <w:r>
        <w:rPr>
          <w:rFonts w:hint="default" w:ascii="Times New Roman" w:hAnsi="Times New Roman" w:cs="Times New Roman"/>
          <w:color w:val="auto"/>
        </w:rPr>
        <w:t>×1+</w:t>
      </w:r>
      <w:r>
        <w:rPr>
          <w:rFonts w:hint="default" w:ascii="Times New Roman" w:hAnsi="Times New Roman" w:cs="Times New Roman"/>
          <w:color w:val="auto"/>
          <w:lang w:val="en-US" w:eastAsia="zh-CN"/>
        </w:rPr>
        <w:t>15</w:t>
      </w:r>
      <w:r>
        <w:rPr>
          <w:rFonts w:hint="default" w:ascii="Times New Roman" w:hAnsi="Times New Roman" w:cs="Times New Roman"/>
          <w:color w:val="auto"/>
        </w:rPr>
        <w:t>×0</w:t>
      </w:r>
      <w:r>
        <w:rPr>
          <w:rFonts w:hint="eastAsia" w:ascii="Times New Roman" w:hAnsi="Times New Roman" w:cs="Times New Roman"/>
          <w:color w:val="auto"/>
          <w:lang w:eastAsia="zh-CN"/>
        </w:rPr>
        <w:t>.8</w:t>
      </w:r>
      <w:r>
        <w:rPr>
          <w:rFonts w:hint="default" w:ascii="Times New Roman" w:hAnsi="Times New Roman" w:cs="Times New Roman"/>
          <w:color w:val="auto"/>
        </w:rPr>
        <w:t>+</w:t>
      </w:r>
      <w:r>
        <w:rPr>
          <w:rFonts w:hint="default" w:ascii="Times New Roman" w:hAnsi="Times New Roman" w:cs="Times New Roman"/>
          <w:color w:val="auto"/>
          <w:lang w:val="en-US" w:eastAsia="zh-CN"/>
        </w:rPr>
        <w:t>3</w:t>
      </w:r>
      <w:r>
        <w:rPr>
          <w:rFonts w:hint="default" w:ascii="Times New Roman" w:hAnsi="Times New Roman" w:cs="Times New Roman"/>
          <w:color w:val="auto"/>
        </w:rPr>
        <w:t>×0</w:t>
      </w:r>
      <w:r>
        <w:rPr>
          <w:rFonts w:hint="eastAsia" w:ascii="Times New Roman" w:hAnsi="Times New Roman" w:cs="Times New Roman"/>
          <w:color w:val="auto"/>
          <w:lang w:eastAsia="zh-CN"/>
        </w:rPr>
        <w:t>.5</w:t>
      </w:r>
      <w:r>
        <w:rPr>
          <w:rFonts w:hint="default" w:ascii="Times New Roman" w:hAnsi="Times New Roman" w:cs="Times New Roman"/>
          <w:color w:val="auto"/>
        </w:rPr>
        <w:t>）/</w:t>
      </w:r>
      <w:r>
        <w:rPr>
          <w:rFonts w:hint="default" w:ascii="Times New Roman" w:hAnsi="Times New Roman" w:cs="Times New Roman"/>
          <w:color w:val="auto"/>
          <w:lang w:val="en-US" w:eastAsia="zh-CN"/>
        </w:rPr>
        <w:t>107</w:t>
      </w:r>
      <w:r>
        <w:rPr>
          <w:rFonts w:hint="default" w:ascii="Times New Roman" w:hAnsi="Times New Roman" w:cs="Times New Roman"/>
          <w:color w:val="auto"/>
        </w:rPr>
        <w:t>×100%=</w:t>
      </w:r>
      <w:r>
        <w:rPr>
          <w:rFonts w:hint="default" w:ascii="Times New Roman" w:hAnsi="Times New Roman" w:cs="Times New Roman"/>
          <w:color w:val="auto"/>
          <w:lang w:val="en-US" w:eastAsia="zh-CN"/>
        </w:rPr>
        <w:t>95.79</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8" w:name="_Toc16607"/>
      <w:bookmarkStart w:id="59" w:name="_Toc30458"/>
      <w:r>
        <w:rPr>
          <w:rFonts w:hint="default" w:ascii="Times New Roman" w:hAnsi="Times New Roman" w:cs="Times New Roman"/>
          <w:color w:val="auto"/>
        </w:rPr>
        <w:t>六、主要经验及做法、存在的问题及原因分析</w:t>
      </w:r>
      <w:bookmarkEnd w:id="58"/>
      <w:bookmarkEnd w:id="59"/>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0" w:name="_Toc14662"/>
      <w:bookmarkStart w:id="61" w:name="_Toc15518"/>
      <w:bookmarkStart w:id="62" w:name="_Toc28227"/>
      <w:bookmarkStart w:id="63" w:name="_Toc16974"/>
      <w:r>
        <w:rPr>
          <w:rFonts w:hint="default" w:ascii="Times New Roman" w:hAnsi="Times New Roman" w:cs="Times New Roman"/>
          <w:color w:val="auto"/>
        </w:rPr>
        <w:t>（一）主要经验及做法</w:t>
      </w:r>
      <w:bookmarkEnd w:id="60"/>
      <w:bookmarkEnd w:id="61"/>
      <w:bookmarkEnd w:id="62"/>
      <w:bookmarkEnd w:id="63"/>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在实际项目实施过程中经验及做法如下：</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一是项目成立了项目领导小组，</w:t>
      </w:r>
      <w:r>
        <w:rPr>
          <w:rFonts w:hint="default" w:ascii="Times New Roman" w:hAnsi="Times New Roman" w:cs="Times New Roman"/>
          <w:color w:val="auto"/>
          <w:lang w:val="en-US" w:eastAsia="zh-CN"/>
        </w:rPr>
        <w:t>实行项目法人制，</w:t>
      </w:r>
      <w:r>
        <w:rPr>
          <w:rFonts w:hint="default" w:ascii="Times New Roman" w:hAnsi="Times New Roman" w:cs="Times New Roman"/>
          <w:color w:val="auto"/>
        </w:rPr>
        <w:t>职责分工明确，各部门间协同高效，为项目的顺利推进提供组织保障。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二是</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根据本辖区</w:t>
      </w:r>
      <w:r>
        <w:rPr>
          <w:rFonts w:hint="default" w:ascii="Times New Roman" w:hAnsi="Times New Roman" w:cs="Times New Roman"/>
          <w:color w:val="auto"/>
          <w:lang w:val="en-US" w:eastAsia="zh-CN"/>
        </w:rPr>
        <w:t>水土保持规划</w:t>
      </w:r>
      <w:r>
        <w:rPr>
          <w:rFonts w:hint="default" w:ascii="Times New Roman" w:hAnsi="Times New Roman" w:cs="Times New Roman"/>
          <w:color w:val="auto"/>
        </w:rPr>
        <w:t>发展需要，将改善民生作</w:t>
      </w:r>
      <w:r>
        <w:rPr>
          <w:rFonts w:hint="default" w:ascii="Times New Roman" w:hAnsi="Times New Roman" w:cs="Times New Roman"/>
          <w:color w:val="auto"/>
          <w:lang w:val="en-US" w:eastAsia="zh-CN"/>
        </w:rPr>
        <w:t>为水利</w:t>
      </w:r>
      <w:r>
        <w:rPr>
          <w:rFonts w:hint="default" w:ascii="Times New Roman" w:hAnsi="Times New Roman" w:cs="Times New Roman"/>
          <w:color w:val="auto"/>
        </w:rPr>
        <w:t>基础设施建设的出发点和落脚点，结合多来提巴格乡民生日常所需确定建设重点，确保项目既符合乡村发展实际，又满足群众需求，达到切实改善灌区内农民生产、生活条件</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促进节水农业发展的目标</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三是项目实施过程中，</w:t>
      </w:r>
      <w:r>
        <w:rPr>
          <w:rFonts w:hint="default" w:ascii="Times New Roman" w:hAnsi="Times New Roman" w:cs="Times New Roman"/>
          <w:color w:val="auto"/>
          <w:lang w:val="en-US" w:eastAsia="zh-CN"/>
        </w:rPr>
        <w:t>巴楚县水利管理站</w:t>
      </w:r>
      <w:r>
        <w:rPr>
          <w:rFonts w:hint="default" w:ascii="Times New Roman" w:hAnsi="Times New Roman" w:cs="Times New Roman"/>
          <w:color w:val="auto"/>
        </w:rPr>
        <w:t>按照项目管理相关文件要求，办理项目前期手续，委托第三方编制项目可研报告、初步设计并取得行业主管部门批复，保障项目有序开展。</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4" w:name="_Toc13318"/>
      <w:bookmarkStart w:id="65" w:name="_Toc4015"/>
      <w:bookmarkStart w:id="66" w:name="_Toc6684"/>
      <w:bookmarkStart w:id="67" w:name="_Toc370"/>
      <w:r>
        <w:rPr>
          <w:rFonts w:hint="default" w:ascii="Times New Roman" w:hAnsi="Times New Roman" w:cs="Times New Roman"/>
          <w:color w:val="auto"/>
        </w:rPr>
        <w:t>（二）存在的问题</w:t>
      </w:r>
      <w:bookmarkEnd w:id="64"/>
      <w:bookmarkEnd w:id="65"/>
      <w:bookmarkEnd w:id="66"/>
      <w:bookmarkEnd w:id="67"/>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项目</w:t>
      </w:r>
      <w:r>
        <w:rPr>
          <w:rFonts w:hint="default" w:ascii="Times New Roman" w:hAnsi="Times New Roman" w:cs="Times New Roman"/>
          <w:b/>
          <w:bCs/>
          <w:color w:val="auto"/>
          <w:lang w:val="en-US" w:eastAsia="zh-CN"/>
        </w:rPr>
        <w:t>资料</w:t>
      </w:r>
      <w:r>
        <w:rPr>
          <w:rFonts w:hint="default" w:ascii="Times New Roman" w:hAnsi="Times New Roman" w:cs="Times New Roman"/>
          <w:b/>
          <w:bCs/>
          <w:color w:val="auto"/>
        </w:rPr>
        <w:t>关键要素审查工作不到位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①</w:t>
      </w:r>
      <w:r>
        <w:rPr>
          <w:rFonts w:hint="default" w:ascii="Times New Roman" w:hAnsi="Times New Roman" w:cs="Times New Roman"/>
          <w:color w:val="auto"/>
        </w:rPr>
        <w:t>经查阅项目资料，发现该项目</w:t>
      </w:r>
      <w:r>
        <w:rPr>
          <w:rFonts w:hint="default" w:ascii="Times New Roman" w:hAnsi="Times New Roman" w:cs="Times New Roman"/>
          <w:color w:val="auto"/>
          <w:lang w:val="en-US" w:eastAsia="zh-CN"/>
        </w:rPr>
        <w:t>环评验收</w:t>
      </w:r>
      <w:r>
        <w:rPr>
          <w:rFonts w:hint="default" w:ascii="Times New Roman" w:hAnsi="Times New Roman" w:cs="Times New Roman"/>
          <w:color w:val="auto"/>
        </w:rPr>
        <w:t>合同、</w:t>
      </w:r>
      <w:r>
        <w:rPr>
          <w:rFonts w:hint="default" w:ascii="Times New Roman" w:hAnsi="Times New Roman" w:cs="Times New Roman"/>
          <w:color w:val="auto"/>
          <w:lang w:val="en-US" w:eastAsia="zh-CN"/>
        </w:rPr>
        <w:t>工程结算审计、财务竣工决算审计</w:t>
      </w:r>
      <w:r>
        <w:rPr>
          <w:rFonts w:hint="default" w:ascii="Times New Roman" w:hAnsi="Times New Roman" w:cs="Times New Roman"/>
          <w:color w:val="auto"/>
        </w:rPr>
        <w:t>合同中未填写合同</w:t>
      </w:r>
      <w:r>
        <w:rPr>
          <w:rFonts w:hint="default" w:ascii="Times New Roman" w:hAnsi="Times New Roman" w:cs="Times New Roman"/>
          <w:color w:val="auto"/>
          <w:lang w:val="en-US" w:eastAsia="zh-CN"/>
        </w:rPr>
        <w:t>签订时间，合同关键要素缺失；</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②经绩效小组检查，由</w:t>
      </w:r>
      <w:r>
        <w:rPr>
          <w:rFonts w:hint="default" w:ascii="Times New Roman" w:hAnsi="Times New Roman" w:cs="Times New Roman"/>
          <w:color w:val="auto"/>
        </w:rPr>
        <w:t>色尔古努什</w:t>
      </w:r>
      <w:r>
        <w:rPr>
          <w:rFonts w:hint="default" w:ascii="Times New Roman" w:hAnsi="Times New Roman" w:cs="Times New Roman"/>
          <w:color w:val="auto"/>
          <w:lang w:val="en-US" w:eastAsia="zh-CN"/>
        </w:rPr>
        <w:t>村1</w:t>
      </w:r>
      <w:r>
        <w:rPr>
          <w:rFonts w:hint="default" w:ascii="Times New Roman" w:hAnsi="Times New Roman" w:cs="Times New Roman"/>
          <w:color w:val="auto"/>
        </w:rPr>
        <w:t>9</w:t>
      </w:r>
      <w:r>
        <w:rPr>
          <w:rFonts w:hint="default" w:ascii="Times New Roman" w:hAnsi="Times New Roman" w:cs="Times New Roman"/>
          <w:color w:val="auto"/>
          <w:lang w:val="en-US" w:eastAsia="zh-CN"/>
        </w:rPr>
        <w:t>村村委会出具的《关于我村2023年度村级推荐大中型水库移民后期扶持项目结果的公示》，落款时间为2013年11月27日，与该项目实施过程产生时间逻辑冲突。经与项目单位核实，属于村委会笔误造成。</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2.项目合同管理不规范</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绩效小组检查，2024年4月17日，巴楚县水利局与喀什四季农林牧服务有限公司签订服务合同。2023年12月25日，巴楚县水利管理站邀请新疆昌正工程科技有限责任公司、北京信诺亿科环境技术有限公司、新疆信硕工程科技有限公司和喀什四季农林牧服务有限公司参与线下询价，经党委会议决定，确定喀什四季农林牧服务有限公司为中标单位。合同签订时间与中标时间相差时间超过30个工作日，项目单位没有及时组织合同签批。</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3.项目实施内容未经批准进行设计变更</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关于巴楚县多来提巴格乡色尔古努什(19村)渠道防渗建设项目可行性研究报告(代项目建议书)的批复》（巴发改项目〔2024〕87号），该项目计划建设22座配套渠系建筑，但根据《工程竣工验收鉴定书》，该项目最终实际建设23座配套渠系建筑。2024年11月18日，巴楚县水利局召开党组会议，会议认为“该项目审定价未超过项目批复概算投资且新增内容根据《水利工程设计变更管理暂行办法》未对原有批复内容的工程任务规模、工程等级及设计标准产生影响，属于一般设计变更，可按照变更签证程序办理”。但根据《水利工程设计变更管理暂行办法》规定“ 一般设计变更文件由项目法人组织有关参建方研究确认后实施变更，并报项目主管部门核备，项目主管部门认为必要时可组织审批。设计变更文件审查批准后，由项目法人负责组织实施”。该项目于2024年9月12日完工、2024年11月15日完成竣工决算，巴楚县水利局作为项目主管部门批准设计变更的党组会议时间为2024年11月18日，晚于项目完工和竣工决算审计时间，与《水利工程设计变更管理暂行办法》规定不符。</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4.未按约定保留质保金，超进度支付合同进度款</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①</w:t>
      </w:r>
      <w:r>
        <w:rPr>
          <w:rFonts w:hint="default" w:ascii="Times New Roman" w:hAnsi="Times New Roman" w:cs="Times New Roman"/>
          <w:color w:val="auto"/>
        </w:rPr>
        <w:t>该项目施工合同约定</w:t>
      </w:r>
      <w:r>
        <w:rPr>
          <w:rFonts w:hint="default" w:ascii="Times New Roman" w:hAnsi="Times New Roman" w:cs="Times New Roman"/>
          <w:color w:val="auto"/>
          <w:lang w:val="en-US" w:eastAsia="zh-CN"/>
        </w:rPr>
        <w:t>审计完成后甲方向乙方支付至结算价的97%，剩余结算价的3%作为质保金，待工程质量保修期届满后支付</w:t>
      </w:r>
      <w:r>
        <w:rPr>
          <w:rFonts w:hint="default" w:ascii="Times New Roman" w:hAnsi="Times New Roman" w:cs="Times New Roman"/>
          <w:color w:val="auto"/>
        </w:rPr>
        <w:t>；经绩效小组查证，该项目</w:t>
      </w:r>
      <w:r>
        <w:rPr>
          <w:rFonts w:hint="default" w:ascii="Times New Roman" w:hAnsi="Times New Roman" w:cs="Times New Roman"/>
          <w:color w:val="auto"/>
          <w:lang w:val="en-US" w:eastAsia="zh-CN"/>
        </w:rPr>
        <w:t>工程结算</w:t>
      </w:r>
      <w:r>
        <w:rPr>
          <w:rFonts w:hint="default" w:ascii="Times New Roman" w:hAnsi="Times New Roman" w:cs="Times New Roman"/>
          <w:color w:val="auto"/>
        </w:rPr>
        <w:t>价</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w:t>
      </w:r>
      <w:r>
        <w:rPr>
          <w:rFonts w:hint="default" w:ascii="Times New Roman" w:hAnsi="Times New Roman" w:cs="Times New Roman"/>
          <w:color w:val="auto"/>
          <w:lang w:val="en-US" w:eastAsia="zh-CN"/>
        </w:rPr>
        <w:t>巴楚县水利局已累计支付</w:t>
      </w:r>
      <w:r>
        <w:rPr>
          <w:rFonts w:hint="default" w:ascii="Times New Roman" w:hAnsi="Times New Roman" w:cs="Times New Roman"/>
          <w:color w:val="auto"/>
        </w:rPr>
        <w:t>新疆卢卡际建设工程有限公司工程款</w:t>
      </w:r>
      <w:r>
        <w:rPr>
          <w:rFonts w:hint="default" w:ascii="Times New Roman" w:hAnsi="Times New Roman" w:cs="Times New Roman"/>
          <w:color w:val="auto"/>
          <w:lang w:val="en-US" w:eastAsia="zh-CN"/>
        </w:rPr>
        <w:t>262</w:t>
      </w:r>
      <w:r>
        <w:rPr>
          <w:rFonts w:hint="eastAsia" w:ascii="Times New Roman" w:hAnsi="Times New Roman" w:cs="Times New Roman"/>
          <w:color w:val="auto"/>
          <w:lang w:val="en-US" w:eastAsia="zh-CN"/>
        </w:rPr>
        <w:t>.3</w:t>
      </w:r>
      <w:r>
        <w:rPr>
          <w:rFonts w:hint="default" w:ascii="Times New Roman" w:hAnsi="Times New Roman" w:cs="Times New Roman"/>
          <w:color w:val="auto"/>
        </w:rPr>
        <w:t>万元，支付进度达</w:t>
      </w:r>
      <w:r>
        <w:rPr>
          <w:rFonts w:hint="default" w:ascii="Times New Roman" w:hAnsi="Times New Roman" w:cs="Times New Roman"/>
          <w:color w:val="auto"/>
          <w:lang w:val="en-US" w:eastAsia="zh-CN"/>
        </w:rPr>
        <w:t>工程结算价的100</w:t>
      </w:r>
      <w:r>
        <w:rPr>
          <w:rFonts w:hint="default" w:ascii="Times New Roman" w:hAnsi="Times New Roman" w:cs="Times New Roman"/>
          <w:color w:val="auto"/>
        </w:rPr>
        <w:t>%，</w:t>
      </w:r>
      <w:r>
        <w:rPr>
          <w:rFonts w:hint="default" w:ascii="Times New Roman" w:hAnsi="Times New Roman" w:cs="Times New Roman"/>
          <w:color w:val="auto"/>
          <w:lang w:val="en-US" w:eastAsia="zh-CN"/>
        </w:rPr>
        <w:t>未保留3%的质保金，</w:t>
      </w:r>
      <w:r>
        <w:rPr>
          <w:rFonts w:hint="default" w:ascii="Times New Roman" w:hAnsi="Times New Roman" w:cs="Times New Roman"/>
          <w:color w:val="auto"/>
        </w:rPr>
        <w:t>项目存在工程进度款超合同约定支付的情况。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②该项目监理合同约定工程竣工验收后支付至合同价的97%，预留3%作为工程质量保修期监理服务的保证金；经绩效小组查证：</w:t>
      </w:r>
      <w:r>
        <w:rPr>
          <w:rFonts w:hint="default" w:ascii="Times New Roman" w:hAnsi="Times New Roman" w:cs="Times New Roman"/>
          <w:color w:val="auto"/>
        </w:rPr>
        <w:t>该项目</w:t>
      </w:r>
      <w:r>
        <w:rPr>
          <w:rFonts w:hint="default" w:ascii="Times New Roman" w:hAnsi="Times New Roman" w:cs="Times New Roman"/>
          <w:color w:val="auto"/>
          <w:lang w:val="en-US" w:eastAsia="zh-CN"/>
        </w:rPr>
        <w:t>监理合同价3</w:t>
      </w:r>
      <w:r>
        <w:rPr>
          <w:rFonts w:hint="eastAsia" w:ascii="Times New Roman" w:hAnsi="Times New Roman" w:cs="Times New Roman"/>
          <w:color w:val="auto"/>
          <w:lang w:val="en-US" w:eastAsia="zh-CN"/>
        </w:rPr>
        <w:t>.9</w:t>
      </w:r>
      <w:r>
        <w:rPr>
          <w:rFonts w:hint="default" w:ascii="Times New Roman" w:hAnsi="Times New Roman" w:cs="Times New Roman"/>
          <w:color w:val="auto"/>
        </w:rPr>
        <w:t>万元，</w:t>
      </w:r>
      <w:r>
        <w:rPr>
          <w:rFonts w:hint="default" w:ascii="Times New Roman" w:hAnsi="Times New Roman" w:cs="Times New Roman"/>
          <w:color w:val="auto"/>
          <w:lang w:val="en-US" w:eastAsia="zh-CN"/>
        </w:rPr>
        <w:t>巴楚县水利局已累计支付</w:t>
      </w:r>
      <w:r>
        <w:rPr>
          <w:rFonts w:hint="default" w:ascii="Times New Roman" w:hAnsi="Times New Roman" w:cs="Times New Roman"/>
          <w:color w:val="auto"/>
        </w:rPr>
        <w:t>新疆路智兴项目管理有限责任公司阿克苏启祥分公司</w:t>
      </w:r>
      <w:r>
        <w:rPr>
          <w:rFonts w:hint="default" w:ascii="Times New Roman" w:hAnsi="Times New Roman" w:cs="Times New Roman"/>
          <w:color w:val="auto"/>
          <w:lang w:val="en-US" w:eastAsia="zh-CN"/>
        </w:rPr>
        <w:t>监理费3</w:t>
      </w:r>
      <w:r>
        <w:rPr>
          <w:rFonts w:hint="eastAsia" w:ascii="Times New Roman" w:hAnsi="Times New Roman" w:cs="Times New Roman"/>
          <w:color w:val="auto"/>
          <w:lang w:val="en-US" w:eastAsia="zh-CN"/>
        </w:rPr>
        <w:t>.9</w:t>
      </w:r>
      <w:r>
        <w:rPr>
          <w:rFonts w:hint="default" w:ascii="Times New Roman" w:hAnsi="Times New Roman" w:cs="Times New Roman"/>
          <w:color w:val="auto"/>
        </w:rPr>
        <w:t>万元，支付进度达</w:t>
      </w:r>
      <w:r>
        <w:rPr>
          <w:rFonts w:hint="default" w:ascii="Times New Roman" w:hAnsi="Times New Roman" w:cs="Times New Roman"/>
          <w:color w:val="auto"/>
          <w:lang w:val="en-US" w:eastAsia="zh-CN"/>
        </w:rPr>
        <w:t>合同价的100</w:t>
      </w:r>
      <w:r>
        <w:rPr>
          <w:rFonts w:hint="default" w:ascii="Times New Roman" w:hAnsi="Times New Roman" w:cs="Times New Roman"/>
          <w:color w:val="auto"/>
        </w:rPr>
        <w:t>%，</w:t>
      </w:r>
      <w:r>
        <w:rPr>
          <w:rFonts w:hint="default" w:ascii="Times New Roman" w:hAnsi="Times New Roman" w:cs="Times New Roman"/>
          <w:color w:val="auto"/>
          <w:lang w:val="en-US" w:eastAsia="zh-CN"/>
        </w:rPr>
        <w:t>未保留3%的质保金，</w:t>
      </w:r>
      <w:r>
        <w:rPr>
          <w:rFonts w:hint="default" w:ascii="Times New Roman" w:hAnsi="Times New Roman" w:cs="Times New Roman"/>
          <w:color w:val="auto"/>
        </w:rPr>
        <w:t>项目存在</w:t>
      </w:r>
      <w:r>
        <w:rPr>
          <w:rFonts w:hint="default" w:ascii="Times New Roman" w:hAnsi="Times New Roman" w:cs="Times New Roman"/>
          <w:color w:val="auto"/>
          <w:lang w:val="en-US" w:eastAsia="zh-CN"/>
        </w:rPr>
        <w:t>合同</w:t>
      </w:r>
      <w:r>
        <w:rPr>
          <w:rFonts w:hint="default" w:ascii="Times New Roman" w:hAnsi="Times New Roman" w:cs="Times New Roman"/>
          <w:color w:val="auto"/>
        </w:rPr>
        <w:t>进度款超合同约定支付的情况。</w:t>
      </w:r>
    </w:p>
    <w:p>
      <w:pPr>
        <w:pageBreakBefore w:val="0"/>
        <w:numPr>
          <w:ilvl w:val="0"/>
          <w:numId w:val="0"/>
        </w:numPr>
        <w:kinsoku/>
        <w:wordWrap/>
        <w:overflowPunct/>
        <w:topLinePunct w:val="0"/>
        <w:autoSpaceDE/>
        <w:autoSpaceDN/>
        <w:bidi w:val="0"/>
        <w:snapToGrid w:val="0"/>
        <w:spacing w:before="0" w:after="0" w:line="360" w:lineRule="auto"/>
        <w:ind w:firstLine="422" w:firstLineChars="20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5.项目未按计划开工、完工</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①</w:t>
      </w:r>
      <w:r>
        <w:rPr>
          <w:rFonts w:hint="default" w:ascii="Times New Roman" w:hAnsi="Times New Roman" w:cs="Times New Roman"/>
          <w:color w:val="auto"/>
        </w:rPr>
        <w:t>根据项目</w:t>
      </w:r>
      <w:r>
        <w:rPr>
          <w:rFonts w:hint="default" w:ascii="Times New Roman" w:hAnsi="Times New Roman" w:cs="Times New Roman"/>
          <w:color w:val="auto"/>
          <w:lang w:val="en-US" w:eastAsia="zh-CN"/>
        </w:rPr>
        <w:t>立项批复、施工合同，项目计划开工时间为2024年4月27日，但根据</w:t>
      </w:r>
      <w:r>
        <w:rPr>
          <w:rFonts w:hint="default" w:ascii="Times New Roman" w:hAnsi="Times New Roman" w:cs="Times New Roman"/>
          <w:color w:val="auto"/>
        </w:rPr>
        <w:t>实施单位提供项目开工印证资料可知，项目</w:t>
      </w:r>
      <w:r>
        <w:rPr>
          <w:rFonts w:hint="default" w:ascii="Times New Roman" w:hAnsi="Times New Roman" w:cs="Times New Roman"/>
          <w:color w:val="auto"/>
          <w:lang w:val="en-US" w:eastAsia="zh-CN"/>
        </w:rPr>
        <w:t>实际</w:t>
      </w:r>
      <w:r>
        <w:rPr>
          <w:rFonts w:hint="default" w:ascii="Times New Roman" w:hAnsi="Times New Roman" w:cs="Times New Roman"/>
          <w:color w:val="auto"/>
        </w:rPr>
        <w:t>开工时间为202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5</w:t>
      </w:r>
      <w:r>
        <w:rPr>
          <w:rFonts w:hint="default" w:ascii="Times New Roman" w:hAnsi="Times New Roman" w:cs="Times New Roman"/>
          <w:color w:val="auto"/>
        </w:rPr>
        <w:t>月</w:t>
      </w:r>
      <w:r>
        <w:rPr>
          <w:rFonts w:hint="default" w:ascii="Times New Roman" w:hAnsi="Times New Roman" w:cs="Times New Roman"/>
          <w:color w:val="auto"/>
          <w:lang w:val="en-US" w:eastAsia="zh-CN"/>
        </w:rPr>
        <w:t>22</w:t>
      </w:r>
      <w:r>
        <w:rPr>
          <w:rFonts w:hint="default" w:ascii="Times New Roman" w:hAnsi="Times New Roman" w:cs="Times New Roman"/>
          <w:color w:val="auto"/>
        </w:rPr>
        <w:t>日，</w:t>
      </w:r>
      <w:r>
        <w:rPr>
          <w:rFonts w:hint="default" w:ascii="Times New Roman" w:hAnsi="Times New Roman" w:cs="Times New Roman"/>
          <w:color w:val="auto"/>
          <w:lang w:val="en-US" w:eastAsia="zh-CN"/>
        </w:rPr>
        <w:t>晚于计划开工时间</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rPr>
      </w:pPr>
      <w:r>
        <w:rPr>
          <w:rFonts w:hint="default" w:ascii="Times New Roman" w:hAnsi="Times New Roman" w:cs="Times New Roman"/>
          <w:color w:val="auto"/>
          <w:lang w:val="en-US" w:eastAsia="zh-CN"/>
        </w:rPr>
        <w:t>②</w:t>
      </w:r>
      <w:r>
        <w:rPr>
          <w:rFonts w:hint="default" w:ascii="Times New Roman" w:hAnsi="Times New Roman" w:cs="Times New Roman"/>
          <w:color w:val="auto"/>
        </w:rPr>
        <w:t>根据项目</w:t>
      </w:r>
      <w:r>
        <w:rPr>
          <w:rFonts w:hint="default" w:ascii="Times New Roman" w:hAnsi="Times New Roman" w:cs="Times New Roman"/>
          <w:color w:val="auto"/>
          <w:lang w:val="en-US" w:eastAsia="zh-CN"/>
        </w:rPr>
        <w:t>立项批复、施工合同，项目计划完工时间为2024年6月15日，但根据</w:t>
      </w:r>
      <w:r>
        <w:rPr>
          <w:rFonts w:hint="default" w:ascii="Times New Roman" w:hAnsi="Times New Roman" w:cs="Times New Roman"/>
          <w:color w:val="auto"/>
        </w:rPr>
        <w:t>项目实施单位提供</w:t>
      </w:r>
      <w:r>
        <w:rPr>
          <w:rFonts w:hint="default" w:ascii="Times New Roman" w:hAnsi="Times New Roman" w:cs="Times New Roman"/>
          <w:color w:val="auto"/>
          <w:lang w:val="en-US" w:eastAsia="zh-CN"/>
        </w:rPr>
        <w:t>《工程竣工验收鉴定书》</w:t>
      </w:r>
      <w:r>
        <w:rPr>
          <w:rFonts w:hint="default" w:ascii="Times New Roman" w:hAnsi="Times New Roman" w:cs="Times New Roman"/>
          <w:color w:val="auto"/>
        </w:rPr>
        <w:t>等资料显示，该项目建设工程</w:t>
      </w:r>
      <w:r>
        <w:rPr>
          <w:rFonts w:hint="default" w:ascii="Times New Roman" w:hAnsi="Times New Roman" w:cs="Times New Roman"/>
          <w:color w:val="auto"/>
          <w:lang w:val="en-US" w:eastAsia="zh-CN"/>
        </w:rPr>
        <w:t>实际</w:t>
      </w:r>
      <w:r>
        <w:rPr>
          <w:rFonts w:hint="default" w:ascii="Times New Roman" w:hAnsi="Times New Roman" w:cs="Times New Roman"/>
          <w:color w:val="auto"/>
        </w:rPr>
        <w:t>于202</w:t>
      </w:r>
      <w:r>
        <w:rPr>
          <w:rFonts w:hint="default" w:ascii="Times New Roman" w:hAnsi="Times New Roman" w:cs="Times New Roman"/>
          <w:color w:val="auto"/>
          <w:lang w:val="en-US" w:eastAsia="zh-CN"/>
        </w:rPr>
        <w:t>4</w:t>
      </w:r>
      <w:r>
        <w:rPr>
          <w:rFonts w:hint="default" w:ascii="Times New Roman" w:hAnsi="Times New Roman" w:cs="Times New Roman"/>
          <w:color w:val="auto"/>
        </w:rPr>
        <w:t>年</w:t>
      </w:r>
      <w:r>
        <w:rPr>
          <w:rFonts w:hint="default" w:ascii="Times New Roman" w:hAnsi="Times New Roman" w:cs="Times New Roman"/>
          <w:color w:val="auto"/>
          <w:lang w:val="en-US" w:eastAsia="zh-CN"/>
        </w:rPr>
        <w:t>9</w:t>
      </w:r>
      <w:r>
        <w:rPr>
          <w:rFonts w:hint="default" w:ascii="Times New Roman" w:hAnsi="Times New Roman" w:cs="Times New Roman"/>
          <w:color w:val="auto"/>
        </w:rPr>
        <w:t>月</w:t>
      </w:r>
      <w:r>
        <w:rPr>
          <w:rFonts w:hint="default" w:ascii="Times New Roman" w:hAnsi="Times New Roman" w:cs="Times New Roman"/>
          <w:color w:val="auto"/>
          <w:lang w:val="en-US" w:eastAsia="zh-CN"/>
        </w:rPr>
        <w:t>12</w:t>
      </w:r>
      <w:r>
        <w:rPr>
          <w:rFonts w:hint="default" w:ascii="Times New Roman" w:hAnsi="Times New Roman" w:cs="Times New Roman"/>
          <w:color w:val="auto"/>
        </w:rPr>
        <w:t>日完工，</w:t>
      </w:r>
      <w:r>
        <w:rPr>
          <w:rFonts w:hint="default" w:ascii="Times New Roman" w:hAnsi="Times New Roman" w:cs="Times New Roman"/>
          <w:color w:val="auto"/>
          <w:lang w:val="en-US" w:eastAsia="zh-CN"/>
        </w:rPr>
        <w:t>晚于计划完工时间。</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8" w:name="_Toc692"/>
      <w:bookmarkStart w:id="69" w:name="_Toc15177"/>
      <w:bookmarkStart w:id="70" w:name="_Toc8112"/>
      <w:bookmarkStart w:id="71" w:name="_Toc13947"/>
      <w:r>
        <w:rPr>
          <w:rFonts w:hint="default" w:ascii="Times New Roman" w:hAnsi="Times New Roman" w:cs="Times New Roman"/>
          <w:color w:val="auto"/>
        </w:rPr>
        <w:t>七、有关建议</w:t>
      </w:r>
      <w:bookmarkEnd w:id="68"/>
      <w:bookmarkEnd w:id="69"/>
      <w:bookmarkEnd w:id="70"/>
      <w:bookmarkEnd w:id="71"/>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加强项目</w:t>
      </w:r>
      <w:r>
        <w:rPr>
          <w:rFonts w:hint="default" w:ascii="Times New Roman" w:hAnsi="Times New Roman" w:cs="Times New Roman"/>
          <w:b/>
          <w:bCs/>
          <w:color w:val="auto"/>
          <w:lang w:val="en-US" w:eastAsia="zh-CN"/>
        </w:rPr>
        <w:t>资料审核，做好资料整理归档工作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b w:val="0"/>
          <w:bCs w:val="0"/>
          <w:color w:val="auto"/>
          <w:lang w:val="en-US" w:eastAsia="zh-CN"/>
        </w:rPr>
        <w:t>建议</w:t>
      </w:r>
      <w:r>
        <w:rPr>
          <w:rFonts w:hint="default" w:ascii="Times New Roman" w:hAnsi="Times New Roman" w:cs="Times New Roman"/>
          <w:b w:val="0"/>
          <w:bCs w:val="0"/>
          <w:color w:val="auto"/>
        </w:rPr>
        <w:t>项目</w:t>
      </w:r>
      <w:r>
        <w:rPr>
          <w:rFonts w:hint="default" w:ascii="Times New Roman" w:hAnsi="Times New Roman" w:cs="Times New Roman"/>
          <w:color w:val="auto"/>
        </w:rPr>
        <w:t>单位</w:t>
      </w:r>
      <w:r>
        <w:rPr>
          <w:rFonts w:hint="default" w:ascii="Times New Roman" w:hAnsi="Times New Roman" w:cs="Times New Roman"/>
          <w:color w:val="auto"/>
          <w:lang w:val="en-US" w:eastAsia="zh-CN"/>
        </w:rPr>
        <w:t>做好前序资料审核把控工作，关注资料中关键信息的完整性、准确性及合理性，</w:t>
      </w:r>
      <w:r>
        <w:rPr>
          <w:rFonts w:hint="default" w:ascii="Times New Roman" w:hAnsi="Times New Roman" w:cs="Times New Roman"/>
          <w:color w:val="auto"/>
        </w:rPr>
        <w:t>应</w:t>
      </w:r>
      <w:r>
        <w:rPr>
          <w:rFonts w:hint="default" w:ascii="Times New Roman" w:hAnsi="Times New Roman" w:cs="Times New Roman"/>
          <w:color w:val="auto"/>
          <w:lang w:val="zh-TW"/>
        </w:rPr>
        <w:t>加强项目关键过程痕迹资料的留存管理，项目重要资料档案最终进行统一归档管理，</w:t>
      </w:r>
      <w:r>
        <w:rPr>
          <w:rFonts w:hint="default" w:ascii="Times New Roman" w:hAnsi="Times New Roman" w:cs="Times New Roman"/>
          <w:color w:val="auto"/>
        </w:rPr>
        <w:t>保证项目资料归档的及时性和项目档案的完整性。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2.及时组织合同签批工作，提高合同管理规范性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建议项目实施单位严格按照相关法律法规以及单位内控制度关于合同管理的要求，</w:t>
      </w:r>
      <w:r>
        <w:rPr>
          <w:rFonts w:hint="default" w:ascii="Times New Roman" w:hAnsi="Times New Roman" w:cs="Times New Roman"/>
          <w:color w:val="auto"/>
          <w:lang w:val="en-US" w:eastAsia="zh-CN"/>
        </w:rPr>
        <w:t>确定中标单位后，及时组织开展</w:t>
      </w:r>
      <w:r>
        <w:rPr>
          <w:rFonts w:hint="default" w:ascii="Times New Roman" w:hAnsi="Times New Roman" w:cs="Times New Roman"/>
          <w:color w:val="auto"/>
        </w:rPr>
        <w:t>合同签批</w:t>
      </w:r>
      <w:r>
        <w:rPr>
          <w:rFonts w:hint="default" w:ascii="Times New Roman" w:hAnsi="Times New Roman" w:cs="Times New Roman"/>
          <w:color w:val="auto"/>
          <w:lang w:val="en-US" w:eastAsia="zh-CN"/>
        </w:rPr>
        <w:t>工作</w:t>
      </w:r>
      <w:r>
        <w:rPr>
          <w:rFonts w:hint="default" w:ascii="Times New Roman" w:hAnsi="Times New Roman" w:cs="Times New Roman"/>
          <w:color w:val="auto"/>
        </w:rPr>
        <w:t>，落实合同归口管理岗位职责权限及审批程序，保障合同内</w:t>
      </w:r>
      <w:r>
        <w:rPr>
          <w:rFonts w:hint="default" w:ascii="Times New Roman" w:hAnsi="Times New Roman" w:cs="Times New Roman"/>
          <w:color w:val="auto"/>
          <w:lang w:eastAsia="zh-CN"/>
        </w:rPr>
        <w:t>容的</w:t>
      </w:r>
      <w:r>
        <w:rPr>
          <w:rFonts w:hint="default" w:ascii="Times New Roman" w:hAnsi="Times New Roman" w:cs="Times New Roman"/>
          <w:color w:val="auto"/>
        </w:rPr>
        <w:t>合理性、合法性，避免审批程序流于形式，导致合同约定内容不清晰，造成单位利益受损</w:t>
      </w:r>
      <w:r>
        <w:rPr>
          <w:rFonts w:hint="default" w:ascii="Times New Roman" w:hAnsi="Times New Roman" w:cs="Times New Roman"/>
          <w:color w:val="auto"/>
          <w:lang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3.加强合同履约管理，保障资金使用合规性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在合同执行阶段，</w:t>
      </w:r>
      <w:r>
        <w:rPr>
          <w:rFonts w:hint="default" w:ascii="Times New Roman" w:hAnsi="Times New Roman" w:cs="Times New Roman"/>
          <w:color w:val="auto"/>
          <w:lang w:val="en-US" w:eastAsia="zh-CN"/>
        </w:rPr>
        <w:t>项目单位应</w:t>
      </w:r>
      <w:r>
        <w:rPr>
          <w:rFonts w:hint="default" w:ascii="Times New Roman" w:hAnsi="Times New Roman" w:cs="Times New Roman"/>
          <w:color w:val="auto"/>
        </w:rPr>
        <w:t>加强对合同履约方面的监督检查，全面、适当地履行合同责任和义务，确保合同执行的规范性和有效性</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严格按照合同约定和合同履约情况支付进度款，落实质保金约定，不得提前支付全款，避免发生质量问题无法追溯责任单位。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4.依规进行工程设计变更，保障项目管理规范性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建议项目实施单位根据</w:t>
      </w:r>
      <w:r>
        <w:rPr>
          <w:rFonts w:hint="default" w:ascii="Times New Roman" w:hAnsi="Times New Roman" w:cs="Times New Roman"/>
          <w:color w:val="auto"/>
          <w:lang w:eastAsia="zh-CN"/>
        </w:rPr>
        <w:t>《巴楚县大中型水库移民后期扶持项目管理细则》</w:t>
      </w:r>
      <w:r>
        <w:rPr>
          <w:rFonts w:hint="default" w:ascii="Times New Roman" w:hAnsi="Times New Roman" w:cs="Times New Roman"/>
          <w:color w:val="auto"/>
        </w:rPr>
        <w:t>等文件要求加强对项目基本建设程序的常规性监督管理力度，落实项目主体责任，</w:t>
      </w:r>
      <w:r>
        <w:rPr>
          <w:rFonts w:hint="default" w:ascii="Times New Roman" w:hAnsi="Times New Roman" w:cs="Times New Roman"/>
          <w:color w:val="auto"/>
          <w:lang w:eastAsia="zh-CN"/>
        </w:rPr>
        <w:t>对</w:t>
      </w:r>
      <w:r>
        <w:rPr>
          <w:rFonts w:hint="default" w:ascii="Times New Roman" w:hAnsi="Times New Roman" w:cs="Times New Roman"/>
          <w:color w:val="auto"/>
        </w:rPr>
        <w:t>存在变更设计、变更建设规模等情况，应遵循先审核、后实施、量清价定、总量控制的原则，履行变更审核、审批手续，规范执行项目基本审批程序，确保项目建设程序规范。</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b/>
          <w:bCs/>
          <w:color w:val="auto"/>
          <w:lang w:val="en-US" w:eastAsia="zh-CN"/>
        </w:rPr>
        <w:t>5.督促项目按计划开展，确保项目效益及时发挥</w:t>
      </w:r>
      <w:r>
        <w:rPr>
          <w:rFonts w:hint="default" w:ascii="Times New Roman" w:hAnsi="Times New Roman" w:cs="Times New Roman"/>
          <w:b/>
          <w:bCs/>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建议项目单位应在取得项目立项批复后，严格按照相关法律法规办理建设项目前期手续并开展政府采购工作，项目负责人和有关部门应积极对接项目进度，解决项目堵点，督促各方单位按时完成合同内容，及时开展项目工作，保障项目按计划完工，确保项目效益及时发挥。</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2" w:name="_Toc32445"/>
      <w:bookmarkStart w:id="73" w:name="_Toc11251"/>
      <w:r>
        <w:rPr>
          <w:rFonts w:hint="default" w:ascii="Times New Roman" w:hAnsi="Times New Roman" w:cs="Times New Roman"/>
          <w:color w:val="auto"/>
        </w:rPr>
        <w:t>八、其他需要说明的问题</w:t>
      </w:r>
      <w:bookmarkEnd w:id="72"/>
      <w:bookmarkEnd w:id="73"/>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tbl>
      <w:tblPr>
        <w:tblStyle w:val="18"/>
        <w:tblpPr w:leftFromText="180" w:rightFromText="180" w:vertAnchor="text" w:horzAnchor="page" w:tblpX="1786"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评价时间：202</w:t>
            </w:r>
            <w:r>
              <w:rPr>
                <w:rFonts w:hint="default" w:ascii="Times New Roman" w:hAnsi="Times New Roman" w:eastAsia="黑体" w:cs="Times New Roman"/>
                <w:color w:val="auto"/>
                <w:lang w:val="en-US" w:eastAsia="zh-CN"/>
              </w:rPr>
              <w:t>5</w:t>
            </w:r>
            <w:r>
              <w:rPr>
                <w:rFonts w:hint="default" w:ascii="Times New Roman" w:hAnsi="Times New Roman" w:eastAsia="黑体" w:cs="Times New Roman"/>
                <w:color w:val="auto"/>
              </w:rPr>
              <w:t>年</w:t>
            </w:r>
            <w:r>
              <w:rPr>
                <w:rFonts w:hint="default" w:ascii="Times New Roman" w:hAnsi="Times New Roman" w:eastAsia="黑体" w:cs="Times New Roman"/>
                <w:color w:val="auto"/>
                <w:lang w:val="en-US" w:eastAsia="zh-CN"/>
              </w:rPr>
              <w:t>7</w:t>
            </w:r>
            <w:r>
              <w:rPr>
                <w:rFonts w:hint="default" w:ascii="Times New Roman" w:hAnsi="Times New Roman" w:eastAsia="黑体" w:cs="Times New Roman"/>
                <w:color w:val="auto"/>
              </w:rPr>
              <w:t>月</w:t>
            </w:r>
          </w:p>
        </w:tc>
      </w:tr>
    </w:tbl>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3150" w:firstLineChars="1500"/>
        <w:rPr>
          <w:rFonts w:hint="default" w:ascii="Times New Roman" w:hAnsi="Times New Roman" w:eastAsia="黑体" w:cs="Times New Roman"/>
          <w:color w:val="auto"/>
        </w:rPr>
        <w:sectPr>
          <w:footerReference r:id="rId7" w:type="default"/>
          <w:pgSz w:w="11906" w:h="16838"/>
          <w:pgMar w:top="1440" w:right="1800" w:bottom="1440" w:left="1800" w:header="851" w:footer="907" w:gutter="0"/>
          <w:pgNumType w:start="1"/>
          <w:cols w:space="425"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74" w:name="_Toc20690"/>
      <w:r>
        <w:rPr>
          <w:rFonts w:hint="default" w:ascii="Times New Roman" w:hAnsi="Times New Roman" w:cs="Times New Roman"/>
          <w:color w:val="auto"/>
        </w:rPr>
        <w:t>附件1：绩效评价指标体系及综合评价表</w:t>
      </w:r>
      <w:bookmarkEnd w:id="74"/>
    </w:p>
    <w:p>
      <w:pPr>
        <w:pageBreakBefore w:val="0"/>
        <w:kinsoku/>
        <w:wordWrap/>
        <w:overflowPunct/>
        <w:topLinePunct w:val="0"/>
        <w:autoSpaceDE/>
        <w:autoSpaceDN/>
        <w:bidi w:val="0"/>
        <w:snapToGrid w:val="0"/>
        <w:spacing w:before="0" w:after="0" w:line="360" w:lineRule="auto"/>
        <w:ind w:firstLine="422"/>
        <w:jc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lang w:val="en-US"/>
        </w:rPr>
        <w:t>巴楚县多来提巴格乡色尔古努什（19村）渠道防渗建设项目</w:t>
      </w:r>
      <w:r>
        <w:rPr>
          <w:rFonts w:hint="default" w:ascii="Times New Roman" w:hAnsi="Times New Roman" w:eastAsia="宋体" w:cs="Times New Roman"/>
          <w:b/>
          <w:bCs/>
          <w:color w:val="auto"/>
        </w:rPr>
        <w:t>绩效评价指标体系及综合评分表</w:t>
      </w:r>
    </w:p>
    <w:tbl>
      <w:tblPr>
        <w:tblStyle w:val="17"/>
        <w:tblW w:w="4996" w:type="pct"/>
        <w:tblInd w:w="0" w:type="dxa"/>
        <w:tblLayout w:type="fixed"/>
        <w:tblCellMar>
          <w:top w:w="0" w:type="dxa"/>
          <w:left w:w="51" w:type="dxa"/>
          <w:bottom w:w="0" w:type="dxa"/>
          <w:right w:w="51" w:type="dxa"/>
        </w:tblCellMar>
      </w:tblPr>
      <w:tblGrid>
        <w:gridCol w:w="692"/>
        <w:gridCol w:w="799"/>
        <w:gridCol w:w="1069"/>
        <w:gridCol w:w="1576"/>
        <w:gridCol w:w="5589"/>
        <w:gridCol w:w="978"/>
        <w:gridCol w:w="978"/>
        <w:gridCol w:w="820"/>
        <w:gridCol w:w="719"/>
        <w:gridCol w:w="829"/>
      </w:tblGrid>
      <w:tr>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color w:val="auto"/>
                <w:kern w:val="0"/>
                <w:sz w:val="20"/>
                <w:szCs w:val="20"/>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三级指标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指标解释</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得分率</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A1项目立项（5分）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A11立项依据充分性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项目立项是否符合法律法规、相关政策、发展规划以及部门职责，用以反映和考核项目立项依据情况。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①项目立项是否符合国家法律法规、国民经济发展规划和相关政策；</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②项目立项是否符合行业发展规划和政策要求；</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③项目立项是否与部门职责范围相符，属于部门履职所需；</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④项目是否属于公共财政支持范围，是否符合中央、地方事权支出责任划分原则；</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⑤项目是否与相关部门同类项目或部门内部相关项目重复。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以上五项中，若存在任意不符合情况，每发现一处不符扣0.5分，扣完为止。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A12立项程序规范性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项目申请、设立过程是否符合相关要求，用以反映和考核项目立项的规范情况。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①项目是否按照《水利部办公厅关于进一步加强大中型水库移民后期扶持项目管理和资产监管的通知》《巴楚县大中型水库移民后期扶持项目管理细则》等规定的程序申请设立；</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②审批文件、材料是否符合相关要求；</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③事前是否已经过必要的可行性研究、专家论证、风险评估、绩效评估、集体决策。</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以上三项中，每发现一处不符扣1.0分，扣完为止。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A2绩效目标（5分）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A21绩效目标合理性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项目所设定的绩效目标是否依据充分，是否符合客观实际，用以反映和考核项目绩效目标与项目实施的相符情况。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①项目是否有绩效目标；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②项目绩效目标与实际工作内容是否具有相关性；</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③项目预期产出效益和效果是否符合正常的业绩水平；</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④是否与预算确定的项目投资额或资金量相匹配。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若①不符合，则此指标不得分；若①符合，则每发现一处不符扣0.2分，扣完为止。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A22绩效指标明确性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依据绩效目标设定的绩效指标是否清晰、细化、可衡量等，用以反映和考核项目绩效目标的明细化情况。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是否将项目绩效目标细化分解为具体的绩效指标，且绩效指标与项目目标任务数或计划数相对应；绩效指标指向明确，可通过清晰、可衡量的指标予以体现，指标设置清晰准确，且量化易评。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较</w:t>
            </w:r>
            <w:r>
              <w:rPr>
                <w:rFonts w:hint="default" w:ascii="Times New Roman" w:hAnsi="Times New Roman" w:cs="Times New Roman"/>
                <w:color w:val="auto"/>
                <w:kern w:val="0"/>
                <w:sz w:val="20"/>
                <w:szCs w:val="20"/>
                <w:lang w:val="en-US" w:eastAsia="zh-CN" w:bidi="ar"/>
              </w:rPr>
              <w:t>不</w:t>
            </w:r>
            <w:r>
              <w:rPr>
                <w:rFonts w:hint="default" w:ascii="Times New Roman" w:hAnsi="Times New Roman" w:cs="Times New Roman"/>
                <w:color w:val="auto"/>
                <w:kern w:val="0"/>
                <w:sz w:val="20"/>
                <w:szCs w:val="20"/>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33.33%</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A3资金投入（5分）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A31预算编制科学性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项目预算编制是否经过科学论证、有明确标准，资金额度与年度目标是否相适应，用以反映和考核项目预算编制的科学性、合理性情况。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①预算编制是否经过科学论证；</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②预算内容与项目内容是否匹配；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③预算额度测算依据是否充分，是否按照标准编制；</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④预算确定的项目投资额或资金量是否与工作任务相匹配。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A32资金分配合理性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项目预算资金分配是否有测算依据，与补助单位或地方实际是否相适应，用以反映和考核项目预算资金分配的科学性、合理性情况。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①预算资金分配依据是否充分；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②资金分配额度是否合理，与项目单位或地方实际是否相适应。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433"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86.67%</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B过程（25分）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B1资金管理（12分）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B11资金到位率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实际到位资金与预算资金的比率，用以反映和考核资金落实情况对项目实施的总体保障程度。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资金到位率=（实际到位资金/预算资金）×100%。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项目完成且资金到位数满足年度预算规模需求，得3分；项目尚未完成，资金到位率小于100%且大于等于80%的得2分，资金到位率小于80%且大于等于60%的得1</w:t>
            </w:r>
            <w:r>
              <w:rPr>
                <w:rFonts w:hint="eastAsia" w:ascii="Times New Roman" w:hAnsi="Times New Roman" w:cs="Times New Roman"/>
                <w:color w:val="auto"/>
                <w:kern w:val="0"/>
                <w:sz w:val="20"/>
                <w:szCs w:val="20"/>
                <w:lang w:eastAsia="zh-CN" w:bidi="ar"/>
              </w:rPr>
              <w:t>.5</w:t>
            </w:r>
            <w:r>
              <w:rPr>
                <w:rFonts w:hint="default" w:ascii="Times New Roman" w:hAnsi="Times New Roman" w:cs="Times New Roman"/>
                <w:color w:val="auto"/>
                <w:kern w:val="0"/>
                <w:sz w:val="20"/>
                <w:szCs w:val="20"/>
                <w:lang w:bidi="ar"/>
              </w:rPr>
              <w:t>分，资金到位率小于60%的不得分。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84.29%</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B12预算执行率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项目预算资金是否按照计划执行，用以反映或考核项目预算执行情况。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预算执行率=（实际支出资金/实际到位资金）×100%。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项目完成且执行数控制在年度预算规模之内的，得5分；项目尚未完成，预算执行率小于100%且大于等于80%的得3分，预算执行率小于80%且大于等于60%的得2分，预算执行率小于60%的不得分。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w:t>
            </w:r>
            <w:r>
              <w:rPr>
                <w:rFonts w:hint="default" w:ascii="Times New Roman" w:hAnsi="Times New Roman" w:cs="Times New Roman"/>
                <w:color w:val="auto"/>
                <w:kern w:val="0"/>
                <w:sz w:val="20"/>
                <w:szCs w:val="20"/>
                <w:lang w:val="en-US" w:eastAsia="zh-CN" w:bidi="ar"/>
              </w:rPr>
              <w:t>6</w:t>
            </w:r>
            <w:r>
              <w:rPr>
                <w:rFonts w:hint="eastAsia" w:ascii="Times New Roman" w:hAnsi="Times New Roman" w:cs="Times New Roman"/>
                <w:color w:val="auto"/>
                <w:kern w:val="0"/>
                <w:sz w:val="20"/>
                <w:szCs w:val="20"/>
                <w:lang w:val="en-US" w:eastAsia="zh-CN" w:bidi="ar"/>
              </w:rPr>
              <w:t>.7</w:t>
            </w:r>
            <w:r>
              <w:rPr>
                <w:rFonts w:hint="default" w:ascii="Times New Roman" w:hAnsi="Times New Roman" w:cs="Times New Roman"/>
                <w:color w:val="auto"/>
                <w:kern w:val="0"/>
                <w:sz w:val="20"/>
                <w:szCs w:val="20"/>
                <w:lang w:bidi="ar"/>
              </w:rPr>
              <w:t>%</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B13资金使用合规性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考察项目单位资金的使用规范程度。项目资金使用是否符合相关法律法规、制度和规定，用以反映和考核项目资金使用的规范性和安全性。</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①是否符合《大中型水库移民后期扶持基金项目资金管理办法》《新疆维吾尔自治区大中型水库移民后期扶持基金项目资金管理实施细则》等国家财经法规和财务管理制度以及有关专项资金管理办法的规定；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②是否符合项目预算批复或合同规定的用途；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③是否存在截留、挤占、挪用、虚列支出等情况；</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④资金的拨付是否有完整的审批程序和手续。</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以上四项不满足①或②或③时属于严重违规事项，本项指标不得分，在符合①、②和③的条件下，其他各项符合则得分，否则，每发现一处不符扣0.5分，扣完为止。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较合规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75</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B2组织实施（13分）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B21管理制度健全性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项目实施单位的财务和业务管理制度是否健全，用以反映和考核财务和业务管理制度对项目顺利实施的保障情况。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①是否已制定或具有相应的财务和业务管理制度；</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②财务和业务管理制度是否合法、合规、完整。</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以上两项分别占50%的权重分，符合则得分；存在部分制度缺失、内容不完整或不满足管理要求的，每发现一处不符扣0.5分，各权重分扣完为止。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B22制度执行有效性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项目实施是否符合相关管理规定，用以反映和考核相关管理制度的有效执行情况。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所有项目组织机构健全，职责分工明确，监督机制有效，政府采购管理、合同管理、安全管理、质量管理等制度完备且有效执行的，得满分。发现项目存在以下问题的，按相应标准扣减分数，扣完为止。</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①是否遵守《水利工程设计变更管理暂行办法》《巴楚县大中型水库移民后期扶持项目管理细则》等相关法律法规和相关管理规定；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②工程、设备、原材料等的采购需求与项目实际需求不一致，存在重复采购或过量采购等浪费情形，未按照政府采购规定采程序执行等；</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③项目合同签订、变更、审批等管理不规范，合同要素不完整，合同履约不到位等；</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④项目管理与过程监督制度落实不到位；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⑤项目建设程序不规范，缺少相应建设审批程序；</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⑥项目竣工验收程序不规范，未按要求开展验收，验收文件不完整、不规范等；</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⑦工程变更审核、批准批注不规范，变更手续不完整，工程变更的图纸设计要求和深度低于原设计文件等。</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以上七项中发现任意一处制度执行不到位的扣</w:t>
            </w:r>
            <w:r>
              <w:rPr>
                <w:rFonts w:hint="default" w:ascii="Times New Roman" w:hAnsi="Times New Roman" w:cs="Times New Roman"/>
                <w:color w:val="auto"/>
                <w:kern w:val="0"/>
                <w:sz w:val="20"/>
                <w:szCs w:val="20"/>
                <w:lang w:val="en-US" w:eastAsia="zh-CN" w:bidi="ar"/>
              </w:rPr>
              <w:t>0.5</w:t>
            </w:r>
            <w:r>
              <w:rPr>
                <w:rFonts w:hint="default" w:ascii="Times New Roman" w:hAnsi="Times New Roman" w:cs="Times New Roman"/>
                <w:color w:val="auto"/>
                <w:kern w:val="0"/>
                <w:sz w:val="20"/>
                <w:szCs w:val="20"/>
                <w:lang w:bidi="ar"/>
              </w:rPr>
              <w:t>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较</w:t>
            </w:r>
            <w:r>
              <w:rPr>
                <w:rFonts w:hint="default" w:ascii="Times New Roman" w:hAnsi="Times New Roman" w:cs="Times New Roman"/>
                <w:color w:val="auto"/>
                <w:kern w:val="0"/>
                <w:sz w:val="20"/>
                <w:szCs w:val="20"/>
                <w:lang w:val="en-US" w:eastAsia="zh-CN" w:bidi="ar"/>
              </w:rPr>
              <w:t>无</w:t>
            </w:r>
            <w:r>
              <w:rPr>
                <w:rFonts w:hint="default" w:ascii="Times New Roman" w:hAnsi="Times New Roman" w:cs="Times New Roman"/>
                <w:color w:val="auto"/>
                <w:kern w:val="0"/>
                <w:sz w:val="20"/>
                <w:szCs w:val="20"/>
                <w:lang w:bidi="ar"/>
              </w:rPr>
              <w:t>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8</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75</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22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88</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C产出（30分）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C1产出数量（1</w:t>
            </w:r>
            <w:r>
              <w:rPr>
                <w:rFonts w:hint="default" w:ascii="Times New Roman" w:hAnsi="Times New Roman" w:cs="Times New Roman"/>
                <w:color w:val="auto"/>
                <w:kern w:val="0"/>
                <w:sz w:val="20"/>
                <w:szCs w:val="20"/>
                <w:lang w:val="en-US" w:eastAsia="zh-CN" w:bidi="ar"/>
              </w:rPr>
              <w:t>2</w:t>
            </w:r>
            <w:r>
              <w:rPr>
                <w:rFonts w:hint="default" w:ascii="Times New Roman" w:hAnsi="Times New Roman" w:cs="Times New Roman"/>
                <w:color w:val="auto"/>
                <w:kern w:val="0"/>
                <w:sz w:val="20"/>
                <w:szCs w:val="20"/>
                <w:lang w:bidi="ar"/>
              </w:rPr>
              <w:t>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C11防渗改建斗渠长度</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项目实施的实际产出数与计划产出数的比率，用以反映和考核项目产出数量目标的实现程度。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≥2.89千米</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2.89千米</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7</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C12建设配套渠系建筑数量</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项目实施的实际产出数与计划产出数的比率，用以反映和考核项目产出数量目标的实现程度。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≥22座</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23座</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1912"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C2产出质量（</w:t>
            </w:r>
            <w:r>
              <w:rPr>
                <w:rFonts w:hint="default" w:ascii="Times New Roman" w:hAnsi="Times New Roman" w:cs="Times New Roman"/>
                <w:color w:val="auto"/>
                <w:kern w:val="0"/>
                <w:sz w:val="20"/>
                <w:szCs w:val="20"/>
                <w:lang w:val="en-US" w:eastAsia="zh-CN" w:bidi="ar"/>
              </w:rPr>
              <w:t>6</w:t>
            </w:r>
            <w:r>
              <w:rPr>
                <w:rFonts w:hint="default" w:ascii="Times New Roman" w:hAnsi="Times New Roman" w:cs="Times New Roman"/>
                <w:color w:val="auto"/>
                <w:kern w:val="0"/>
                <w:sz w:val="20"/>
                <w:szCs w:val="20"/>
                <w:lang w:bidi="ar"/>
              </w:rPr>
              <w:t>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C21竣工验收合格率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项目完成的质量达标产出数与实际产出数的比率，用以反映和考核项目产出质量目标的实现程度。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实际完成值为100%，得满分；低于目标值，不得分。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6</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1696"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C3产出时效（</w:t>
            </w:r>
            <w:r>
              <w:rPr>
                <w:rFonts w:hint="default" w:ascii="Times New Roman" w:hAnsi="Times New Roman" w:cs="Times New Roman"/>
                <w:color w:val="auto"/>
                <w:kern w:val="0"/>
                <w:sz w:val="20"/>
                <w:szCs w:val="20"/>
                <w:lang w:val="en-US" w:eastAsia="zh-CN" w:bidi="ar"/>
              </w:rPr>
              <w:t>3</w:t>
            </w:r>
            <w:r>
              <w:rPr>
                <w:rFonts w:hint="default" w:ascii="Times New Roman" w:hAnsi="Times New Roman" w:cs="Times New Roman"/>
                <w:color w:val="auto"/>
                <w:kern w:val="0"/>
                <w:sz w:val="20"/>
                <w:szCs w:val="20"/>
                <w:lang w:bidi="ar"/>
              </w:rPr>
              <w:t>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C31项目开工时间</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项目实际完成时间与计划完成时间的比较，用以反映和考核项目产出时效目标的实现程度。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①在实际核查过程中建设项目开工时间按约定于2024年4月27日及时开工，得满分；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②否则发现建设项目开工时间晚于2024年4月27日的，不得分。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2024年4月27日</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2024年5月22日</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1</w:t>
            </w:r>
            <w:r>
              <w:rPr>
                <w:rFonts w:hint="eastAsia" w:ascii="Times New Roman" w:hAnsi="Times New Roman" w:eastAsia="宋体" w:cs="Times New Roman"/>
                <w:color w:val="auto"/>
                <w:kern w:val="0"/>
                <w:sz w:val="20"/>
                <w:szCs w:val="20"/>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C32项目完工时间</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项目实际完成时间与计划完成时间的比较，用以反映和考核项目产出时效目标的实现程度。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①在实际核查过程中建设项目及时在2024年6月15日完工，得满分；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②否则发现建设项目完工时间晚于2024年6月15日的，不得分。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2024年6月15日</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2024年9月12日</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1</w:t>
            </w:r>
            <w:r>
              <w:rPr>
                <w:rFonts w:hint="eastAsia" w:ascii="Times New Roman" w:hAnsi="Times New Roman" w:eastAsia="宋体" w:cs="Times New Roman"/>
                <w:color w:val="auto"/>
                <w:kern w:val="0"/>
                <w:sz w:val="20"/>
                <w:szCs w:val="20"/>
                <w:lang w:val="en-US"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C4产出成本（9分）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C41项目成本控制率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完成项目计划工作目标的实际节约成本与计划成本的比率，用以反映和考核项目的成本节约程度。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项目成本控制率=项目决算审定成本/计划项目成本×100%。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项目成本控制率≥100%，且在5%以内，得分=[1-（项目成本控制率-100%）/（105%-100%）]*权重；超过5%不得分；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若项目成本控制率≤100%，具体评分标准如下：</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90%≤项目成本控制率≤100%得满分；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项目成本控制率≤90%，项目成本控制率*权重。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81.61%</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7.34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81.61%</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w:t>
            </w:r>
            <w:r>
              <w:rPr>
                <w:rFonts w:hint="default" w:ascii="Times New Roman" w:hAnsi="Times New Roman" w:cs="Times New Roman"/>
                <w:color w:val="auto"/>
                <w:kern w:val="0"/>
                <w:sz w:val="20"/>
                <w:szCs w:val="20"/>
                <w:lang w:val="en-US" w:eastAsia="zh-CN" w:bidi="ar"/>
              </w:rPr>
              <w:t>5</w:t>
            </w:r>
            <w:r>
              <w:rPr>
                <w:rFonts w:hint="default" w:ascii="Times New Roman" w:hAnsi="Times New Roman" w:cs="Times New Roman"/>
                <w:color w:val="auto"/>
                <w:kern w:val="0"/>
                <w:sz w:val="20"/>
                <w:szCs w:val="20"/>
                <w:lang w:bidi="ar"/>
              </w:rPr>
              <w:t>.34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8</w:t>
            </w:r>
            <w:r>
              <w:rPr>
                <w:rFonts w:hint="default" w:ascii="Times New Roman" w:hAnsi="Times New Roman" w:cs="Times New Roman"/>
                <w:color w:val="auto"/>
                <w:kern w:val="0"/>
                <w:sz w:val="20"/>
                <w:szCs w:val="20"/>
                <w:lang w:bidi="ar"/>
              </w:rPr>
              <w:t>4.48%</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D效益（30分）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D1社会效益（20分）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D11项目地受益水库移民数量</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项目实施所产生的可持续影响是否达到预期数量的项目地受益水库移民的效益目标。</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①项目实施后，项目受益水库移民数量达到预期目标，则得满分；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②若项目人数减少符合《关于印发新疆维吾尔自治区大中型水库移民后期扶持人口实名制动态管理办法的通知》中的规定情形且有相应印证资料，则不扣分；反之，发现任意一处不符，扣1分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103人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102人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7</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D12有效帮助灌区节约用水</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项目实施所产生的可持续影响是否完全达到提高水资源利用率的效益目标。</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 xml:space="preserve">根据问卷调查情况进行评分，指标完成率=∑样本数（“有效提高”×1.0+“有所提高”×0.8+“一 般”×0.6+“提高效果较小”×0.3+“无效果”×0）/总样本数×100%，实际完成值分为基本达成目标、部分实现目标、实现目标程度较低三个档次,并分别按照该指标对应分值区间 </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(含)、80%-60%（含)、60%-0%合理确定分值。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①指标完成率在</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之间，得满分；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③指标完成率小于60%为不及格，不得分。</w:t>
            </w:r>
          </w:p>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有效帮助</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有效帮助</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7</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D13改善灌区内农民生产、生活条件</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项目实施所产生的可持续影响是否完全达到改善灌区内农民生产、生活条件的效益目标。</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 xml:space="preserve">据问卷调查情况进行评分，指标完成率=∑样本数（“有效改善”×1.0+“比较显著”×0.8+“一 般”×0.6+“改善效果较小”×0.3+“无效果”×0）/总样本数×100%，实际完成值分为基本达成目标、部分实现目标、实现目标程度较低三个档次,并分别按照该指标对应分值区间 </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(含)、80%-60%（含)、60%-0%合理确定分值。</w:t>
            </w:r>
          </w:p>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①指标完成率在</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之间，得满分；</w:t>
            </w:r>
          </w:p>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②指标完成率在80%-60%之间，得分=指标完成率×标杆分值；</w:t>
            </w:r>
          </w:p>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有效改善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有效改善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6</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D2服务对象满意度指标（10分）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D21灌区内受益群众满意度</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社会公众或服务对象对项目实施效果的满意程度。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据满意度问卷统计情况计算完成比率，指标完成率=∑样本数（“满意”×1.0+“比较满意”×0.8+“一般满意”×0.5+“不满意”×0）/总样本数×100%，</w:t>
            </w:r>
            <w:r>
              <w:rPr>
                <w:rFonts w:hint="default" w:ascii="Times New Roman" w:hAnsi="Times New Roman" w:cs="Times New Roman"/>
                <w:color w:val="auto"/>
                <w:kern w:val="0"/>
                <w:sz w:val="20"/>
                <w:szCs w:val="20"/>
                <w:lang w:eastAsia="zh-CN" w:bidi="ar"/>
              </w:rPr>
              <w:t>根据</w:t>
            </w:r>
            <w:r>
              <w:rPr>
                <w:rFonts w:hint="default" w:ascii="Times New Roman" w:hAnsi="Times New Roman" w:cs="Times New Roman"/>
                <w:color w:val="auto"/>
                <w:kern w:val="0"/>
                <w:sz w:val="20"/>
                <w:szCs w:val="20"/>
                <w:lang w:bidi="ar"/>
              </w:rPr>
              <w:t>访谈调研情况进行评分，得分大于等于95%,得满分；实际完成率大于60%且小于95%的，按超过的比重赋分，计算公式为：得分=（实际完成率-60%）/（1-60%）×指标分值；完成率小于60%为不及格，不得分。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95.79%</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30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30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100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90</w:t>
            </w:r>
            <w:r>
              <w:rPr>
                <w:rFonts w:hint="default" w:ascii="Times New Roman" w:hAnsi="Times New Roman" w:cs="Times New Roman"/>
                <w:color w:val="auto"/>
                <w:kern w:val="0"/>
                <w:sz w:val="20"/>
                <w:szCs w:val="20"/>
                <w:lang w:bidi="ar"/>
              </w:rPr>
              <w:t>.34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90.34</w:t>
            </w:r>
            <w:r>
              <w:rPr>
                <w:rFonts w:hint="default" w:ascii="Times New Roman" w:hAnsi="Times New Roman" w:cs="Times New Roman"/>
                <w:color w:val="auto"/>
                <w:kern w:val="0"/>
                <w:sz w:val="20"/>
                <w:szCs w:val="20"/>
                <w:lang w:bidi="ar"/>
              </w:rPr>
              <w:t>%</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sectPr>
          <w:footerReference r:id="rId8" w:type="default"/>
          <w:pgSz w:w="16838" w:h="11906" w:orient="landscape"/>
          <w:pgMar w:top="1800" w:right="1440" w:bottom="1800" w:left="1440" w:header="851" w:footer="907" w:gutter="0"/>
          <w:cols w:space="425"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75" w:name="_Toc12265"/>
      <w:bookmarkStart w:id="76" w:name="_Toc6006"/>
      <w:bookmarkStart w:id="77" w:name="_Toc25777"/>
      <w:bookmarkStart w:id="78" w:name="_Toc25426"/>
      <w:r>
        <w:rPr>
          <w:rFonts w:hint="default" w:ascii="Times New Roman" w:hAnsi="Times New Roman" w:cs="Times New Roman"/>
          <w:color w:val="auto"/>
        </w:rPr>
        <w:t>附件2：基础表</w:t>
      </w:r>
      <w:bookmarkEnd w:id="75"/>
      <w:bookmarkEnd w:id="76"/>
      <w:bookmarkEnd w:id="77"/>
      <w:bookmarkEnd w:id="78"/>
    </w:p>
    <w:p>
      <w:pPr>
        <w:pStyle w:val="3"/>
        <w:keepNext/>
        <w:keepLines/>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2024年</w:t>
      </w:r>
      <w:r>
        <w:rPr>
          <w:rFonts w:hint="default" w:ascii="Times New Roman" w:hAnsi="Times New Roman" w:eastAsia="黑体" w:cs="Times New Roman"/>
          <w:b w:val="0"/>
          <w:bCs w:val="0"/>
          <w:color w:val="auto"/>
          <w:sz w:val="21"/>
          <w:szCs w:val="21"/>
        </w:rPr>
        <w:t>巴楚县多来提巴格乡色尔古努什(19村)渠道防渗建设项目</w:t>
      </w:r>
      <w:r>
        <w:rPr>
          <w:rFonts w:hint="default" w:ascii="Times New Roman" w:hAnsi="Times New Roman" w:eastAsia="黑体" w:cs="Times New Roman"/>
          <w:b w:val="0"/>
          <w:bCs w:val="0"/>
          <w:color w:val="auto"/>
          <w:sz w:val="21"/>
          <w:szCs w:val="21"/>
          <w:lang w:val="en-US" w:eastAsia="zh-CN"/>
        </w:rPr>
        <w:t>支付明细表</w:t>
      </w:r>
    </w:p>
    <w:p>
      <w:pPr>
        <w:spacing w:line="240" w:lineRule="auto"/>
        <w:jc w:val="right"/>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b w:val="0"/>
          <w:bCs w:val="0"/>
          <w:color w:val="auto"/>
          <w:sz w:val="21"/>
          <w:szCs w:val="21"/>
          <w:lang w:val="en-US" w:eastAsia="zh-CN"/>
        </w:rPr>
        <w:t>单位：万元</w:t>
      </w: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07"/>
        <w:gridCol w:w="1447"/>
        <w:gridCol w:w="1923"/>
        <w:gridCol w:w="1045"/>
        <w:gridCol w:w="1137"/>
        <w:gridCol w:w="1123"/>
        <w:gridCol w:w="11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blHeader/>
        </w:trPr>
        <w:tc>
          <w:tcPr>
            <w:tcW w:w="4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序号</w:t>
            </w:r>
          </w:p>
        </w:tc>
        <w:tc>
          <w:tcPr>
            <w:tcW w:w="8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类型</w:t>
            </w:r>
          </w:p>
        </w:tc>
        <w:tc>
          <w:tcPr>
            <w:tcW w:w="112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lang w:val="en-US"/>
              </w:rPr>
            </w:pPr>
            <w:r>
              <w:rPr>
                <w:rFonts w:hint="default" w:ascii="Times New Roman" w:hAnsi="Times New Roman" w:eastAsia="宋体" w:cs="Times New Roman"/>
                <w:b/>
                <w:bCs/>
                <w:i w:val="0"/>
                <w:iCs w:val="0"/>
                <w:color w:val="auto"/>
                <w:kern w:val="0"/>
                <w:sz w:val="21"/>
                <w:szCs w:val="21"/>
                <w:u w:val="none"/>
                <w:lang w:val="en-US" w:eastAsia="zh-CN" w:bidi="ar"/>
              </w:rPr>
              <w:t>单位名称</w:t>
            </w:r>
          </w:p>
        </w:tc>
        <w:tc>
          <w:tcPr>
            <w:tcW w:w="61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合同价</w:t>
            </w: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审定价</w:t>
            </w:r>
          </w:p>
        </w:tc>
        <w:tc>
          <w:tcPr>
            <w:tcW w:w="65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执行金额</w:t>
            </w:r>
          </w:p>
        </w:tc>
        <w:tc>
          <w:tcPr>
            <w:tcW w:w="66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执行进度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trPr>
        <w:tc>
          <w:tcPr>
            <w:tcW w:w="4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8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112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1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5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c>
          <w:tcPr>
            <w:tcW w:w="66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森林植被恢复费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喀什地区林业和草原局</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4.25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4.25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4.25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林地补偿费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巴楚县自然资源局</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.1</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施工</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新疆卢卡际建设工程有限公司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248.54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262</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262</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监理</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新疆路智兴项目管理有限责任公司阿克苏启祥分公司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检测</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喀什锦源水利水电工程有限责任公司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1.36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1.36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1.36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投资评审</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新疆中业建设工程项目管理有限公司喀什分公司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0.84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0.84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0.84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林草地设计编制费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喀什四季农林牧服务有限公司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2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设计（可研）</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新疆峻特设计工程有限公司喀什分公司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r>
              <w:rPr>
                <w:rFonts w:hint="eastAsia" w:ascii="Times New Roman" w:hAnsi="Times New Roman" w:eastAsia="宋体"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r>
              <w:rPr>
                <w:rFonts w:hint="eastAsia" w:ascii="Times New Roman" w:hAnsi="Times New Roman" w:eastAsia="宋体"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r>
              <w:rPr>
                <w:rFonts w:hint="eastAsia" w:ascii="Times New Roman" w:hAnsi="Times New Roman" w:eastAsia="宋体" w:cs="Times New Roman"/>
                <w:i w:val="0"/>
                <w:iCs w:val="0"/>
                <w:color w:val="auto"/>
                <w:kern w:val="0"/>
                <w:sz w:val="21"/>
                <w:szCs w:val="21"/>
                <w:u w:val="none"/>
                <w:lang w:val="en-US" w:eastAsia="zh-CN" w:bidi="ar"/>
              </w:rPr>
              <w:t>.5</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环评</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新疆金宇泽工程咨询有限公司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.9</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环评验收费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喀什聚泽环境咨询有限公司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.8</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.8</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r>
              <w:rPr>
                <w:rFonts w:hint="eastAsia" w:ascii="Times New Roman" w:hAnsi="Times New Roman" w:eastAsia="宋体" w:cs="Times New Roman"/>
                <w:i w:val="0"/>
                <w:iCs w:val="0"/>
                <w:color w:val="auto"/>
                <w:kern w:val="0"/>
                <w:sz w:val="21"/>
                <w:szCs w:val="21"/>
                <w:u w:val="none"/>
                <w:lang w:val="en-US" w:eastAsia="zh-CN" w:bidi="ar"/>
              </w:rPr>
              <w:t>.8</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11</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工程结算审计费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新疆创一工程项目管理咨询有限公司</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1.16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1.16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4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12</w:t>
            </w:r>
          </w:p>
        </w:tc>
        <w:tc>
          <w:tcPr>
            <w:tcW w:w="8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竣工财务决算审核费</w:t>
            </w:r>
          </w:p>
        </w:tc>
        <w:tc>
          <w:tcPr>
            <w:tcW w:w="11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新疆方夏有限责任会计师事务所</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r>
              <w:rPr>
                <w:rFonts w:hint="eastAsia" w:ascii="Times New Roman" w:hAnsi="Times New Roman" w:eastAsia="宋体" w:cs="Times New Roman"/>
                <w:i w:val="0"/>
                <w:iCs w:val="0"/>
                <w:color w:val="auto"/>
                <w:kern w:val="0"/>
                <w:sz w:val="21"/>
                <w:szCs w:val="21"/>
                <w:u w:val="none"/>
                <w:lang w:val="en-US" w:eastAsia="zh-CN" w:bidi="ar"/>
              </w:rPr>
              <w:t>.3</w:t>
            </w:r>
            <w:r>
              <w:rPr>
                <w:rFonts w:hint="default" w:ascii="Times New Roman" w:hAnsi="Times New Roman" w:eastAsia="宋体" w:cs="Times New Roman"/>
                <w:i w:val="0"/>
                <w:iCs w:val="0"/>
                <w:color w:val="auto"/>
                <w:kern w:val="0"/>
                <w:sz w:val="21"/>
                <w:szCs w:val="21"/>
                <w:u w:val="none"/>
                <w:lang w:val="en-US" w:eastAsia="zh-CN" w:bidi="ar"/>
              </w:rPr>
              <w:t xml:space="preserve"> </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 xml:space="preserve">0 </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39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合计</w:t>
            </w:r>
          </w:p>
        </w:tc>
        <w:tc>
          <w:tcPr>
            <w:tcW w:w="6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276.65</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290.41</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290.11</w:t>
            </w:r>
          </w:p>
        </w:tc>
        <w:tc>
          <w:tcPr>
            <w:tcW w:w="6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99</w:t>
            </w:r>
            <w:r>
              <w:rPr>
                <w:rFonts w:hint="eastAsia" w:ascii="Times New Roman" w:hAnsi="Times New Roman" w:eastAsia="宋体" w:cs="Times New Roman"/>
                <w:b/>
                <w:bCs/>
                <w:i w:val="0"/>
                <w:iCs w:val="0"/>
                <w:color w:val="auto"/>
                <w:kern w:val="0"/>
                <w:sz w:val="21"/>
                <w:szCs w:val="21"/>
                <w:u w:val="none"/>
                <w:lang w:val="en-US" w:eastAsia="zh-CN" w:bidi="ar"/>
              </w:rPr>
              <w:t>.9</w:t>
            </w:r>
            <w:r>
              <w:rPr>
                <w:rFonts w:hint="default" w:ascii="Times New Roman" w:hAnsi="Times New Roman" w:eastAsia="宋体" w:cs="Times New Roman"/>
                <w:b/>
                <w:bCs/>
                <w:i w:val="0"/>
                <w:iCs w:val="0"/>
                <w:color w:val="auto"/>
                <w:kern w:val="0"/>
                <w:sz w:val="21"/>
                <w:szCs w:val="21"/>
                <w:u w:val="none"/>
                <w:lang w:val="en-US" w:eastAsia="zh-CN" w:bidi="ar"/>
              </w:rPr>
              <w:t>%</w:t>
            </w:r>
          </w:p>
        </w:tc>
      </w:tr>
    </w:tbl>
    <w:p>
      <w:pP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备注：该项目决算金额为290.45万元，与本表统计金额290.41相差的0.04万元属于印花税支出。</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79" w:name="_Toc16301"/>
      <w:bookmarkStart w:id="80" w:name="_Toc29169"/>
      <w:r>
        <w:rPr>
          <w:rFonts w:hint="default" w:ascii="Times New Roman" w:hAnsi="Times New Roman" w:cs="Times New Roman"/>
          <w:color w:val="auto"/>
        </w:rPr>
        <w:t>附件3：问卷调查分析报告</w:t>
      </w:r>
      <w:bookmarkEnd w:id="79"/>
      <w:bookmarkEnd w:id="80"/>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本次绩效评价的对象为巴楚县多来提巴格乡色尔古努什(19村)渠道防渗建设项目，为客观评价该项目的社会效果，绩效评价小组依据公共支出绩效评价“为顾客服务”原理，引入“有效帮助灌区节约用水”、“改善灌区内农民生产、生活条件”</w:t>
      </w:r>
      <w:r>
        <w:rPr>
          <w:rFonts w:hint="default" w:ascii="Times New Roman" w:hAnsi="Times New Roman" w:cs="Times New Roman"/>
          <w:color w:val="auto"/>
          <w:lang w:eastAsia="zh-CN"/>
        </w:rPr>
        <w:t>、“灌区内受益群众满意度”</w:t>
      </w:r>
      <w:r>
        <w:rPr>
          <w:rFonts w:hint="default" w:ascii="Times New Roman" w:hAnsi="Times New Roman" w:cs="Times New Roman"/>
          <w:color w:val="auto"/>
        </w:rPr>
        <w:t>等效益指标，了解群众对项目的评价情况，对本项目展开满意度问卷调查。问卷调查工作情况如下：</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bookmarkStart w:id="81" w:name="_Toc1866"/>
      <w:bookmarkStart w:id="82" w:name="_Toc529373554"/>
      <w:bookmarkStart w:id="83" w:name="_Toc529373321"/>
      <w:r>
        <w:rPr>
          <w:rFonts w:hint="default" w:ascii="Times New Roman" w:hAnsi="Times New Roman" w:cs="Times New Roman"/>
          <w:b/>
          <w:bCs/>
          <w:color w:val="auto"/>
        </w:rPr>
        <w:t>1.调查对象</w:t>
      </w:r>
      <w:bookmarkEnd w:id="81"/>
      <w:bookmarkEnd w:id="82"/>
      <w:bookmarkEnd w:id="83"/>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本次调研的对象为巴楚县多来提巴格乡色尔古努什(19村)渠道防渗建设项目</w:t>
      </w:r>
      <w:r>
        <w:rPr>
          <w:rFonts w:hint="default" w:ascii="Times New Roman" w:hAnsi="Times New Roman" w:cs="Times New Roman"/>
          <w:color w:val="auto"/>
          <w:lang w:val="en-US" w:eastAsia="zh-CN"/>
        </w:rPr>
        <w:t>实施地村民</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bookmarkStart w:id="84" w:name="_Toc19025"/>
      <w:bookmarkStart w:id="85" w:name="_Toc529373555"/>
      <w:bookmarkStart w:id="86" w:name="_Toc529373322"/>
      <w:r>
        <w:rPr>
          <w:rFonts w:hint="default" w:ascii="Times New Roman" w:hAnsi="Times New Roman" w:cs="Times New Roman"/>
          <w:b/>
          <w:bCs/>
          <w:color w:val="auto"/>
        </w:rPr>
        <w:t>2.调查内容</w:t>
      </w:r>
      <w:bookmarkEnd w:id="84"/>
      <w:bookmarkEnd w:id="85"/>
      <w:bookmarkEnd w:id="86"/>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（1）对巴楚县多来提巴格乡色尔古努什(19村)渠道防渗建设项目实施后的满意度，包括对项目建设的成果是否了解和满意等。</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（2）对巴楚县多来提巴格乡色尔古努什(19村)渠道防渗建设项目的意见和建议，通过开放式问答收集，涵盖各个方面。</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bookmarkStart w:id="87" w:name="_Toc10993"/>
      <w:bookmarkStart w:id="88" w:name="_Toc529373556"/>
      <w:bookmarkStart w:id="89" w:name="_Toc529373323"/>
      <w:r>
        <w:rPr>
          <w:rFonts w:hint="default" w:ascii="Times New Roman" w:hAnsi="Times New Roman" w:cs="Times New Roman"/>
          <w:b/>
          <w:bCs/>
          <w:color w:val="auto"/>
        </w:rPr>
        <w:t>3.调查方法</w:t>
      </w:r>
      <w:bookmarkEnd w:id="87"/>
      <w:bookmarkEnd w:id="88"/>
      <w:bookmarkEnd w:id="89"/>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本次问卷调查采取随机抽样方式对巴楚县多来提巴格乡色尔古努什(19村)渠道防渗建设项目受益村民随机发放问卷</w:t>
      </w:r>
      <w:r>
        <w:rPr>
          <w:rFonts w:hint="default" w:ascii="Times New Roman" w:hAnsi="Times New Roman" w:cs="Times New Roman"/>
          <w:color w:val="auto"/>
          <w:lang w:val="en-US" w:eastAsia="zh-CN"/>
        </w:rPr>
        <w:t>107</w:t>
      </w:r>
      <w:r>
        <w:rPr>
          <w:rFonts w:hint="default" w:ascii="Times New Roman" w:hAnsi="Times New Roman" w:cs="Times New Roman"/>
          <w:color w:val="auto"/>
        </w:rPr>
        <w:t>份。</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bookmarkStart w:id="90" w:name="_Toc2148"/>
      <w:bookmarkStart w:id="91" w:name="_Toc529373325"/>
      <w:bookmarkStart w:id="92" w:name="_Toc529373558"/>
      <w:r>
        <w:rPr>
          <w:rFonts w:hint="default" w:ascii="Times New Roman" w:hAnsi="Times New Roman" w:cs="Times New Roman"/>
          <w:b/>
          <w:bCs/>
          <w:color w:val="auto"/>
        </w:rPr>
        <w:t>4.问卷的发放和回收</w:t>
      </w:r>
      <w:bookmarkEnd w:id="90"/>
      <w:bookmarkEnd w:id="91"/>
      <w:bookmarkEnd w:id="92"/>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为充分采集调查对象的真实想法，保证问卷调查的公平性和科学性，本次问卷调查不记名，通过电子问卷形式进行发放与回收。</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bookmarkStart w:id="93" w:name="_Toc15555"/>
      <w:r>
        <w:rPr>
          <w:rFonts w:hint="default" w:ascii="Times New Roman" w:hAnsi="Times New Roman" w:cs="Times New Roman"/>
          <w:b/>
          <w:bCs/>
          <w:color w:val="auto"/>
        </w:rPr>
        <w:t>5.问卷调查分析结果</w:t>
      </w:r>
      <w:bookmarkEnd w:id="93"/>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本次调研过程中，评价组实际发放问卷10</w:t>
      </w:r>
      <w:r>
        <w:rPr>
          <w:rFonts w:hint="default" w:ascii="Times New Roman" w:hAnsi="Times New Roman" w:cs="Times New Roman"/>
          <w:color w:val="auto"/>
          <w:lang w:val="en-US" w:eastAsia="zh-CN"/>
        </w:rPr>
        <w:t>7</w:t>
      </w:r>
      <w:r>
        <w:rPr>
          <w:rFonts w:hint="default" w:ascii="Times New Roman" w:hAnsi="Times New Roman" w:cs="Times New Roman"/>
          <w:color w:val="auto"/>
        </w:rPr>
        <w:t>份，回收问卷10</w:t>
      </w:r>
      <w:r>
        <w:rPr>
          <w:rFonts w:hint="default" w:ascii="Times New Roman" w:hAnsi="Times New Roman" w:cs="Times New Roman"/>
          <w:color w:val="auto"/>
          <w:lang w:val="en-US" w:eastAsia="zh-CN"/>
        </w:rPr>
        <w:t>7</w:t>
      </w:r>
      <w:r>
        <w:rPr>
          <w:rFonts w:hint="default" w:ascii="Times New Roman" w:hAnsi="Times New Roman" w:cs="Times New Roman"/>
          <w:color w:val="auto"/>
        </w:rPr>
        <w:t>份，问卷回收率为100%，有效问卷10</w:t>
      </w:r>
      <w:r>
        <w:rPr>
          <w:rFonts w:hint="default" w:ascii="Times New Roman" w:hAnsi="Times New Roman" w:cs="Times New Roman"/>
          <w:color w:val="auto"/>
          <w:lang w:val="en-US" w:eastAsia="zh-CN"/>
        </w:rPr>
        <w:t>7</w:t>
      </w:r>
      <w:r>
        <w:rPr>
          <w:rFonts w:hint="default" w:ascii="Times New Roman" w:hAnsi="Times New Roman" w:cs="Times New Roman"/>
          <w:color w:val="auto"/>
        </w:rPr>
        <w:t>份，有效回收率100%，调研问卷总体满意度为9</w:t>
      </w:r>
      <w:r>
        <w:rPr>
          <w:rFonts w:hint="default" w:ascii="Times New Roman" w:hAnsi="Times New Roman" w:cs="Times New Roman"/>
          <w:color w:val="auto"/>
          <w:lang w:val="en-US" w:eastAsia="zh-CN"/>
        </w:rPr>
        <w:t>5.79</w:t>
      </w:r>
      <w:r>
        <w:rPr>
          <w:rFonts w:hint="default" w:ascii="Times New Roman" w:hAnsi="Times New Roman" w:cs="Times New Roman"/>
          <w:color w:val="auto"/>
        </w:rPr>
        <w:t>%。根据问卷调查结果反馈，受益村民对</w:t>
      </w:r>
      <w:r>
        <w:rPr>
          <w:rFonts w:hint="default" w:ascii="Times New Roman" w:hAnsi="Times New Roman" w:cs="Times New Roman"/>
          <w:color w:val="auto"/>
          <w:lang w:val="en-US" w:eastAsia="zh-CN"/>
        </w:rPr>
        <w:t>改善生产生活、提高生活质量</w:t>
      </w:r>
      <w:r>
        <w:rPr>
          <w:rFonts w:hint="default" w:ascii="Times New Roman" w:hAnsi="Times New Roman" w:cs="Times New Roman"/>
          <w:color w:val="auto"/>
        </w:rPr>
        <w:t>方面总体比较满意，对</w:t>
      </w:r>
      <w:r>
        <w:rPr>
          <w:rFonts w:hint="default" w:ascii="Times New Roman" w:hAnsi="Times New Roman" w:cs="Times New Roman"/>
          <w:color w:val="auto"/>
          <w:lang w:val="en-US" w:eastAsia="zh-CN"/>
        </w:rPr>
        <w:t>提高水资源利用率</w:t>
      </w:r>
      <w:r>
        <w:rPr>
          <w:rFonts w:hint="default" w:ascii="Times New Roman" w:hAnsi="Times New Roman" w:cs="Times New Roman"/>
          <w:color w:val="auto"/>
        </w:rPr>
        <w:t>满意程度一般。本次调研的具体情况如下：</w:t>
      </w:r>
    </w:p>
    <w:p>
      <w:pPr>
        <w:widowControl/>
        <w:ind w:firstLine="420"/>
        <w:jc w:val="left"/>
        <w:rPr>
          <w:rFonts w:hint="default"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1</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您是否在多来提巴格乡19村1小队附近居住（工作）吗</w:t>
      </w:r>
      <w:r>
        <w:rPr>
          <w:rFonts w:hint="default" w:ascii="Times New Roman" w:hAnsi="Times New Roman" w:eastAsia="宋体" w:cs="Times New Roman"/>
          <w:color w:val="auto"/>
          <w:kern w:val="0"/>
          <w:lang w:bidi="ar"/>
        </w:rPr>
        <w:t xml:space="preserve">？ </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是</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kern w:val="0"/>
                <w:lang w:val="en-US" w:eastAsia="zh-CN" w:bidi="ar"/>
              </w:rPr>
              <w:t>107</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100</w:t>
            </w:r>
            <w:r>
              <w:rPr>
                <w:rFonts w:hint="default" w:ascii="Times New Roman" w:hAnsi="Times New Roman" w:eastAsia="宋体" w:cs="Times New Roman"/>
                <w:color w:val="auto"/>
                <w:kern w:val="0"/>
                <w:lang w:bidi="ar"/>
              </w:rPr>
              <w:t>%</w:t>
            </w:r>
          </w:p>
        </w:tc>
      </w:tr>
      <w:tr>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否</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r>
    </w:tbl>
    <w:p>
      <w:pPr>
        <w:widowControl/>
        <w:ind w:firstLine="420"/>
        <w:jc w:val="left"/>
        <w:rPr>
          <w:rFonts w:hint="default" w:ascii="Times New Roman" w:hAnsi="Times New Roman" w:eastAsia="宋体" w:cs="Times New Roman"/>
          <w:color w:val="auto"/>
          <w:kern w:val="0"/>
          <w:lang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2</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您平时用水渠主要干什么？</w:t>
      </w:r>
      <w:r>
        <w:rPr>
          <w:rFonts w:hint="default" w:ascii="Times New Roman" w:hAnsi="Times New Roman" w:eastAsia="宋体" w:cs="Times New Roman"/>
          <w:color w:val="auto"/>
          <w:kern w:val="0"/>
          <w:lang w:bidi="ar"/>
        </w:rPr>
        <w:t>？</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浇田地</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89</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55</w:t>
            </w:r>
            <w:r>
              <w:rPr>
                <w:rFonts w:hint="eastAsia" w:ascii="Times New Roman" w:hAnsi="Times New Roman" w:eastAsia="宋体" w:cs="Times New Roman"/>
                <w:color w:val="auto"/>
                <w:kern w:val="0"/>
                <w:lang w:val="en-US" w:eastAsia="zh-CN" w:bidi="ar"/>
              </w:rPr>
              <w:t>.6</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浇果园</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52</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32</w:t>
            </w:r>
            <w:r>
              <w:rPr>
                <w:rFonts w:hint="eastAsia" w:ascii="Times New Roman" w:hAnsi="Times New Roman" w:eastAsia="宋体" w:cs="Times New Roman"/>
                <w:color w:val="auto"/>
                <w:kern w:val="0"/>
                <w:lang w:val="en-US" w:eastAsia="zh-CN" w:bidi="ar"/>
              </w:rPr>
              <w:t>.5</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生活用水</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19</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11</w:t>
            </w:r>
            <w:r>
              <w:rPr>
                <w:rFonts w:hint="eastAsia" w:ascii="Times New Roman" w:hAnsi="Times New Roman" w:eastAsia="宋体" w:cs="Times New Roman"/>
                <w:color w:val="auto"/>
                <w:kern w:val="0"/>
                <w:lang w:val="en-US" w:eastAsia="zh-CN" w:bidi="ar"/>
              </w:rPr>
              <w:t>.9</w:t>
            </w:r>
            <w:r>
              <w:rPr>
                <w:rFonts w:hint="default" w:ascii="Times New Roman" w:hAnsi="Times New Roman" w:eastAsia="宋体" w:cs="Times New Roman"/>
                <w:color w:val="auto"/>
                <w:kern w:val="0"/>
                <w:lang w:bidi="ar"/>
              </w:rPr>
              <w:t>%</w:t>
            </w:r>
          </w:p>
        </w:tc>
      </w:tr>
    </w:tbl>
    <w:p>
      <w:pPr>
        <w:widowControl/>
        <w:ind w:firstLine="420"/>
        <w:jc w:val="left"/>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3</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修完水渠后，您认为日常生活、农作生产用水、取水时是否更方便了？</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有效改善</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85</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79</w:t>
            </w:r>
            <w:r>
              <w:rPr>
                <w:rFonts w:hint="eastAsia" w:ascii="Times New Roman" w:hAnsi="Times New Roman" w:eastAsia="宋体" w:cs="Times New Roman"/>
                <w:color w:val="auto"/>
                <w:kern w:val="0"/>
                <w:lang w:eastAsia="zh-CN" w:bidi="ar"/>
              </w:rPr>
              <w:t>.4</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比较</w:t>
            </w:r>
            <w:r>
              <w:rPr>
                <w:rFonts w:hint="default" w:ascii="Times New Roman" w:hAnsi="Times New Roman" w:eastAsia="宋体" w:cs="Times New Roman"/>
                <w:color w:val="auto"/>
                <w:lang w:val="en-US" w:eastAsia="zh-CN"/>
              </w:rPr>
              <w:t>有效</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rPr>
              <w:t>19</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1</w:t>
            </w:r>
            <w:r>
              <w:rPr>
                <w:rFonts w:hint="default" w:ascii="Times New Roman" w:hAnsi="Times New Roman" w:eastAsia="宋体" w:cs="Times New Roman"/>
                <w:color w:val="auto"/>
                <w:kern w:val="0"/>
                <w:lang w:val="en-US" w:eastAsia="zh-CN" w:bidi="ar"/>
              </w:rPr>
              <w:t>7</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一般</w:t>
            </w:r>
            <w:r>
              <w:rPr>
                <w:rFonts w:hint="default" w:ascii="Times New Roman" w:hAnsi="Times New Roman" w:eastAsia="宋体" w:cs="Times New Roman"/>
                <w:color w:val="auto"/>
                <w:lang w:val="en-US" w:eastAsia="zh-CN"/>
              </w:rPr>
              <w:t>有效</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rPr>
              <w:t>3</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2</w:t>
            </w:r>
            <w:r>
              <w:rPr>
                <w:rFonts w:hint="eastAsia" w:ascii="Times New Roman" w:hAnsi="Times New Roman" w:eastAsia="宋体" w:cs="Times New Roman"/>
                <w:color w:val="auto"/>
                <w:kern w:val="0"/>
                <w:lang w:eastAsia="zh-CN" w:bidi="ar"/>
              </w:rPr>
              <w:t>.8</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效果甚微</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r>
    </w:tbl>
    <w:p>
      <w:pPr>
        <w:widowControl/>
        <w:ind w:firstLine="420"/>
        <w:jc w:val="left"/>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4</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修渠后，您觉得水流变化明显吗？</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改善明显（更大、更快）</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87</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81</w:t>
            </w:r>
            <w:r>
              <w:rPr>
                <w:rFonts w:hint="eastAsia" w:ascii="Times New Roman" w:hAnsi="Times New Roman" w:eastAsia="宋体" w:cs="Times New Roman"/>
                <w:color w:val="auto"/>
                <w:kern w:val="0"/>
                <w:lang w:val="en-US" w:eastAsia="zh-CN" w:bidi="ar"/>
              </w:rPr>
              <w:t>.3</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比较</w:t>
            </w:r>
            <w:r>
              <w:rPr>
                <w:rFonts w:hint="default" w:ascii="Times New Roman" w:hAnsi="Times New Roman" w:eastAsia="宋体" w:cs="Times New Roman"/>
                <w:color w:val="auto"/>
                <w:lang w:val="en-US" w:eastAsia="zh-CN"/>
              </w:rPr>
              <w:t>明显</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rPr>
              <w:t>19</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1</w:t>
            </w:r>
            <w:r>
              <w:rPr>
                <w:rFonts w:hint="default" w:ascii="Times New Roman" w:hAnsi="Times New Roman" w:eastAsia="宋体" w:cs="Times New Roman"/>
                <w:color w:val="auto"/>
                <w:kern w:val="0"/>
                <w:lang w:val="en-US" w:eastAsia="zh-CN" w:bidi="ar"/>
              </w:rPr>
              <w:t>7</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一般</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0</w:t>
            </w:r>
            <w:r>
              <w:rPr>
                <w:rFonts w:hint="eastAsia" w:ascii="Times New Roman" w:hAnsi="Times New Roman" w:eastAsia="宋体" w:cs="Times New Roman"/>
                <w:color w:val="auto"/>
                <w:kern w:val="0"/>
                <w:lang w:val="en-US" w:eastAsia="zh-CN" w:bidi="ar"/>
              </w:rPr>
              <w:t>.9</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没什么变化</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r>
    </w:tbl>
    <w:p>
      <w:pPr>
        <w:widowControl/>
        <w:ind w:firstLine="420"/>
        <w:jc w:val="left"/>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5</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您认为水渠修缮后，对节约用水，提高水资源利用率的效果如何？</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有效提高</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86</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80</w:t>
            </w:r>
            <w:r>
              <w:rPr>
                <w:rFonts w:hint="eastAsia" w:ascii="Times New Roman" w:hAnsi="Times New Roman" w:eastAsia="宋体" w:cs="Times New Roman"/>
                <w:color w:val="auto"/>
                <w:kern w:val="0"/>
                <w:lang w:val="en-US" w:eastAsia="zh-CN" w:bidi="ar"/>
              </w:rPr>
              <w:t>.4</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比较</w:t>
            </w:r>
            <w:r>
              <w:rPr>
                <w:rFonts w:hint="default" w:ascii="Times New Roman" w:hAnsi="Times New Roman" w:eastAsia="宋体" w:cs="Times New Roman"/>
                <w:color w:val="auto"/>
                <w:lang w:val="en-US" w:eastAsia="zh-CN"/>
              </w:rPr>
              <w:t>有效</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1</w:t>
            </w:r>
            <w:r>
              <w:rPr>
                <w:rFonts w:hint="default" w:ascii="Times New Roman" w:hAnsi="Times New Roman" w:eastAsia="宋体" w:cs="Times New Roman"/>
                <w:color w:val="auto"/>
                <w:lang w:val="en-US" w:eastAsia="zh-CN"/>
              </w:rPr>
              <w:t>6</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1</w:t>
            </w:r>
            <w:r>
              <w:rPr>
                <w:rFonts w:hint="default" w:ascii="Times New Roman" w:hAnsi="Times New Roman" w:eastAsia="宋体" w:cs="Times New Roman"/>
                <w:color w:val="auto"/>
                <w:kern w:val="0"/>
                <w:lang w:val="en-US" w:eastAsia="zh-CN" w:bidi="ar"/>
              </w:rPr>
              <w:t>5</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一般</w:t>
            </w:r>
            <w:r>
              <w:rPr>
                <w:rFonts w:hint="default" w:ascii="Times New Roman" w:hAnsi="Times New Roman" w:eastAsia="宋体" w:cs="Times New Roman"/>
                <w:color w:val="auto"/>
                <w:lang w:val="en-US" w:eastAsia="zh-CN"/>
              </w:rPr>
              <w:t>有效</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5</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4</w:t>
            </w:r>
            <w:r>
              <w:rPr>
                <w:rFonts w:hint="eastAsia" w:ascii="Times New Roman" w:hAnsi="Times New Roman" w:eastAsia="宋体" w:cs="Times New Roman"/>
                <w:color w:val="auto"/>
                <w:kern w:val="0"/>
                <w:lang w:val="en-US" w:eastAsia="zh-CN" w:bidi="ar"/>
              </w:rPr>
              <w:t>.7</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效果甚微</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r>
    </w:tbl>
    <w:p>
      <w:pPr>
        <w:widowControl/>
        <w:ind w:firstLine="420"/>
        <w:jc w:val="left"/>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6</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您发现现在使用新水渠有以下问题吗？</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高温暴晒后有裂缝</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7</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6</w:t>
            </w:r>
            <w:r>
              <w:rPr>
                <w:rFonts w:hint="eastAsia" w:ascii="Times New Roman" w:hAnsi="Times New Roman" w:eastAsia="宋体" w:cs="Times New Roman"/>
                <w:color w:val="auto"/>
                <w:kern w:val="0"/>
                <w:lang w:val="en-US" w:eastAsia="zh-CN" w:bidi="ar"/>
              </w:rPr>
              <w:t>.4</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放水口有杂物堆积</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4</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3</w:t>
            </w:r>
            <w:r>
              <w:rPr>
                <w:rFonts w:hint="eastAsia" w:ascii="Times New Roman" w:hAnsi="Times New Roman" w:eastAsia="宋体" w:cs="Times New Roman"/>
                <w:color w:val="auto"/>
                <w:kern w:val="0"/>
                <w:lang w:val="en-US" w:eastAsia="zh-CN" w:bidi="ar"/>
              </w:rPr>
              <w:t>.6</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大风后渠里积沙较多</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13</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11</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没发现大问题</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86</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78</w:t>
            </w:r>
            <w:r>
              <w:rPr>
                <w:rFonts w:hint="eastAsia" w:ascii="Times New Roman" w:hAnsi="Times New Roman" w:eastAsia="宋体" w:cs="Times New Roman"/>
                <w:color w:val="auto"/>
                <w:kern w:val="0"/>
                <w:lang w:val="en-US" w:eastAsia="zh-CN" w:bidi="ar"/>
              </w:rPr>
              <w:t>.2</w:t>
            </w:r>
            <w:r>
              <w:rPr>
                <w:rFonts w:hint="default" w:ascii="Times New Roman" w:hAnsi="Times New Roman" w:eastAsia="宋体" w:cs="Times New Roman"/>
                <w:color w:val="auto"/>
                <w:kern w:val="0"/>
                <w:lang w:bidi="ar"/>
              </w:rPr>
              <w:t>%</w:t>
            </w:r>
          </w:p>
        </w:tc>
      </w:tr>
    </w:tbl>
    <w:p>
      <w:pPr>
        <w:widowControl/>
        <w:ind w:firstLine="420"/>
        <w:jc w:val="left"/>
        <w:rPr>
          <w:rFonts w:hint="default" w:ascii="Times New Roman" w:hAnsi="Times New Roman" w:eastAsia="宋体" w:cs="Times New Roman"/>
          <w:color w:val="auto"/>
          <w:kern w:val="0"/>
          <w:lang w:val="en-US" w:eastAsia="zh-CN" w:bidi="ar"/>
        </w:rPr>
      </w:pP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7</w:t>
      </w:r>
      <w:r>
        <w:rPr>
          <w:rFonts w:hint="default" w:ascii="Times New Roman" w:hAnsi="Times New Roman" w:eastAsia="宋体" w:cs="Times New Roman"/>
          <w:color w:val="auto"/>
          <w:kern w:val="0"/>
          <w:lang w:bidi="ar"/>
        </w:rPr>
        <w:t>）</w:t>
      </w:r>
      <w:r>
        <w:rPr>
          <w:rFonts w:hint="default" w:ascii="Times New Roman" w:hAnsi="Times New Roman" w:eastAsia="宋体" w:cs="Times New Roman"/>
          <w:color w:val="auto"/>
          <w:kern w:val="0"/>
          <w:lang w:val="en-US" w:eastAsia="zh-CN" w:bidi="ar"/>
        </w:rPr>
        <w:t>总体来说，您对修好的水渠满意吗？</w:t>
      </w:r>
    </w:p>
    <w:tbl>
      <w:tblPr>
        <w:tblStyle w:val="17"/>
        <w:tblW w:w="5000" w:type="pct"/>
        <w:tblInd w:w="0" w:type="dxa"/>
        <w:tblLayout w:type="autofit"/>
        <w:tblCellMar>
          <w:top w:w="0" w:type="dxa"/>
          <w:left w:w="108" w:type="dxa"/>
          <w:bottom w:w="0" w:type="dxa"/>
          <w:right w:w="108" w:type="dxa"/>
        </w:tblCellMar>
      </w:tblPr>
      <w:tblGrid>
        <w:gridCol w:w="2845"/>
        <w:gridCol w:w="2936"/>
        <w:gridCol w:w="2741"/>
      </w:tblGrid>
      <w:tr>
        <w:tblPrEx>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bCs/>
                <w:color w:val="auto"/>
              </w:rPr>
            </w:pPr>
            <w:r>
              <w:rPr>
                <w:rFonts w:hint="default" w:ascii="Times New Roman" w:hAnsi="Times New Roman" w:eastAsia="宋体" w:cs="Times New Roman"/>
                <w:bCs/>
                <w:color w:val="auto"/>
                <w:kern w:val="0"/>
                <w:lang w:bidi="ar"/>
              </w:rPr>
              <w:t>占比</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89</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83</w:t>
            </w:r>
            <w:r>
              <w:rPr>
                <w:rFonts w:hint="eastAsia" w:ascii="Times New Roman" w:hAnsi="Times New Roman" w:eastAsia="宋体" w:cs="Times New Roman"/>
                <w:color w:val="auto"/>
                <w:kern w:val="0"/>
                <w:lang w:val="en-US" w:eastAsia="zh-CN" w:bidi="ar"/>
              </w:rPr>
              <w:t>.2</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比较</w:t>
            </w:r>
            <w:r>
              <w:rPr>
                <w:rFonts w:hint="default" w:ascii="Times New Roman" w:hAnsi="Times New Roman" w:eastAsia="宋体" w:cs="Times New Roman"/>
                <w:color w:val="auto"/>
                <w:lang w:val="en-US" w:eastAsia="zh-CN"/>
              </w:rPr>
              <w:t>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1</w:t>
            </w:r>
            <w:r>
              <w:rPr>
                <w:rFonts w:hint="default" w:ascii="Times New Roman" w:hAnsi="Times New Roman" w:eastAsia="宋体" w:cs="Times New Roman"/>
                <w:color w:val="auto"/>
                <w:lang w:val="en-US" w:eastAsia="zh-CN"/>
              </w:rPr>
              <w:t>5</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1</w:t>
            </w:r>
            <w:r>
              <w:rPr>
                <w:rFonts w:hint="default" w:ascii="Times New Roman" w:hAnsi="Times New Roman" w:eastAsia="宋体" w:cs="Times New Roman"/>
                <w:color w:val="auto"/>
                <w:kern w:val="0"/>
                <w:lang w:val="en-US" w:eastAsia="zh-CN" w:bidi="ar"/>
              </w:rPr>
              <w:t>4</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一般</w:t>
            </w:r>
            <w:r>
              <w:rPr>
                <w:rFonts w:hint="default" w:ascii="Times New Roman" w:hAnsi="Times New Roman" w:eastAsia="宋体" w:cs="Times New Roman"/>
                <w:color w:val="auto"/>
                <w:lang w:val="en-US" w:eastAsia="zh-CN"/>
              </w:rPr>
              <w:t>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3</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val="en-US" w:eastAsia="zh-CN" w:bidi="ar"/>
              </w:rPr>
              <w:t>2</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r>
      <w:tr>
        <w:tblPrEx>
          <w:tblCellMar>
            <w:top w:w="0" w:type="dxa"/>
            <w:left w:w="108" w:type="dxa"/>
            <w:bottom w:w="0" w:type="dxa"/>
            <w:right w:w="108" w:type="dxa"/>
          </w:tblCellMar>
        </w:tblPrEx>
        <w:trPr>
          <w:trHeight w:val="450" w:hRule="atLeast"/>
        </w:trPr>
        <w:tc>
          <w:tcPr>
            <w:tcW w:w="28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kern w:val="0"/>
                <w:lang w:bidi="ar"/>
              </w:rPr>
              <w:t>0%</w:t>
            </w:r>
          </w:p>
        </w:tc>
      </w:tr>
    </w:tbl>
    <w:p>
      <w:pPr>
        <w:ind w:left="420" w:leftChars="200" w:firstLine="0" w:firstLineChars="0"/>
        <w:jc w:val="left"/>
        <w:rPr>
          <w:rFonts w:hint="default" w:ascii="Times New Roman" w:hAnsi="Times New Roman" w:cs="Times New Roman"/>
          <w:color w:val="auto"/>
        </w:rPr>
      </w:pPr>
      <w:r>
        <w:rPr>
          <w:rFonts w:hint="default" w:ascii="Times New Roman" w:hAnsi="Times New Roman" w:cs="Times New Roman"/>
          <w:color w:val="auto"/>
        </w:rPr>
        <w:t>（6）</w:t>
      </w:r>
      <w:r>
        <w:rPr>
          <w:rFonts w:hint="default" w:ascii="Times New Roman" w:hAnsi="Times New Roman" w:cs="Times New Roman"/>
          <w:color w:val="auto"/>
          <w:lang w:val="en-US" w:eastAsia="zh-CN"/>
        </w:rPr>
        <w:t>您还有什么想提意见或建议？</w:t>
      </w:r>
    </w:p>
    <w:p>
      <w:pPr>
        <w:ind w:left="420" w:leftChars="200" w:firstLine="0" w:firstLineChars="0"/>
        <w:jc w:val="left"/>
        <w:rPr>
          <w:rFonts w:hint="default" w:ascii="Times New Roman" w:hAnsi="Times New Roman" w:cs="Times New Roman"/>
          <w:color w:val="auto"/>
        </w:rPr>
        <w:sectPr>
          <w:footerReference r:id="rId9" w:type="default"/>
          <w:pgSz w:w="11906" w:h="16838"/>
          <w:pgMar w:top="1440" w:right="1800" w:bottom="1440" w:left="1800" w:header="851" w:footer="907" w:gutter="0"/>
          <w:cols w:space="425" w:num="1"/>
          <w:docGrid w:type="lines" w:linePitch="312" w:charSpace="0"/>
        </w:sectPr>
      </w:pPr>
      <w:r>
        <w:rPr>
          <w:rFonts w:hint="default" w:ascii="Times New Roman" w:hAnsi="Times New Roman" w:cs="Times New Roman"/>
          <w:color w:val="auto"/>
        </w:rPr>
        <w:t>无</w:t>
      </w:r>
    </w:p>
    <w:p>
      <w:pPr>
        <w:spacing w:line="240" w:lineRule="auto"/>
        <w:rPr>
          <w:rFonts w:hint="default" w:ascii="Times New Roman" w:hAnsi="Times New Roman" w:cs="Times New Roman"/>
          <w:color w:val="auto"/>
        </w:rPr>
      </w:pPr>
    </w:p>
    <w:p>
      <w:pPr>
        <w:numPr>
          <w:ilvl w:val="0"/>
          <w:numId w:val="0"/>
        </w:numPr>
        <w:ind w:leftChars="200"/>
        <w:jc w:val="center"/>
        <w:rPr>
          <w:rFonts w:hint="default" w:ascii="Times New Roman" w:hAnsi="Times New Roman" w:cs="Times New Roman"/>
          <w:b/>
          <w:bCs/>
          <w:color w:val="auto"/>
          <w:lang w:eastAsia="zh-CN"/>
        </w:rPr>
      </w:pPr>
      <w:r>
        <w:rPr>
          <w:rFonts w:hint="default" w:ascii="Times New Roman" w:hAnsi="Times New Roman" w:cs="Times New Roman"/>
          <w:b/>
          <w:bCs/>
          <w:color w:val="auto"/>
        </w:rPr>
        <w:t>表附件3-1：202</w:t>
      </w:r>
      <w:r>
        <w:rPr>
          <w:rFonts w:hint="default" w:ascii="Times New Roman" w:hAnsi="Times New Roman" w:cs="Times New Roman"/>
          <w:b/>
          <w:bCs/>
          <w:color w:val="auto"/>
          <w:lang w:val="en-US" w:eastAsia="zh-CN"/>
        </w:rPr>
        <w:t>4</w:t>
      </w:r>
      <w:r>
        <w:rPr>
          <w:rFonts w:hint="default" w:ascii="Times New Roman" w:hAnsi="Times New Roman" w:cs="Times New Roman"/>
          <w:b/>
          <w:bCs/>
          <w:color w:val="auto"/>
        </w:rPr>
        <w:t>年度多来提巴格乡色尔古努什(19村)渠道防渗建设项目</w:t>
      </w:r>
      <w:r>
        <w:rPr>
          <w:rFonts w:hint="default" w:ascii="Times New Roman" w:hAnsi="Times New Roman" w:cs="Times New Roman"/>
          <w:b/>
          <w:bCs/>
          <w:color w:val="auto"/>
          <w:lang w:val="en-US" w:eastAsia="zh-CN"/>
        </w:rPr>
        <w:t>生活改善</w:t>
      </w:r>
      <w:r>
        <w:rPr>
          <w:rFonts w:hint="default" w:ascii="Times New Roman" w:hAnsi="Times New Roman" w:cs="Times New Roman"/>
          <w:b/>
          <w:bCs/>
          <w:color w:val="auto"/>
        </w:rPr>
        <w:t>综合满意度统计表</w:t>
      </w:r>
    </w:p>
    <w:tbl>
      <w:tblPr>
        <w:tblStyle w:val="17"/>
        <w:tblW w:w="5000" w:type="pct"/>
        <w:tblInd w:w="0" w:type="dxa"/>
        <w:tblLayout w:type="autofit"/>
        <w:tblCellMar>
          <w:top w:w="0" w:type="dxa"/>
          <w:left w:w="108" w:type="dxa"/>
          <w:bottom w:w="0" w:type="dxa"/>
          <w:right w:w="108" w:type="dxa"/>
        </w:tblCellMar>
      </w:tblPr>
      <w:tblGrid>
        <w:gridCol w:w="1415"/>
        <w:gridCol w:w="1466"/>
        <w:gridCol w:w="3330"/>
        <w:gridCol w:w="2311"/>
      </w:tblGrid>
      <w:tr>
        <w:tblPrEx>
          <w:tblCellMar>
            <w:top w:w="0" w:type="dxa"/>
            <w:left w:w="108" w:type="dxa"/>
            <w:bottom w:w="0" w:type="dxa"/>
            <w:right w:w="108" w:type="dxa"/>
          </w:tblCellMar>
        </w:tblPrEx>
        <w:trPr>
          <w:tblHeader/>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240" w:lineRule="auto"/>
              <w:ind w:firstLine="420"/>
              <w:jc w:val="center"/>
              <w:rPr>
                <w:rFonts w:hint="default" w:ascii="Times New Roman" w:hAnsi="Times New Roman" w:cs="Times New Roman"/>
                <w:color w:val="auto"/>
                <w:kern w:val="0"/>
                <w:lang w:bidi="ar"/>
              </w:rPr>
            </w:pPr>
            <w:r>
              <w:rPr>
                <w:rFonts w:hint="default" w:ascii="Times New Roman" w:hAnsi="Times New Roman" w:cs="Times New Roman"/>
                <w:color w:val="auto"/>
                <w:kern w:val="0"/>
                <w:lang w:val="en-US" w:eastAsia="zh-CN" w:bidi="ar"/>
              </w:rPr>
              <w:t>修完水渠后，您认为日常生活、农作生产用水、取水时是否更方便了？</w:t>
            </w:r>
          </w:p>
          <w:p>
            <w:pPr>
              <w:spacing w:line="240" w:lineRule="auto"/>
              <w:ind w:firstLine="42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选项</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反馈数量</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占比</w:t>
            </w:r>
          </w:p>
        </w:tc>
        <w:tc>
          <w:tcPr>
            <w:tcW w:w="13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综合满意度</w:t>
            </w: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有效改善</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val="en-US" w:eastAsia="zh-CN" w:bidi="ar"/>
              </w:rPr>
              <w:t>85</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bidi="ar"/>
              </w:rPr>
              <w:t>79</w:t>
            </w:r>
            <w:r>
              <w:rPr>
                <w:rFonts w:hint="eastAsia" w:ascii="Times New Roman" w:hAnsi="Times New Roman" w:eastAsia="宋体" w:cs="Times New Roman"/>
                <w:color w:val="auto"/>
                <w:kern w:val="0"/>
                <w:lang w:eastAsia="zh-CN" w:bidi="ar"/>
              </w:rPr>
              <w:t>.4</w:t>
            </w:r>
            <w:r>
              <w:rPr>
                <w:rFonts w:hint="default" w:ascii="Times New Roman" w:hAnsi="Times New Roman" w:eastAsia="宋体" w:cs="Times New Roman"/>
                <w:color w:val="auto"/>
                <w:kern w:val="0"/>
                <w:lang w:bidi="ar"/>
              </w:rPr>
              <w:t>%</w:t>
            </w:r>
          </w:p>
        </w:tc>
        <w:tc>
          <w:tcPr>
            <w:tcW w:w="1355" w:type="pct"/>
            <w:vMerge w:val="restart"/>
            <w:tcBorders>
              <w:top w:val="single" w:color="000000" w:sz="4" w:space="0"/>
              <w:left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lang w:val="en-US" w:eastAsia="zh-CN"/>
              </w:rPr>
              <w:t>95.33</w:t>
            </w:r>
            <w:r>
              <w:rPr>
                <w:rFonts w:hint="default" w:ascii="Times New Roman" w:hAnsi="Times New Roman" w:cs="Times New Roman"/>
                <w:color w:val="auto"/>
              </w:rPr>
              <w:t>%</w:t>
            </w: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比较有效</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lang w:val="en-US" w:eastAsia="zh-CN"/>
              </w:rPr>
              <w:t>19</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val="en-US" w:eastAsia="zh-CN" w:bidi="ar"/>
              </w:rPr>
              <w:t>17</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c>
          <w:tcPr>
            <w:tcW w:w="1355" w:type="pct"/>
            <w:vMerge w:val="continue"/>
            <w:tcBorders>
              <w:left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一般</w:t>
            </w:r>
            <w:r>
              <w:rPr>
                <w:rFonts w:hint="default" w:ascii="Times New Roman" w:hAnsi="Times New Roman" w:eastAsia="宋体" w:cs="Times New Roman"/>
                <w:color w:val="auto"/>
                <w:lang w:val="en-US" w:eastAsia="zh-CN"/>
              </w:rPr>
              <w:t>有效</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val="en-US" w:eastAsia="zh-CN" w:bidi="ar"/>
              </w:rPr>
              <w:t>3</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val="en-US" w:eastAsia="zh-CN" w:bidi="ar"/>
              </w:rPr>
              <w:t>2</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c>
          <w:tcPr>
            <w:tcW w:w="1355" w:type="pct"/>
            <w:vMerge w:val="continue"/>
            <w:tcBorders>
              <w:left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rPr>
              <w:t>效果甚微</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bidi="ar"/>
              </w:rPr>
              <w:t>0</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kern w:val="0"/>
                <w:lang w:bidi="ar"/>
              </w:rPr>
              <w:t>0%</w:t>
            </w:r>
          </w:p>
        </w:tc>
        <w:tc>
          <w:tcPr>
            <w:tcW w:w="1355" w:type="pct"/>
            <w:vMerge w:val="continue"/>
            <w:tcBorders>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5000" w:type="pct"/>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eastAsia="宋体" w:cs="Times New Roman"/>
                <w:color w:val="auto"/>
                <w:kern w:val="0"/>
                <w:lang w:val="en-US" w:eastAsia="zh-CN" w:bidi="ar"/>
              </w:rPr>
              <w:t>修渠后，您觉得水流变化明显吗？</w:t>
            </w: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选项</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kern w:val="0"/>
                <w:lang w:bidi="ar"/>
              </w:rPr>
            </w:pPr>
            <w:r>
              <w:rPr>
                <w:rFonts w:hint="default" w:ascii="Times New Roman" w:hAnsi="Times New Roman" w:cs="Times New Roman"/>
                <w:color w:val="auto"/>
              </w:rPr>
              <w:t>反馈数量</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kern w:val="0"/>
                <w:lang w:bidi="ar"/>
              </w:rPr>
            </w:pPr>
            <w:r>
              <w:rPr>
                <w:rFonts w:hint="default" w:ascii="Times New Roman" w:hAnsi="Times New Roman" w:cs="Times New Roman"/>
                <w:color w:val="auto"/>
              </w:rPr>
              <w:t>占比</w:t>
            </w:r>
          </w:p>
        </w:tc>
        <w:tc>
          <w:tcPr>
            <w:tcW w:w="1355" w:type="pct"/>
            <w:tcBorders>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综合满意度</w:t>
            </w: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改善明显（更大、更快）</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kern w:val="0"/>
                <w:lang w:val="en-US" w:eastAsia="zh-CN" w:bidi="ar"/>
              </w:rPr>
            </w:pPr>
            <w:r>
              <w:rPr>
                <w:rFonts w:hint="default" w:ascii="Times New Roman" w:hAnsi="Times New Roman" w:eastAsia="宋体" w:cs="Times New Roman"/>
                <w:color w:val="auto"/>
                <w:kern w:val="0"/>
                <w:lang w:val="en-US" w:eastAsia="zh-CN" w:bidi="ar"/>
              </w:rPr>
              <w:t>87</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kern w:val="0"/>
                <w:lang w:bidi="ar"/>
              </w:rPr>
            </w:pPr>
            <w:r>
              <w:rPr>
                <w:rFonts w:hint="default" w:ascii="Times New Roman" w:hAnsi="Times New Roman" w:eastAsia="宋体" w:cs="Times New Roman"/>
                <w:color w:val="auto"/>
                <w:kern w:val="0"/>
                <w:lang w:val="en-US" w:eastAsia="zh-CN" w:bidi="ar"/>
              </w:rPr>
              <w:t>81</w:t>
            </w:r>
            <w:r>
              <w:rPr>
                <w:rFonts w:hint="eastAsia" w:ascii="Times New Roman" w:hAnsi="Times New Roman" w:eastAsia="宋体" w:cs="Times New Roman"/>
                <w:color w:val="auto"/>
                <w:kern w:val="0"/>
                <w:lang w:val="en-US" w:eastAsia="zh-CN" w:bidi="ar"/>
              </w:rPr>
              <w:t>.3</w:t>
            </w:r>
            <w:r>
              <w:rPr>
                <w:rFonts w:hint="default" w:ascii="Times New Roman" w:hAnsi="Times New Roman" w:eastAsia="宋体" w:cs="Times New Roman"/>
                <w:color w:val="auto"/>
                <w:kern w:val="0"/>
                <w:lang w:bidi="ar"/>
              </w:rPr>
              <w:t>%</w:t>
            </w:r>
          </w:p>
        </w:tc>
        <w:tc>
          <w:tcPr>
            <w:tcW w:w="1355" w:type="pct"/>
            <w:vMerge w:val="restart"/>
            <w:tcBorders>
              <w:left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lang w:val="en-US" w:eastAsia="zh-CN"/>
              </w:rPr>
              <w:t>96.07</w:t>
            </w:r>
            <w:r>
              <w:rPr>
                <w:rFonts w:hint="default" w:ascii="Times New Roman" w:hAnsi="Times New Roman" w:cs="Times New Roman"/>
                <w:color w:val="auto"/>
              </w:rPr>
              <w:t>%</w:t>
            </w: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rPr>
              <w:t>比较</w:t>
            </w:r>
            <w:r>
              <w:rPr>
                <w:rFonts w:hint="default" w:ascii="Times New Roman" w:hAnsi="Times New Roman" w:eastAsia="宋体" w:cs="Times New Roman"/>
                <w:color w:val="auto"/>
                <w:lang w:val="en-US" w:eastAsia="zh-CN"/>
              </w:rPr>
              <w:t>明显</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kern w:val="0"/>
                <w:lang w:val="en-US" w:eastAsia="zh-CN" w:bidi="ar"/>
              </w:rPr>
            </w:pPr>
            <w:r>
              <w:rPr>
                <w:rFonts w:hint="default" w:ascii="Times New Roman" w:hAnsi="Times New Roman" w:eastAsia="宋体" w:cs="Times New Roman"/>
                <w:color w:val="auto"/>
                <w:lang w:val="en-US" w:eastAsia="zh-CN"/>
              </w:rPr>
              <w:t>19</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kern w:val="0"/>
                <w:lang w:bidi="ar"/>
              </w:rPr>
            </w:pPr>
            <w:r>
              <w:rPr>
                <w:rFonts w:hint="default" w:ascii="Times New Roman" w:hAnsi="Times New Roman" w:eastAsia="宋体" w:cs="Times New Roman"/>
                <w:color w:val="auto"/>
                <w:kern w:val="0"/>
                <w:lang w:val="en-US" w:eastAsia="zh-CN" w:bidi="ar"/>
              </w:rPr>
              <w:t>17</w:t>
            </w:r>
            <w:r>
              <w:rPr>
                <w:rFonts w:hint="eastAsia" w:ascii="Times New Roman" w:hAnsi="Times New Roman" w:eastAsia="宋体" w:cs="Times New Roman"/>
                <w:color w:val="auto"/>
                <w:kern w:val="0"/>
                <w:lang w:val="en-US" w:eastAsia="zh-CN" w:bidi="ar"/>
              </w:rPr>
              <w:t>.8</w:t>
            </w:r>
            <w:r>
              <w:rPr>
                <w:rFonts w:hint="default" w:ascii="Times New Roman" w:hAnsi="Times New Roman" w:eastAsia="宋体" w:cs="Times New Roman"/>
                <w:color w:val="auto"/>
                <w:kern w:val="0"/>
                <w:lang w:bidi="ar"/>
              </w:rPr>
              <w:t>%</w:t>
            </w:r>
          </w:p>
        </w:tc>
        <w:tc>
          <w:tcPr>
            <w:tcW w:w="1355" w:type="pct"/>
            <w:vMerge w:val="continue"/>
            <w:tcBorders>
              <w:left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rPr>
            </w:pPr>
            <w:r>
              <w:rPr>
                <w:rFonts w:hint="default" w:ascii="Times New Roman" w:hAnsi="Times New Roman" w:eastAsia="宋体" w:cs="Times New Roman"/>
                <w:color w:val="auto"/>
              </w:rPr>
              <w:t>一般</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kern w:val="0"/>
                <w:lang w:val="en-US" w:eastAsia="zh-CN" w:bidi="ar"/>
              </w:rPr>
            </w:pPr>
            <w:r>
              <w:rPr>
                <w:rFonts w:hint="default" w:ascii="Times New Roman" w:hAnsi="Times New Roman" w:cs="Times New Roman"/>
                <w:color w:val="auto"/>
                <w:kern w:val="0"/>
                <w:lang w:val="en-US" w:eastAsia="zh-CN" w:bidi="ar"/>
              </w:rPr>
              <w:t>1</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kern w:val="0"/>
                <w:lang w:bidi="ar"/>
              </w:rPr>
            </w:pPr>
            <w:r>
              <w:rPr>
                <w:rFonts w:hint="default" w:ascii="Times New Roman" w:hAnsi="Times New Roman" w:eastAsia="宋体" w:cs="Times New Roman"/>
                <w:color w:val="auto"/>
                <w:kern w:val="0"/>
                <w:lang w:val="en-US" w:eastAsia="zh-CN" w:bidi="ar"/>
              </w:rPr>
              <w:t>0</w:t>
            </w:r>
            <w:r>
              <w:rPr>
                <w:rFonts w:hint="eastAsia" w:ascii="Times New Roman" w:hAnsi="Times New Roman" w:eastAsia="宋体" w:cs="Times New Roman"/>
                <w:color w:val="auto"/>
                <w:kern w:val="0"/>
                <w:lang w:val="en-US" w:eastAsia="zh-CN" w:bidi="ar"/>
              </w:rPr>
              <w:t>.9</w:t>
            </w:r>
            <w:r>
              <w:rPr>
                <w:rFonts w:hint="default" w:ascii="Times New Roman" w:hAnsi="Times New Roman" w:eastAsia="宋体" w:cs="Times New Roman"/>
                <w:color w:val="auto"/>
                <w:kern w:val="0"/>
                <w:lang w:bidi="ar"/>
              </w:rPr>
              <w:t>%</w:t>
            </w:r>
          </w:p>
        </w:tc>
        <w:tc>
          <w:tcPr>
            <w:tcW w:w="1355" w:type="pct"/>
            <w:vMerge w:val="continue"/>
            <w:tcBorders>
              <w:left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83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没什么变化</w:t>
            </w:r>
          </w:p>
        </w:tc>
        <w:tc>
          <w:tcPr>
            <w:tcW w:w="8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kern w:val="0"/>
                <w:lang w:bidi="ar"/>
              </w:rPr>
            </w:pPr>
            <w:r>
              <w:rPr>
                <w:rFonts w:hint="default" w:ascii="Times New Roman" w:hAnsi="Times New Roman" w:eastAsia="宋体" w:cs="Times New Roman"/>
                <w:color w:val="auto"/>
                <w:kern w:val="0"/>
                <w:lang w:bidi="ar"/>
              </w:rPr>
              <w:t>0</w:t>
            </w:r>
          </w:p>
        </w:tc>
        <w:tc>
          <w:tcPr>
            <w:tcW w:w="19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ind w:firstLine="0" w:firstLineChars="0"/>
              <w:jc w:val="center"/>
              <w:textAlignment w:val="center"/>
              <w:rPr>
                <w:rFonts w:hint="default" w:ascii="Times New Roman" w:hAnsi="Times New Roman" w:cs="Times New Roman"/>
                <w:color w:val="auto"/>
                <w:kern w:val="0"/>
                <w:lang w:bidi="ar"/>
              </w:rPr>
            </w:pPr>
            <w:r>
              <w:rPr>
                <w:rFonts w:hint="default" w:ascii="Times New Roman" w:hAnsi="Times New Roman" w:eastAsia="宋体" w:cs="Times New Roman"/>
                <w:color w:val="auto"/>
                <w:kern w:val="0"/>
                <w:lang w:bidi="ar"/>
              </w:rPr>
              <w:t>0%</w:t>
            </w:r>
          </w:p>
        </w:tc>
        <w:tc>
          <w:tcPr>
            <w:tcW w:w="1355" w:type="pct"/>
            <w:vMerge w:val="continue"/>
            <w:tcBorders>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color w:val="auto"/>
              </w:rPr>
            </w:pPr>
          </w:p>
        </w:tc>
      </w:tr>
      <w:tr>
        <w:tblPrEx>
          <w:tblCellMar>
            <w:top w:w="0" w:type="dxa"/>
            <w:left w:w="108" w:type="dxa"/>
            <w:bottom w:w="0" w:type="dxa"/>
            <w:right w:w="108" w:type="dxa"/>
          </w:tblCellMar>
        </w:tblPrEx>
        <w:trPr>
          <w:tblHeader/>
        </w:trPr>
        <w:tc>
          <w:tcPr>
            <w:tcW w:w="3644"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b/>
                <w:bCs/>
                <w:color w:val="auto"/>
              </w:rPr>
            </w:pPr>
            <w:r>
              <w:rPr>
                <w:rFonts w:hint="default" w:ascii="Times New Roman" w:hAnsi="Times New Roman" w:cs="Times New Roman"/>
                <w:b/>
                <w:bCs/>
                <w:color w:val="auto"/>
              </w:rPr>
              <w:t>综合满意度</w:t>
            </w:r>
          </w:p>
        </w:tc>
        <w:tc>
          <w:tcPr>
            <w:tcW w:w="1355" w:type="pct"/>
            <w:tcBorders>
              <w:top w:val="single" w:color="auto" w:sz="4" w:space="0"/>
              <w:left w:val="single" w:color="000000" w:sz="4" w:space="0"/>
              <w:bottom w:val="single" w:color="auto" w:sz="4" w:space="0"/>
              <w:right w:val="single" w:color="auto" w:sz="4" w:space="0"/>
            </w:tcBorders>
            <w:shd w:val="clear" w:color="auto" w:fill="FFFFFF"/>
            <w:vAlign w:val="center"/>
          </w:tcPr>
          <w:p>
            <w:pPr>
              <w:widowControl/>
              <w:adjustRightInd/>
              <w:snapToGrid/>
              <w:spacing w:line="240" w:lineRule="auto"/>
              <w:ind w:firstLine="0" w:firstLineChars="0"/>
              <w:jc w:val="center"/>
              <w:rPr>
                <w:rFonts w:hint="default" w:ascii="Times New Roman" w:hAnsi="Times New Roman" w:cs="Times New Roman"/>
                <w:b/>
                <w:bCs/>
                <w:color w:val="auto"/>
              </w:rPr>
            </w:pPr>
            <w:r>
              <w:rPr>
                <w:rFonts w:hint="default" w:ascii="Times New Roman" w:hAnsi="Times New Roman" w:cs="Times New Roman"/>
                <w:b/>
                <w:bCs/>
                <w:color w:val="auto"/>
              </w:rPr>
              <w:t>9</w:t>
            </w:r>
            <w:r>
              <w:rPr>
                <w:rFonts w:hint="default" w:ascii="Times New Roman" w:hAnsi="Times New Roman" w:cs="Times New Roman"/>
                <w:b/>
                <w:bCs/>
                <w:color w:val="auto"/>
                <w:lang w:val="en-US" w:eastAsia="zh-CN"/>
              </w:rPr>
              <w:t>5</w:t>
            </w:r>
            <w:r>
              <w:rPr>
                <w:rFonts w:hint="eastAsia" w:ascii="Times New Roman" w:hAnsi="Times New Roman" w:cs="Times New Roman"/>
                <w:b/>
                <w:bCs/>
                <w:color w:val="auto"/>
                <w:lang w:val="en-US" w:eastAsia="zh-CN"/>
              </w:rPr>
              <w:t>.7</w:t>
            </w:r>
            <w:r>
              <w:rPr>
                <w:rFonts w:hint="default" w:ascii="Times New Roman" w:hAnsi="Times New Roman" w:cs="Times New Roman"/>
                <w:b/>
                <w:bCs/>
                <w:color w:val="auto"/>
              </w:rPr>
              <w:t>%</w:t>
            </w:r>
          </w:p>
        </w:tc>
      </w:tr>
    </w:tbl>
    <w:p>
      <w:pPr>
        <w:numPr>
          <w:ilvl w:val="0"/>
          <w:numId w:val="0"/>
        </w:numPr>
        <w:ind w:leftChars="200"/>
        <w:jc w:val="left"/>
        <w:rPr>
          <w:rFonts w:hint="default" w:ascii="Times New Roman" w:hAnsi="Times New Roman" w:cs="Times New Roman"/>
          <w:color w:val="auto"/>
          <w:highlight w:val="none"/>
          <w:lang w:eastAsia="zh-CN"/>
        </w:rPr>
        <w:sectPr>
          <w:footerReference r:id="rId10" w:type="default"/>
          <w:pgSz w:w="11906" w:h="16838"/>
          <w:pgMar w:top="1440" w:right="1800" w:bottom="1440" w:left="1800" w:header="851" w:footer="907" w:gutter="0"/>
          <w:pgNumType w:fmt="decimal"/>
          <w:cols w:space="425" w:num="1"/>
          <w:docGrid w:type="lines" w:linePitch="312" w:charSpace="0"/>
        </w:sectPr>
      </w:pPr>
    </w:p>
    <w:p>
      <w:pPr>
        <w:pStyle w:val="2"/>
        <w:bidi w:val="0"/>
        <w:rPr>
          <w:rFonts w:hint="default" w:ascii="Times New Roman" w:hAnsi="Times New Roman" w:cs="Times New Roman"/>
          <w:color w:val="auto"/>
        </w:rPr>
      </w:pPr>
      <w:bookmarkStart w:id="94" w:name="_Toc23223"/>
      <w:bookmarkStart w:id="95" w:name="_Toc27000"/>
      <w:bookmarkStart w:id="96" w:name="_Toc32397"/>
      <w:bookmarkStart w:id="97" w:name="_Toc17928"/>
      <w:r>
        <w:rPr>
          <w:rFonts w:hint="default" w:ascii="Times New Roman" w:hAnsi="Times New Roman" w:cs="Times New Roman"/>
          <w:color w:val="auto"/>
        </w:rPr>
        <w:t>附件4：现场勘查照片</w:t>
      </w:r>
      <w:bookmarkEnd w:id="94"/>
      <w:bookmarkEnd w:id="95"/>
      <w:bookmarkEnd w:id="96"/>
      <w:bookmarkEnd w:id="97"/>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0"/>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1" w:hRule="atLeast"/>
          <w:jc w:val="center"/>
        </w:trPr>
        <w:tc>
          <w:tcPr>
            <w:tcW w:w="4260" w:type="dxa"/>
          </w:tcPr>
          <w:p>
            <w:pPr>
              <w:spacing w:line="240" w:lineRule="auto"/>
              <w:ind w:firstLine="0" w:firstLineChars="0"/>
              <w:rPr>
                <w:rFonts w:hint="default" w:ascii="Times New Roman" w:hAnsi="Times New Roman" w:cs="Times New Roman"/>
                <w:color w:val="auto"/>
              </w:rPr>
            </w:pPr>
          </w:p>
          <w:p>
            <w:pPr>
              <w:spacing w:line="240" w:lineRule="auto"/>
              <w:ind w:firstLine="0" w:firstLineChars="0"/>
              <w:rPr>
                <w:rFonts w:hint="default" w:ascii="Times New Roman" w:hAnsi="Times New Roman" w:cs="Times New Roman" w:eastAsiaTheme="minorEastAsia"/>
                <w:color w:val="auto"/>
                <w:lang w:eastAsia="zh-CN"/>
              </w:rPr>
            </w:pPr>
            <w:r>
              <w:rPr>
                <w:rFonts w:hint="default" w:ascii="Times New Roman" w:hAnsi="Times New Roman" w:cs="Times New Roman" w:eastAsiaTheme="minorEastAsia"/>
                <w:color w:val="auto"/>
                <w:lang w:eastAsia="zh-CN"/>
              </w:rPr>
              <w:drawing>
                <wp:inline distT="0" distB="0" distL="114300" distR="114300">
                  <wp:extent cx="2557145" cy="3409315"/>
                  <wp:effectExtent l="0" t="0" r="1270" b="1905"/>
                  <wp:docPr id="5" name="图片 5" descr="0d09942f837eac5fd2f1f9a90639d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d09942f837eac5fd2f1f9a90639d47"/>
                          <pic:cNvPicPr>
                            <a:picLocks noChangeAspect="1"/>
                          </pic:cNvPicPr>
                        </pic:nvPicPr>
                        <pic:blipFill>
                          <a:blip r:embed="rId13"/>
                          <a:stretch>
                            <a:fillRect/>
                          </a:stretch>
                        </pic:blipFill>
                        <pic:spPr>
                          <a:xfrm>
                            <a:off x="0" y="0"/>
                            <a:ext cx="2557145" cy="3409315"/>
                          </a:xfrm>
                          <a:prstGeom prst="rect">
                            <a:avLst/>
                          </a:prstGeom>
                        </pic:spPr>
                      </pic:pic>
                    </a:graphicData>
                  </a:graphic>
                </wp:inline>
              </w:drawing>
            </w:r>
          </w:p>
          <w:p>
            <w:pPr>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图1</w:t>
            </w:r>
          </w:p>
        </w:tc>
        <w:tc>
          <w:tcPr>
            <w:tcW w:w="4260" w:type="dxa"/>
          </w:tcPr>
          <w:p>
            <w:pPr>
              <w:spacing w:line="240" w:lineRule="auto"/>
              <w:ind w:firstLine="0" w:firstLineChars="0"/>
              <w:rPr>
                <w:rFonts w:hint="default" w:ascii="Times New Roman" w:hAnsi="Times New Roman" w:cs="Times New Roman"/>
                <w:color w:val="auto"/>
              </w:rPr>
            </w:pPr>
          </w:p>
          <w:p>
            <w:pPr>
              <w:spacing w:line="240" w:lineRule="auto"/>
              <w:ind w:firstLine="0" w:firstLineChars="0"/>
              <w:rPr>
                <w:rFonts w:hint="default" w:ascii="Times New Roman" w:hAnsi="Times New Roman" w:cs="Times New Roman" w:eastAsiaTheme="minorEastAsia"/>
                <w:color w:val="auto"/>
                <w:lang w:eastAsia="zh-CN"/>
              </w:rPr>
            </w:pPr>
            <w:r>
              <w:rPr>
                <w:rFonts w:hint="default" w:ascii="Times New Roman" w:hAnsi="Times New Roman" w:cs="Times New Roman" w:eastAsiaTheme="minorEastAsia"/>
                <w:color w:val="auto"/>
                <w:lang w:eastAsia="zh-CN"/>
              </w:rPr>
              <w:drawing>
                <wp:inline distT="0" distB="0" distL="114300" distR="114300">
                  <wp:extent cx="2557145" cy="3409315"/>
                  <wp:effectExtent l="0" t="0" r="1270" b="1905"/>
                  <wp:docPr id="6" name="图片 6" descr="65cf702aa6d661cb510f350314339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5cf702aa6d661cb510f350314339d9"/>
                          <pic:cNvPicPr>
                            <a:picLocks noChangeAspect="1"/>
                          </pic:cNvPicPr>
                        </pic:nvPicPr>
                        <pic:blipFill>
                          <a:blip r:embed="rId14"/>
                          <a:stretch>
                            <a:fillRect/>
                          </a:stretch>
                        </pic:blipFill>
                        <pic:spPr>
                          <a:xfrm>
                            <a:off x="0" y="0"/>
                            <a:ext cx="2557145" cy="3409315"/>
                          </a:xfrm>
                          <a:prstGeom prst="rect">
                            <a:avLst/>
                          </a:prstGeom>
                        </pic:spPr>
                      </pic:pic>
                    </a:graphicData>
                  </a:graphic>
                </wp:inline>
              </w:drawing>
            </w:r>
          </w:p>
          <w:p>
            <w:pPr>
              <w:ind w:firstLine="420"/>
              <w:jc w:val="center"/>
              <w:rPr>
                <w:rFonts w:hint="default" w:ascii="Times New Roman" w:hAnsi="Times New Roman" w:cs="Times New Roman"/>
                <w:color w:val="auto"/>
              </w:rPr>
            </w:pPr>
            <w:r>
              <w:rPr>
                <w:rFonts w:hint="default" w:ascii="Times New Roman" w:hAnsi="Times New Roman" w:cs="Times New Roman"/>
                <w:color w:val="auto"/>
              </w:rPr>
              <w:t>图2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9" w:hRule="atLeast"/>
          <w:jc w:val="center"/>
        </w:trPr>
        <w:tc>
          <w:tcPr>
            <w:tcW w:w="4260" w:type="dxa"/>
          </w:tcPr>
          <w:p>
            <w:pPr>
              <w:spacing w:line="240" w:lineRule="auto"/>
              <w:ind w:firstLine="0" w:firstLineChars="0"/>
              <w:jc w:val="center"/>
              <w:rPr>
                <w:rFonts w:hint="default" w:ascii="Times New Roman" w:hAnsi="Times New Roman" w:cs="Times New Roman" w:eastAsiaTheme="minorEastAsia"/>
                <w:color w:val="auto"/>
                <w:lang w:eastAsia="zh-CN"/>
              </w:rPr>
            </w:pPr>
            <w:r>
              <w:rPr>
                <w:rFonts w:hint="default" w:ascii="Times New Roman" w:hAnsi="Times New Roman" w:cs="Times New Roman" w:eastAsiaTheme="minorEastAsia"/>
                <w:color w:val="auto"/>
                <w:lang w:eastAsia="zh-CN"/>
              </w:rPr>
              <w:drawing>
                <wp:inline distT="0" distB="0" distL="114300" distR="114300">
                  <wp:extent cx="2557145" cy="3409315"/>
                  <wp:effectExtent l="0" t="0" r="1270" b="1905"/>
                  <wp:docPr id="7" name="图片 7" descr="d1e127874d816fabacbbbc26a6ab0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d1e127874d816fabacbbbc26a6ab0d6"/>
                          <pic:cNvPicPr>
                            <a:picLocks noChangeAspect="1"/>
                          </pic:cNvPicPr>
                        </pic:nvPicPr>
                        <pic:blipFill>
                          <a:blip r:embed="rId15"/>
                          <a:stretch>
                            <a:fillRect/>
                          </a:stretch>
                        </pic:blipFill>
                        <pic:spPr>
                          <a:xfrm>
                            <a:off x="0" y="0"/>
                            <a:ext cx="2557145" cy="3409315"/>
                          </a:xfrm>
                          <a:prstGeom prst="rect">
                            <a:avLst/>
                          </a:prstGeom>
                        </pic:spPr>
                      </pic:pic>
                    </a:graphicData>
                  </a:graphic>
                </wp:inline>
              </w:drawing>
            </w:r>
          </w:p>
          <w:p>
            <w:pPr>
              <w:spacing w:line="240" w:lineRule="auto"/>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图3</w:t>
            </w:r>
          </w:p>
        </w:tc>
        <w:tc>
          <w:tcPr>
            <w:tcW w:w="4260" w:type="dxa"/>
          </w:tcPr>
          <w:p>
            <w:pPr>
              <w:spacing w:line="240" w:lineRule="auto"/>
              <w:ind w:firstLine="0" w:firstLineChars="0"/>
              <w:rPr>
                <w:rFonts w:hint="default" w:ascii="Times New Roman" w:hAnsi="Times New Roman" w:cs="Times New Roman" w:eastAsiaTheme="minorEastAsia"/>
                <w:color w:val="auto"/>
                <w:lang w:eastAsia="zh-CN"/>
              </w:rPr>
            </w:pPr>
            <w:r>
              <w:rPr>
                <w:rFonts w:hint="default" w:ascii="Times New Roman" w:hAnsi="Times New Roman" w:cs="Times New Roman" w:eastAsiaTheme="minorEastAsia"/>
                <w:color w:val="auto"/>
                <w:lang w:eastAsia="zh-CN"/>
              </w:rPr>
              <w:drawing>
                <wp:inline distT="0" distB="0" distL="114300" distR="114300">
                  <wp:extent cx="2505075" cy="3340100"/>
                  <wp:effectExtent l="0" t="0" r="10160" b="6350"/>
                  <wp:docPr id="9" name="图片 9" descr="6157fa33fd5e11c0f34d25a70fa4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157fa33fd5e11c0f34d25a70fa4d01"/>
                          <pic:cNvPicPr>
                            <a:picLocks noChangeAspect="1"/>
                          </pic:cNvPicPr>
                        </pic:nvPicPr>
                        <pic:blipFill>
                          <a:blip r:embed="rId16"/>
                          <a:stretch>
                            <a:fillRect/>
                          </a:stretch>
                        </pic:blipFill>
                        <pic:spPr>
                          <a:xfrm>
                            <a:off x="0" y="0"/>
                            <a:ext cx="2505075" cy="3340100"/>
                          </a:xfrm>
                          <a:prstGeom prst="rect">
                            <a:avLst/>
                          </a:prstGeom>
                        </pic:spPr>
                      </pic:pic>
                    </a:graphicData>
                  </a:graphic>
                </wp:inline>
              </w:drawing>
            </w:r>
          </w:p>
          <w:p>
            <w:pPr>
              <w:ind w:firstLine="420"/>
              <w:jc w:val="center"/>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图</w:t>
            </w:r>
            <w:r>
              <w:rPr>
                <w:rFonts w:hint="default" w:ascii="Times New Roman" w:hAnsi="Times New Roman" w:cs="Times New Roman"/>
                <w:color w:val="auto"/>
                <w:lang w:val="en-US" w:eastAsia="zh-CN"/>
              </w:rPr>
              <w:t>4</w:t>
            </w:r>
          </w:p>
        </w:tc>
      </w:tr>
    </w:tbl>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p>
    <w:sectPr>
      <w:footerReference r:id="rId11" w:type="default"/>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hakuyoxingshu7000"/>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hakuyoxingshu7000">
    <w:panose1 w:val="02000600000000000000"/>
    <w:charset w:val="86"/>
    <w:family w:val="auto"/>
    <w:pitch w:val="default"/>
    <w:sig w:usb0="FFFFFFFF" w:usb1="E9FFFFFF" w:usb2="0000003F" w:usb3="00000000" w:csb0="603F00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39"/>
        <w:tab w:val="right" w:pos="8999"/>
      </w:tabs>
      <w:jc w:val="left"/>
    </w:pPr>
    <w:r>
      <w:rPr>
        <w:rFonts w:hint="eastAsia"/>
        <w:lang w:eastAsia="zh-CN"/>
      </w:rPr>
      <w:tab/>
    </w:r>
    <w:r>
      <w:rPr>
        <w:rFonts w:hint="eastAsia"/>
        <w:lang w:eastAsia="zh-CN"/>
      </w:rPr>
      <w:tab/>
    </w:r>
    <w:r>
      <w:rPr>
        <w:rFonts w:hint="eastAsia"/>
        <w:lang w:eastAsia="zh-CN"/>
      </w:rPr>
      <w:tab/>
    </w:r>
    <w:r>
      <w:rPr>
        <w:rFonts w:hint="eastAsia"/>
        <w:lang w:eastAsia="zh-CN"/>
      </w:rPr>
      <w:tab/>
    </w:r>
  </w:p>
  <w:p>
    <w:pPr>
      <w:pStyle w:val="12"/>
      <w:ind w:right="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w:t>
        </w:r>
        <w:r>
          <w:fldChar w:fldCharType="end"/>
        </w:r>
      </w:p>
    </w:sdtContent>
  </w:sdt>
  <w:p>
    <w:pPr>
      <w:pStyle w:val="12"/>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7</w:t>
        </w:r>
        <w:r>
          <w:fldChar w:fldCharType="end"/>
        </w:r>
      </w:p>
    </w:sdtContent>
  </w:sdt>
  <w:p>
    <w:pPr>
      <w:pStyle w:val="12"/>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12"/>
                      <w:ind w:firstLine="360"/>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left="0" w:leftChars="0" w:firstLine="0" w:firstLineChars="0"/>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2196465</wp:posOffset>
              </wp:positionH>
              <wp:positionV relativeFrom="paragraph">
                <wp:posOffset>-55245</wp:posOffset>
              </wp:positionV>
              <wp:extent cx="56261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5626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XIV</w:t>
                          </w:r>
                          <w:r>
                            <w:rPr>
                              <w:rFonts w:hint="eastAsia" w:ascii="宋体" w:hAnsi="宋体" w:eastAsia="宋体" w:cs="宋体"/>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2.95pt;margin-top:-4.35pt;height:144pt;width:44.3pt;mso-position-horizontal-relative:margin;z-index:251659264;mso-width-relative:page;mso-height-relative:page;" filled="f" stroked="f" coordsize="21600,21600" o:gfxdata="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w9x3y2QAAAAoB&#10;AAAPAAAAAAAAAAEAIAAAACIAAABkcnMvZG93bnJldi54bWxQSwECFAAUAAAACACHTuJA/m6uohoC&#10;AAAUBAAADgAAAAAAAAABACAAAAAoAQAAZHJzL2Uyb0RvYy54bWxQSwUGAAAAAAYABgBZAQAAtAUA&#10;AAAA&#10;">
              <v:fill on="f" focussize="0,0"/>
              <v:stroke on="f" weight="0.5pt"/>
              <v:imagedata o:title=""/>
              <o:lock v:ext="edit" aspectratio="f"/>
              <v:textbox inset="0mm,0mm,0mm,0mm" style="mso-fit-shape-to-text:t;">
                <w:txbxContent>
                  <w:p>
                    <w:pPr>
                      <w:pStyle w:val="12"/>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XIV</w:t>
                    </w:r>
                    <w:r>
                      <w:rPr>
                        <w:rFonts w:hint="eastAsia" w:ascii="宋体" w:hAnsi="宋体" w:eastAsia="宋体" w:cs="宋体"/>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pPr>
      <w:pStyle w:val="12"/>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keepNext w:val="0"/>
      <w:keepLines w:val="0"/>
      <w:pageBreakBefore w:val="0"/>
      <w:widowControl w:val="0"/>
      <w:pBdr>
        <w:bottom w:val="none" w:color="auto" w:sz="0" w:space="0"/>
      </w:pBdr>
      <w:kinsoku/>
      <w:wordWrap/>
      <w:overflowPunct/>
      <w:topLinePunct w:val="0"/>
      <w:autoSpaceDE/>
      <w:autoSpaceDN/>
      <w:bidi w:val="0"/>
      <w:adjustRightInd/>
      <w:snapToGrid w:val="0"/>
      <w:spacing w:line="240" w:lineRule="auto"/>
      <w:ind w:firstLine="0" w:firstLineChars="0"/>
      <w:jc w:val="right"/>
      <w:textAlignment w:val="auto"/>
      <w:rPr>
        <w:rFonts w:hint="default" w:ascii="黑体" w:hAnsi="黑体" w:eastAsia="黑体" w:cs="黑体"/>
        <w:b/>
        <w:bCs/>
        <w:sz w:val="15"/>
        <w:szCs w:val="15"/>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color w:val="auto"/>
        <w:sz w:val="15"/>
        <w:szCs w:val="15"/>
      </w:rPr>
    </w:pPr>
    <w:r>
      <w:rPr>
        <w:rFonts w:hint="eastAsia" w:ascii="黑体" w:hAnsi="黑体" w:eastAsia="黑体" w:cs="黑体"/>
        <w:b/>
        <w:bCs/>
        <w:color w:val="auto"/>
        <w:sz w:val="15"/>
        <w:szCs w:val="15"/>
        <w:lang w:val="en-US" w:eastAsia="zh-CN"/>
      </w:rPr>
      <w:t>巴楚县多来提巴格乡色尔古努什（19村）渠道防渗建设项目</w:t>
    </w:r>
    <w:r>
      <w:rPr>
        <w:rFonts w:hint="eastAsia" w:ascii="黑体" w:hAnsi="黑体" w:eastAsia="黑体" w:cs="黑体"/>
        <w:b/>
        <w:bCs/>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驰远天合~王丽">
    <w15:presenceInfo w15:providerId="WPS Office" w15:userId="1480677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13533A9"/>
    <w:rsid w:val="02B45E0D"/>
    <w:rsid w:val="02BF2C1C"/>
    <w:rsid w:val="04542819"/>
    <w:rsid w:val="054802E1"/>
    <w:rsid w:val="06115C09"/>
    <w:rsid w:val="07D4164E"/>
    <w:rsid w:val="0950746A"/>
    <w:rsid w:val="096F5A8B"/>
    <w:rsid w:val="09E65C14"/>
    <w:rsid w:val="0BCB6620"/>
    <w:rsid w:val="0C69230C"/>
    <w:rsid w:val="0C856F04"/>
    <w:rsid w:val="0E4B13F3"/>
    <w:rsid w:val="0E6A3209"/>
    <w:rsid w:val="0EC86014"/>
    <w:rsid w:val="0F621C35"/>
    <w:rsid w:val="11C83272"/>
    <w:rsid w:val="13513B8A"/>
    <w:rsid w:val="141F0935"/>
    <w:rsid w:val="15DB44F0"/>
    <w:rsid w:val="16B32D77"/>
    <w:rsid w:val="178025FC"/>
    <w:rsid w:val="1821504C"/>
    <w:rsid w:val="18CE2D07"/>
    <w:rsid w:val="19001931"/>
    <w:rsid w:val="1A271AB1"/>
    <w:rsid w:val="1AA2126F"/>
    <w:rsid w:val="1AD17C22"/>
    <w:rsid w:val="1BCF586F"/>
    <w:rsid w:val="20070B5C"/>
    <w:rsid w:val="208800D4"/>
    <w:rsid w:val="20E91BAB"/>
    <w:rsid w:val="21E3416D"/>
    <w:rsid w:val="228A0E2F"/>
    <w:rsid w:val="23046E34"/>
    <w:rsid w:val="23B14FE2"/>
    <w:rsid w:val="257440D3"/>
    <w:rsid w:val="25AF6319"/>
    <w:rsid w:val="25C76BDE"/>
    <w:rsid w:val="25F7546A"/>
    <w:rsid w:val="26243349"/>
    <w:rsid w:val="26AF5B8B"/>
    <w:rsid w:val="272C6959"/>
    <w:rsid w:val="273A7FAD"/>
    <w:rsid w:val="288D1679"/>
    <w:rsid w:val="28BE17F7"/>
    <w:rsid w:val="2AAD1304"/>
    <w:rsid w:val="2B880348"/>
    <w:rsid w:val="2CD07DE1"/>
    <w:rsid w:val="2D2500D2"/>
    <w:rsid w:val="2D4A7B39"/>
    <w:rsid w:val="307D2FCF"/>
    <w:rsid w:val="30BB1AA0"/>
    <w:rsid w:val="30F3735C"/>
    <w:rsid w:val="32F10A57"/>
    <w:rsid w:val="33484DD4"/>
    <w:rsid w:val="35A53AD6"/>
    <w:rsid w:val="3656754F"/>
    <w:rsid w:val="372A5C55"/>
    <w:rsid w:val="37823126"/>
    <w:rsid w:val="38484AA1"/>
    <w:rsid w:val="394A7EF0"/>
    <w:rsid w:val="398D26CB"/>
    <w:rsid w:val="3AEF3BB8"/>
    <w:rsid w:val="3BCF22BF"/>
    <w:rsid w:val="3C4E2656"/>
    <w:rsid w:val="3CA7753A"/>
    <w:rsid w:val="3DAF0D3F"/>
    <w:rsid w:val="3DB50D85"/>
    <w:rsid w:val="3F1131A2"/>
    <w:rsid w:val="3F3C12AC"/>
    <w:rsid w:val="3F5C4A2C"/>
    <w:rsid w:val="419B4939"/>
    <w:rsid w:val="46D1728D"/>
    <w:rsid w:val="49085570"/>
    <w:rsid w:val="49516307"/>
    <w:rsid w:val="49EF788F"/>
    <w:rsid w:val="4B8E2E8F"/>
    <w:rsid w:val="4C6E6818"/>
    <w:rsid w:val="4D2646B1"/>
    <w:rsid w:val="4E543563"/>
    <w:rsid w:val="4EE117DD"/>
    <w:rsid w:val="4F2C6C47"/>
    <w:rsid w:val="4F6542E7"/>
    <w:rsid w:val="5023004A"/>
    <w:rsid w:val="50576ACB"/>
    <w:rsid w:val="52D25D57"/>
    <w:rsid w:val="53EC4BF7"/>
    <w:rsid w:val="544467E1"/>
    <w:rsid w:val="55990DAE"/>
    <w:rsid w:val="56921B6A"/>
    <w:rsid w:val="57C00874"/>
    <w:rsid w:val="58DE2219"/>
    <w:rsid w:val="593F3897"/>
    <w:rsid w:val="5AAF779E"/>
    <w:rsid w:val="5C3D67AD"/>
    <w:rsid w:val="5C6B645D"/>
    <w:rsid w:val="5C945491"/>
    <w:rsid w:val="5D382BE7"/>
    <w:rsid w:val="5D585747"/>
    <w:rsid w:val="5DEE6DAA"/>
    <w:rsid w:val="5E484837"/>
    <w:rsid w:val="5E606702"/>
    <w:rsid w:val="5F470E2F"/>
    <w:rsid w:val="64FF2692"/>
    <w:rsid w:val="65325F94"/>
    <w:rsid w:val="65F245BE"/>
    <w:rsid w:val="660E706D"/>
    <w:rsid w:val="6631134F"/>
    <w:rsid w:val="6710575B"/>
    <w:rsid w:val="679F5DA6"/>
    <w:rsid w:val="68D511B8"/>
    <w:rsid w:val="6AAF4400"/>
    <w:rsid w:val="6CA65E33"/>
    <w:rsid w:val="6D5E5248"/>
    <w:rsid w:val="6D8E15BD"/>
    <w:rsid w:val="6EA7498F"/>
    <w:rsid w:val="70E46A02"/>
    <w:rsid w:val="71F238C8"/>
    <w:rsid w:val="726C71D4"/>
    <w:rsid w:val="732C79D1"/>
    <w:rsid w:val="73493717"/>
    <w:rsid w:val="74CC1ED1"/>
    <w:rsid w:val="74E72BA9"/>
    <w:rsid w:val="75471BA4"/>
    <w:rsid w:val="76C84BF7"/>
    <w:rsid w:val="776C8B73"/>
    <w:rsid w:val="77C202CB"/>
    <w:rsid w:val="78D173E0"/>
    <w:rsid w:val="7A0E2437"/>
    <w:rsid w:val="7A374B97"/>
    <w:rsid w:val="7AF37FE2"/>
    <w:rsid w:val="7BF267D8"/>
    <w:rsid w:val="7CCB3C39"/>
    <w:rsid w:val="7D657264"/>
    <w:rsid w:val="7E924469"/>
    <w:rsid w:val="7F930498"/>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annotation text"/>
    <w:basedOn w:val="1"/>
    <w:unhideWhenUsed/>
    <w:qFormat/>
    <w:uiPriority w:val="99"/>
    <w:rPr>
      <w:rFonts w:ascii="Calibri" w:hAnsi="Calibri" w:eastAsia="仿宋"/>
      <w:kern w:val="0"/>
      <w:sz w:val="24"/>
      <w:szCs w:val="20"/>
    </w:r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eastAsia="宋体"/>
    </w:rPr>
  </w:style>
  <w:style w:type="paragraph" w:styleId="10">
    <w:name w:val="Body Text Indent"/>
    <w:basedOn w:val="1"/>
    <w:qFormat/>
    <w:uiPriority w:val="0"/>
    <w:pPr>
      <w:ind w:firstLine="570"/>
    </w:pPr>
    <w:rPr>
      <w:rFonts w:eastAsia="宋体"/>
      <w:sz w:val="24"/>
    </w:rPr>
  </w:style>
  <w:style w:type="paragraph" w:styleId="11">
    <w:name w:val="Balloon Text"/>
    <w:basedOn w:val="1"/>
    <w:link w:val="31"/>
    <w:semiHidden/>
    <w:unhideWhenUsed/>
    <w:qFormat/>
    <w:uiPriority w:val="99"/>
    <w:pPr>
      <w:spacing w:line="240" w:lineRule="auto"/>
    </w:pPr>
    <w:rPr>
      <w:sz w:val="18"/>
      <w:szCs w:val="18"/>
    </w:rPr>
  </w:style>
  <w:style w:type="paragraph" w:styleId="12">
    <w:name w:val="footer"/>
    <w:basedOn w:val="1"/>
    <w:link w:val="23"/>
    <w:unhideWhenUsed/>
    <w:qFormat/>
    <w:uiPriority w:val="99"/>
    <w:pPr>
      <w:tabs>
        <w:tab w:val="center" w:pos="4153"/>
        <w:tab w:val="right" w:pos="8306"/>
      </w:tabs>
      <w:jc w:val="left"/>
    </w:pPr>
    <w:rPr>
      <w:sz w:val="18"/>
      <w:szCs w:val="18"/>
    </w:rPr>
  </w:style>
  <w:style w:type="paragraph" w:styleId="13">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Body Text First Indent 2"/>
    <w:basedOn w:val="10"/>
    <w:qFormat/>
    <w:uiPriority w:val="0"/>
    <w:pPr>
      <w:ind w:firstLine="420"/>
    </w:p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annotation reference"/>
    <w:basedOn w:val="19"/>
    <w:semiHidden/>
    <w:unhideWhenUsed/>
    <w:qFormat/>
    <w:uiPriority w:val="99"/>
    <w:rPr>
      <w:sz w:val="21"/>
      <w:szCs w:val="21"/>
    </w:rPr>
  </w:style>
  <w:style w:type="character" w:customStyle="1" w:styleId="22">
    <w:name w:val="页眉 Char"/>
    <w:basedOn w:val="19"/>
    <w:link w:val="13"/>
    <w:qFormat/>
    <w:uiPriority w:val="99"/>
    <w:rPr>
      <w:sz w:val="18"/>
      <w:szCs w:val="18"/>
    </w:rPr>
  </w:style>
  <w:style w:type="character" w:customStyle="1" w:styleId="23">
    <w:name w:val="页脚 Char"/>
    <w:basedOn w:val="19"/>
    <w:link w:val="12"/>
    <w:qFormat/>
    <w:uiPriority w:val="99"/>
    <w:rPr>
      <w:sz w:val="18"/>
      <w:szCs w:val="18"/>
    </w:rPr>
  </w:style>
  <w:style w:type="paragraph" w:customStyle="1" w:styleId="24">
    <w:name w:val="闻政-正文二级标题"/>
    <w:basedOn w:val="3"/>
    <w:next w:val="25"/>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闻政-正文段落文字"/>
    <w:basedOn w:val="1"/>
    <w:qFormat/>
    <w:uiPriority w:val="3"/>
    <w:pPr>
      <w:spacing w:line="500" w:lineRule="exact"/>
      <w:ind w:firstLine="200"/>
    </w:pPr>
    <w:rPr>
      <w:kern w:val="0"/>
      <w:szCs w:val="28"/>
    </w:rPr>
  </w:style>
  <w:style w:type="paragraph" w:customStyle="1" w:styleId="26">
    <w:name w:val="闻政-正文一级标题"/>
    <w:basedOn w:val="4"/>
    <w:next w:val="25"/>
    <w:qFormat/>
    <w:uiPriority w:val="3"/>
    <w:pPr>
      <w:spacing w:before="120" w:after="60" w:line="500" w:lineRule="exact"/>
      <w:ind w:firstLine="0" w:firstLineChars="0"/>
      <w:outlineLvl w:val="0"/>
    </w:pPr>
    <w:rPr>
      <w:rFonts w:ascii="黑体" w:hAnsi="黑体" w:eastAsia="黑体"/>
      <w:sz w:val="32"/>
    </w:rPr>
  </w:style>
  <w:style w:type="paragraph" w:styleId="27">
    <w:name w:val="List Paragraph"/>
    <w:basedOn w:val="1"/>
    <w:qFormat/>
    <w:uiPriority w:val="34"/>
    <w:pPr>
      <w:ind w:firstLine="420"/>
    </w:pPr>
  </w:style>
  <w:style w:type="paragraph" w:customStyle="1" w:styleId="28">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批注框文本 Char"/>
    <w:basedOn w:val="19"/>
    <w:link w:val="11"/>
    <w:semiHidden/>
    <w:qFormat/>
    <w:uiPriority w:val="99"/>
    <w:rPr>
      <w:rFonts w:eastAsiaTheme="minorEastAsia"/>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microsoft.com/office/2011/relationships/people" Target="people.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48</Pages>
  <Words>4656</Words>
  <Characters>5140</Characters>
  <Lines>41</Lines>
  <Paragraphs>11</Paragraphs>
  <TotalTime>3</TotalTime>
  <ScaleCrop>false</ScaleCrop>
  <LinksUpToDate>false</LinksUpToDate>
  <CharactersWithSpaces>5187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Administrator</cp:lastModifiedBy>
  <dcterms:modified xsi:type="dcterms:W3CDTF">2025-08-14T10:04:57Z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F38B657F4BBD407290AC1779CAD34978</vt:lpwstr>
  </property>
  <property fmtid="{D5CDD505-2E9C-101B-9397-08002B2CF9AE}" pid="4" name="KSOTemplateDocerSaveRecord">
    <vt:lpwstr>eyJoZGlkIjoiYmExNjhlODc2NGY0MDYyMzk2MDM0OGU4NTkwOGMzYWUiLCJ1c2VySWQiOiI1NDQwNjEyNTcifQ==</vt:lpwstr>
  </property>
</Properties>
</file>