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pPr>
        <w:keepNext w:val="0"/>
        <w:keepLines w:val="0"/>
        <w:pageBreakBefore w:val="0"/>
        <w:widowControl w:val="0"/>
        <w:pBdr>
          <w:bottom w:val="dotDotDash" w:color="auto" w:sz="24" w:space="10"/>
        </w:pBdr>
        <w:kinsoku/>
        <w:wordWrap/>
        <w:overflowPunct/>
        <w:topLinePunct w:val="0"/>
        <w:autoSpaceDE/>
        <w:autoSpaceDN/>
        <w:bidi w:val="0"/>
        <w:adjustRightInd w:val="0"/>
        <w:snapToGrid w:val="0"/>
        <w:spacing w:before="312" w:beforeLines="100" w:after="312" w:afterLines="100" w:line="240" w:lineRule="auto"/>
        <w:ind w:firstLine="0" w:firstLineChars="0"/>
        <w:jc w:val="center"/>
        <w:textAlignment w:val="auto"/>
        <w:rPr>
          <w:rFonts w:hint="default" w:ascii="Times New Roman" w:hAnsi="Times New Roman" w:eastAsia="黑体" w:cs="Times New Roman"/>
          <w:b/>
          <w:color w:val="auto"/>
          <w:sz w:val="30"/>
          <w:szCs w:val="30"/>
          <w:highlight w:val="none"/>
        </w:rPr>
      </w:pPr>
    </w:p>
    <w:p>
      <w:pPr>
        <w:pBdr>
          <w:bottom w:val="dotDotDash" w:color="auto" w:sz="24" w:space="10"/>
        </w:pBdr>
        <w:adjustRightInd/>
        <w:snapToGrid w:val="0"/>
        <w:spacing w:before="156" w:beforeLines="50" w:after="312" w:afterLines="100" w:line="240" w:lineRule="auto"/>
        <w:ind w:firstLine="0" w:firstLineChars="0"/>
        <w:jc w:val="center"/>
        <w:textAlignment w:val="center"/>
        <w:rPr>
          <w:rFonts w:hint="default" w:ascii="Times New Roman" w:hAnsi="Times New Roman" w:eastAsia="黑体" w:cs="Times New Roman"/>
          <w:b/>
          <w:color w:val="auto"/>
          <w:sz w:val="44"/>
          <w:szCs w:val="22"/>
          <w:highlight w:val="none"/>
          <w:lang w:val="en-US" w:eastAsia="zh-CN"/>
        </w:rPr>
      </w:pPr>
      <w:r>
        <w:rPr>
          <w:rFonts w:hint="default" w:ascii="Times New Roman" w:hAnsi="Times New Roman" w:eastAsia="黑体" w:cs="Times New Roman"/>
          <w:b/>
          <w:color w:val="auto"/>
          <w:sz w:val="44"/>
          <w:szCs w:val="22"/>
          <w:highlight w:val="none"/>
          <w:lang w:val="en-US" w:eastAsia="zh-CN"/>
        </w:rPr>
        <w:t>巴楚县残疾人联合会</w:t>
      </w:r>
    </w:p>
    <w:p>
      <w:pPr>
        <w:keepNext w:val="0"/>
        <w:keepLines w:val="0"/>
        <w:pageBreakBefore w:val="0"/>
        <w:widowControl w:val="0"/>
        <w:pBdr>
          <w:bottom w:val="dotDotDash" w:color="auto" w:sz="24" w:space="10"/>
        </w:pBdr>
        <w:kinsoku/>
        <w:wordWrap/>
        <w:overflowPunct/>
        <w:topLinePunct w:val="0"/>
        <w:autoSpaceDE/>
        <w:autoSpaceDN/>
        <w:bidi w:val="0"/>
        <w:adjustRightInd/>
        <w:snapToGrid w:val="0"/>
        <w:spacing w:before="156" w:beforeLines="50" w:after="312" w:afterLines="100"/>
        <w:ind w:firstLine="0" w:firstLineChars="0"/>
        <w:jc w:val="center"/>
        <w:textAlignment w:val="center"/>
        <w:rPr>
          <w:rFonts w:hint="default" w:ascii="Times New Roman" w:hAnsi="Times New Roman" w:eastAsia="黑体" w:cs="Times New Roman"/>
          <w:b/>
          <w:color w:val="auto"/>
          <w:sz w:val="44"/>
          <w:szCs w:val="22"/>
          <w:highlight w:val="none"/>
          <w:lang w:val="en-US" w:eastAsia="zh-CN"/>
        </w:rPr>
      </w:pPr>
      <w:r>
        <w:rPr>
          <w:rFonts w:hint="default" w:ascii="Times New Roman" w:hAnsi="Times New Roman" w:eastAsia="黑体" w:cs="Times New Roman"/>
          <w:b/>
          <w:color w:val="auto"/>
          <w:sz w:val="44"/>
          <w:szCs w:val="22"/>
          <w:highlight w:val="none"/>
          <w:lang w:val="en-US" w:eastAsia="zh-CN"/>
        </w:rPr>
        <w:t>部门整体支出</w:t>
      </w:r>
    </w:p>
    <w:p>
      <w:pPr>
        <w:keepNext w:val="0"/>
        <w:keepLines w:val="0"/>
        <w:pageBreakBefore w:val="0"/>
        <w:widowControl w:val="0"/>
        <w:kinsoku/>
        <w:wordWrap/>
        <w:overflowPunct/>
        <w:topLinePunct w:val="0"/>
        <w:autoSpaceDE/>
        <w:autoSpaceDN/>
        <w:bidi w:val="0"/>
        <w:adjustRightInd/>
        <w:spacing w:line="360" w:lineRule="auto"/>
        <w:ind w:firstLine="0" w:firstLineChars="0"/>
        <w:jc w:val="center"/>
        <w:rPr>
          <w:rFonts w:hint="default" w:ascii="Times New Roman" w:hAnsi="Times New Roman" w:eastAsia="黑体" w:cs="Times New Roman"/>
          <w:color w:val="auto"/>
          <w:sz w:val="44"/>
          <w:szCs w:val="44"/>
          <w:highlight w:val="none"/>
        </w:rPr>
      </w:pPr>
      <w:r>
        <w:rPr>
          <w:rFonts w:hint="default" w:ascii="Times New Roman" w:hAnsi="Times New Roman" w:eastAsia="黑体" w:cs="Times New Roman"/>
          <w:color w:val="auto"/>
          <w:spacing w:val="23"/>
          <w:w w:val="100"/>
          <w:kern w:val="0"/>
          <w:sz w:val="44"/>
          <w:szCs w:val="44"/>
          <w:highlight w:val="none"/>
          <w:fitText w:val="2872" w:id="135871378"/>
          <w:lang w:val="en-US" w:eastAsia="zh-CN"/>
        </w:rPr>
        <w:t>绩效评价</w:t>
      </w:r>
      <w:r>
        <w:rPr>
          <w:rFonts w:hint="default" w:ascii="Times New Roman" w:hAnsi="Times New Roman" w:eastAsia="黑体" w:cs="Times New Roman"/>
          <w:color w:val="auto"/>
          <w:spacing w:val="23"/>
          <w:w w:val="100"/>
          <w:kern w:val="0"/>
          <w:sz w:val="44"/>
          <w:szCs w:val="44"/>
          <w:highlight w:val="none"/>
          <w:fitText w:val="2872" w:id="135871378"/>
        </w:rPr>
        <w:t>报</w:t>
      </w:r>
      <w:r>
        <w:rPr>
          <w:rFonts w:hint="default" w:ascii="Times New Roman" w:hAnsi="Times New Roman" w:eastAsia="黑体" w:cs="Times New Roman"/>
          <w:color w:val="auto"/>
          <w:spacing w:val="1"/>
          <w:w w:val="100"/>
          <w:kern w:val="0"/>
          <w:sz w:val="44"/>
          <w:szCs w:val="44"/>
          <w:highlight w:val="none"/>
          <w:fitText w:val="2872" w:id="135871378"/>
        </w:rPr>
        <w:t>告</w:t>
      </w:r>
    </w:p>
    <w:p>
      <w:pPr>
        <w:keepNext w:val="0"/>
        <w:keepLines w:val="0"/>
        <w:pageBreakBefore w:val="0"/>
        <w:widowControl w:val="0"/>
        <w:kinsoku/>
        <w:wordWrap/>
        <w:overflowPunct/>
        <w:topLinePunct w:val="0"/>
        <w:autoSpaceDE/>
        <w:autoSpaceDN/>
        <w:bidi w:val="0"/>
        <w:adjustRightInd/>
        <w:spacing w:line="360" w:lineRule="auto"/>
        <w:ind w:firstLine="0" w:firstLineChars="0"/>
        <w:jc w:val="center"/>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驰天会</w:t>
      </w:r>
      <w:r>
        <w:rPr>
          <w:rFonts w:hint="default" w:ascii="Times New Roman" w:hAnsi="Times New Roman" w:cs="Times New Roman"/>
          <w:color w:val="auto"/>
          <w:szCs w:val="21"/>
          <w:highlight w:val="none"/>
          <w:lang w:val="en-US" w:eastAsia="zh-CN"/>
        </w:rPr>
        <w:t>咨</w:t>
      </w:r>
      <w:r>
        <w:rPr>
          <w:rFonts w:hint="default" w:ascii="Times New Roman" w:hAnsi="Times New Roman" w:cs="Times New Roman"/>
          <w:color w:val="auto"/>
          <w:szCs w:val="21"/>
          <w:highlight w:val="none"/>
        </w:rPr>
        <w:t>字</w:t>
      </w:r>
      <w:r>
        <w:rPr>
          <w:rFonts w:hint="default" w:ascii="Times New Roman" w:hAnsi="Times New Roman" w:cs="Times New Roman"/>
          <w:color w:val="auto"/>
          <w:szCs w:val="21"/>
          <w:lang w:eastAsia="zh-CN"/>
        </w:rPr>
        <w:t>〔2025〕</w:t>
      </w:r>
      <w:r>
        <w:rPr>
          <w:rFonts w:hint="default" w:ascii="Times New Roman" w:hAnsi="Times New Roman" w:cs="Times New Roman"/>
          <w:color w:val="auto"/>
          <w:szCs w:val="21"/>
          <w:highlight w:val="none"/>
        </w:rPr>
        <w:t>1-</w:t>
      </w:r>
      <w:r>
        <w:rPr>
          <w:rFonts w:hint="default" w:ascii="Times New Roman" w:hAnsi="Times New Roman" w:eastAsia="等线" w:cs="Times New Roman"/>
          <w:color w:val="auto"/>
          <w:szCs w:val="21"/>
          <w:highlight w:val="none"/>
          <w:lang w:val="en-US" w:eastAsia="zh-CN"/>
        </w:rPr>
        <w:t>164</w:t>
      </w:r>
      <w:r>
        <w:rPr>
          <w:rFonts w:hint="default" w:ascii="Times New Roman" w:hAnsi="Times New Roman" w:cs="Times New Roman"/>
          <w:color w:val="auto"/>
          <w:szCs w:val="21"/>
          <w:highlight w:val="none"/>
        </w:rPr>
        <w:t>号</w:t>
      </w: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rPr>
          <w:rFonts w:hint="default" w:ascii="Times New Roman" w:hAnsi="Times New Roman" w:cs="Times New Roman"/>
          <w:b/>
          <w:color w:val="auto"/>
          <w:sz w:val="32"/>
          <w:szCs w:val="22"/>
          <w:highlight w:val="none"/>
        </w:rPr>
      </w:pPr>
    </w:p>
    <w:p>
      <w:pPr>
        <w:keepNext w:val="0"/>
        <w:keepLines w:val="0"/>
        <w:pageBreakBefore w:val="0"/>
        <w:widowControl w:val="0"/>
        <w:kinsoku/>
        <w:wordWrap/>
        <w:overflowPunct/>
        <w:topLinePunct w:val="0"/>
        <w:autoSpaceDE/>
        <w:autoSpaceDN/>
        <w:bidi w:val="0"/>
        <w:adjustRightInd/>
        <w:snapToGrid w:val="0"/>
        <w:spacing w:line="360" w:lineRule="auto"/>
        <w:ind w:firstLine="0" w:firstLineChars="0"/>
        <w:rPr>
          <w:rFonts w:hint="default" w:ascii="Times New Roman" w:hAnsi="Times New Roman" w:cs="Times New Roman"/>
          <w:b/>
          <w:color w:val="auto"/>
          <w:sz w:val="32"/>
          <w:szCs w:val="22"/>
          <w:highlight w:val="none"/>
        </w:rPr>
      </w:pPr>
    </w:p>
    <w:p>
      <w:pPr>
        <w:pStyle w:val="10"/>
        <w:rPr>
          <w:rFonts w:hint="default" w:ascii="Times New Roman" w:hAnsi="Times New Roman" w:cs="Times New Roman"/>
          <w:color w:val="auto"/>
          <w:highlight w:val="none"/>
        </w:rPr>
      </w:pPr>
    </w:p>
    <w:p>
      <w:pPr>
        <w:pStyle w:val="10"/>
        <w:keepNext w:val="0"/>
        <w:keepLines w:val="0"/>
        <w:pageBreakBefore w:val="0"/>
        <w:widowControl w:val="0"/>
        <w:kinsoku/>
        <w:wordWrap/>
        <w:overflowPunct/>
        <w:topLinePunct w:val="0"/>
        <w:autoSpaceDE/>
        <w:autoSpaceDN/>
        <w:bidi w:val="0"/>
        <w:snapToGrid w:val="0"/>
        <w:ind w:firstLine="0" w:firstLineChars="0"/>
        <w:textAlignment w:val="auto"/>
        <w:rPr>
          <w:rFonts w:hint="default" w:ascii="Times New Roman" w:hAnsi="Times New Roman" w:cs="Times New Roman"/>
          <w:color w:val="auto"/>
          <w:highlight w:val="none"/>
        </w:rPr>
      </w:pPr>
    </w:p>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cs="Times New Roman"/>
          <w:b/>
          <w:color w:val="auto"/>
          <w:sz w:val="32"/>
          <w:szCs w:val="22"/>
          <w:highlight w:val="none"/>
        </w:rPr>
      </w:pPr>
      <w:r>
        <w:rPr>
          <w:rFonts w:hint="default" w:ascii="Times New Roman" w:hAnsi="Times New Roman" w:cs="Times New Roman"/>
          <w:b/>
          <w:color w:val="auto"/>
          <w:sz w:val="32"/>
          <w:szCs w:val="22"/>
          <w:highlight w:val="none"/>
        </w:rPr>
        <w:t>新疆驰远天合有限责任会计师事务所</w:t>
      </w:r>
    </w:p>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等线" w:cs="Times New Roman"/>
          <w:b/>
          <w:color w:val="auto"/>
          <w:sz w:val="28"/>
          <w:szCs w:val="28"/>
          <w:highlight w:val="none"/>
        </w:rPr>
      </w:pPr>
      <w:r>
        <w:rPr>
          <w:rFonts w:hint="default" w:ascii="Times New Roman" w:hAnsi="Times New Roman" w:eastAsia="等线" w:cs="Times New Roman"/>
          <w:b/>
          <w:color w:val="auto"/>
          <w:sz w:val="28"/>
          <w:szCs w:val="28"/>
          <w:highlight w:val="none"/>
        </w:rPr>
        <w:t>XIN JIANG CHI YUAN TIAN HE</w:t>
      </w:r>
    </w:p>
    <w:p>
      <w:pPr>
        <w:keepNext w:val="0"/>
        <w:keepLines w:val="0"/>
        <w:pageBreakBefore w:val="0"/>
        <w:widowControl w:val="0"/>
        <w:kinsoku/>
        <w:wordWrap/>
        <w:overflowPunct/>
        <w:topLinePunct w:val="0"/>
        <w:autoSpaceDE/>
        <w:autoSpaceDN/>
        <w:bidi w:val="0"/>
        <w:adjustRightInd/>
        <w:snapToGrid w:val="0"/>
        <w:ind w:firstLine="0" w:firstLineChars="0"/>
        <w:jc w:val="center"/>
        <w:textAlignment w:val="auto"/>
        <w:rPr>
          <w:rFonts w:hint="default" w:ascii="Times New Roman" w:hAnsi="Times New Roman" w:eastAsia="等线" w:cs="Times New Roman"/>
          <w:b/>
          <w:color w:val="auto"/>
          <w:szCs w:val="21"/>
          <w:highlight w:val="none"/>
        </w:rPr>
      </w:pPr>
      <w:r>
        <w:rPr>
          <w:rFonts w:hint="default" w:ascii="Times New Roman" w:hAnsi="Times New Roman" w:eastAsia="等线" w:cs="Times New Roman"/>
          <w:b/>
          <w:color w:val="auto"/>
          <w:szCs w:val="21"/>
          <w:highlight w:val="none"/>
        </w:rPr>
        <w:t>Certified Public Accountants Co.,Ltd.</w:t>
      </w:r>
    </w:p>
    <w:p>
      <w:pPr>
        <w:widowControl/>
        <w:spacing w:line="360" w:lineRule="auto"/>
        <w:ind w:firstLine="0" w:firstLineChars="0"/>
        <w:rPr>
          <w:rFonts w:hint="default" w:ascii="Times New Roman" w:hAnsi="Times New Roman" w:eastAsia="黑体" w:cs="Times New Roman"/>
          <w:bCs/>
          <w:color w:val="auto"/>
          <w:sz w:val="24"/>
          <w:szCs w:val="40"/>
          <w:highlight w:val="none"/>
          <w:lang w:val="en-US" w:eastAsia="zh-CN"/>
        </w:rPr>
      </w:pPr>
      <w:r>
        <w:rPr>
          <w:rFonts w:hint="default" w:ascii="Times New Roman" w:hAnsi="Times New Roman" w:eastAsia="黑体" w:cs="Times New Roman"/>
          <w:bCs/>
          <w:color w:val="auto"/>
          <w:sz w:val="24"/>
          <w:szCs w:val="40"/>
          <w:highlight w:val="none"/>
          <w:lang w:val="en-US" w:eastAsia="zh-CN"/>
        </w:rPr>
        <w:t>被</w:t>
      </w:r>
      <w:r>
        <w:rPr>
          <w:rFonts w:hint="default" w:ascii="Times New Roman" w:hAnsi="Times New Roman" w:eastAsia="黑体" w:cs="Times New Roman"/>
          <w:bCs/>
          <w:color w:val="auto"/>
          <w:sz w:val="24"/>
          <w:szCs w:val="40"/>
          <w:highlight w:val="none"/>
        </w:rPr>
        <w:t>评价单位：巴楚县残疾人联合会</w:t>
      </w:r>
    </w:p>
    <w:p>
      <w:pPr>
        <w:widowControl/>
        <w:spacing w:line="360" w:lineRule="auto"/>
        <w:ind w:firstLine="0" w:firstLineChars="0"/>
        <w:rPr>
          <w:rFonts w:hint="default" w:ascii="Times New Roman" w:hAnsi="Times New Roman" w:eastAsia="黑体" w:cs="Times New Roman"/>
          <w:bCs/>
          <w:color w:val="auto"/>
          <w:sz w:val="24"/>
          <w:szCs w:val="40"/>
          <w:highlight w:val="none"/>
          <w:lang w:val="en-US"/>
        </w:rPr>
      </w:pPr>
      <w:r>
        <w:rPr>
          <w:rFonts w:hint="default" w:ascii="Times New Roman" w:hAnsi="Times New Roman" w:eastAsia="黑体" w:cs="Times New Roman"/>
          <w:bCs/>
          <w:color w:val="auto"/>
          <w:sz w:val="24"/>
          <w:szCs w:val="40"/>
          <w:highlight w:val="none"/>
        </w:rPr>
        <w:t>委托单位：巴楚县财政局</w:t>
      </w: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评价机构：新疆驰远天合有限责任会计师事务所</w:t>
      </w: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机构负责人：孙卫红</w:t>
      </w: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联系方式：0991-2835917、0991-2831583</w:t>
      </w: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通讯地址：新疆乌鲁木齐市天山区新华南路9号汇源大厦13楼</w:t>
      </w: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邮政编码：830004</w:t>
      </w:r>
    </w:p>
    <w:p>
      <w:pPr>
        <w:widowControl/>
        <w:spacing w:line="360" w:lineRule="auto"/>
        <w:ind w:firstLine="0" w:firstLineChars="0"/>
        <w:rPr>
          <w:rFonts w:hint="default" w:ascii="Times New Roman" w:hAnsi="Times New Roman" w:eastAsia="黑体" w:cs="Times New Roman"/>
          <w:bCs/>
          <w:color w:val="auto"/>
          <w:sz w:val="24"/>
          <w:szCs w:val="40"/>
          <w:highlight w:val="none"/>
        </w:rPr>
      </w:pPr>
    </w:p>
    <w:p>
      <w:pPr>
        <w:widowControl/>
        <w:spacing w:line="360" w:lineRule="auto"/>
        <w:ind w:firstLine="0" w:firstLineChars="0"/>
        <w:rPr>
          <w:rFonts w:hint="default" w:ascii="Times New Roman" w:hAnsi="Times New Roman" w:eastAsia="黑体" w:cs="Times New Roman"/>
          <w:bCs/>
          <w:color w:val="auto"/>
          <w:sz w:val="24"/>
          <w:szCs w:val="40"/>
          <w:highlight w:val="none"/>
        </w:rPr>
      </w:pPr>
    </w:p>
    <w:p>
      <w:pPr>
        <w:widowControl/>
        <w:spacing w:line="360" w:lineRule="auto"/>
        <w:ind w:firstLine="0" w:firstLineChars="0"/>
        <w:rPr>
          <w:rFonts w:hint="default" w:ascii="Times New Roman" w:hAnsi="Times New Roman" w:eastAsia="黑体" w:cs="Times New Roman"/>
          <w:bCs/>
          <w:color w:val="auto"/>
          <w:sz w:val="24"/>
          <w:szCs w:val="40"/>
          <w:highlight w:val="none"/>
        </w:rPr>
      </w:pPr>
      <w:r>
        <w:rPr>
          <w:rFonts w:hint="default" w:ascii="Times New Roman" w:hAnsi="Times New Roman" w:eastAsia="黑体" w:cs="Times New Roman"/>
          <w:bCs/>
          <w:color w:val="auto"/>
          <w:sz w:val="24"/>
          <w:szCs w:val="40"/>
          <w:highlight w:val="none"/>
        </w:rPr>
        <w:t>评价小组成员：</w:t>
      </w:r>
    </w:p>
    <w:p>
      <w:pPr>
        <w:widowControl/>
        <w:spacing w:line="360" w:lineRule="auto"/>
        <w:ind w:firstLine="240" w:firstLineChars="100"/>
        <w:rPr>
          <w:rFonts w:hint="default" w:ascii="Times New Roman" w:hAnsi="Times New Roman" w:eastAsia="黑体" w:cs="Times New Roman"/>
          <w:bCs/>
          <w:color w:val="auto"/>
          <w:sz w:val="24"/>
          <w:szCs w:val="40"/>
          <w:highlight w:val="none"/>
          <w:lang w:val="en-US" w:eastAsia="zh-CN"/>
        </w:rPr>
      </w:pPr>
      <w:r>
        <w:rPr>
          <w:rFonts w:hint="default" w:ascii="Times New Roman" w:hAnsi="Times New Roman" w:eastAsia="黑体" w:cs="Times New Roman"/>
          <w:bCs/>
          <w:color w:val="auto"/>
          <w:sz w:val="24"/>
          <w:szCs w:val="40"/>
          <w:highlight w:val="none"/>
          <w:lang w:val="en-US" w:eastAsia="zh-CN"/>
        </w:rPr>
        <w:t>项目</w:t>
      </w:r>
      <w:r>
        <w:rPr>
          <w:rFonts w:hint="default" w:ascii="Times New Roman" w:hAnsi="Times New Roman" w:eastAsia="黑体" w:cs="Times New Roman"/>
          <w:bCs/>
          <w:color w:val="auto"/>
          <w:sz w:val="24"/>
          <w:szCs w:val="40"/>
          <w:highlight w:val="none"/>
        </w:rPr>
        <w:t>主评人：冯延萍</w:t>
      </w:r>
      <w:r>
        <w:rPr>
          <w:rFonts w:hint="default" w:ascii="Times New Roman" w:hAnsi="Times New Roman" w:eastAsia="黑体" w:cs="Times New Roman"/>
          <w:bCs/>
          <w:color w:val="auto"/>
          <w:sz w:val="24"/>
          <w:szCs w:val="40"/>
          <w:highlight w:val="none"/>
          <w:lang w:val="en-US" w:eastAsia="zh-CN"/>
        </w:rPr>
        <w:t xml:space="preserve">  注册会计师、注册评估师</w:t>
      </w:r>
    </w:p>
    <w:p>
      <w:pPr>
        <w:widowControl/>
        <w:spacing w:line="240" w:lineRule="auto"/>
        <w:ind w:firstLine="240" w:firstLineChars="100"/>
        <w:rPr>
          <w:rFonts w:hint="default" w:ascii="Times New Roman" w:hAnsi="Times New Roman" w:eastAsia="黑体" w:cs="Times New Roman"/>
          <w:bCs/>
          <w:color w:val="auto"/>
          <w:sz w:val="24"/>
          <w:szCs w:val="40"/>
          <w:highlight w:val="none"/>
        </w:rPr>
      </w:pPr>
    </w:p>
    <w:p>
      <w:pPr>
        <w:widowControl/>
        <w:spacing w:line="360" w:lineRule="auto"/>
        <w:ind w:firstLine="240" w:firstLineChars="100"/>
        <w:rPr>
          <w:rFonts w:hint="default" w:ascii="Times New Roman" w:hAnsi="Times New Roman" w:eastAsia="黑体" w:cs="Times New Roman"/>
          <w:bCs/>
          <w:color w:val="auto"/>
          <w:sz w:val="24"/>
          <w:szCs w:val="40"/>
          <w:highlight w:val="none"/>
          <w:lang w:val="en-US" w:eastAsia="zh-CN"/>
        </w:rPr>
      </w:pPr>
      <w:r>
        <w:rPr>
          <w:rFonts w:hint="default" w:ascii="Times New Roman" w:hAnsi="Times New Roman" w:eastAsia="黑体" w:cs="Times New Roman"/>
          <w:bCs/>
          <w:color w:val="auto"/>
          <w:sz w:val="24"/>
          <w:szCs w:val="40"/>
          <w:highlight w:val="none"/>
          <w:lang w:val="en-US" w:eastAsia="zh-CN"/>
        </w:rPr>
        <w:t>报告</w:t>
      </w:r>
      <w:r>
        <w:rPr>
          <w:rFonts w:hint="default" w:ascii="Times New Roman" w:hAnsi="Times New Roman" w:eastAsia="黑体" w:cs="Times New Roman"/>
          <w:bCs/>
          <w:color w:val="auto"/>
          <w:sz w:val="24"/>
          <w:szCs w:val="40"/>
          <w:highlight w:val="none"/>
        </w:rPr>
        <w:t>复核人：</w:t>
      </w:r>
      <w:r>
        <w:rPr>
          <w:rFonts w:hint="default" w:ascii="Times New Roman" w:hAnsi="Times New Roman" w:eastAsia="黑体" w:cs="Times New Roman"/>
          <w:bCs/>
          <w:color w:val="auto"/>
          <w:sz w:val="24"/>
          <w:szCs w:val="40"/>
          <w:highlight w:val="none"/>
          <w:lang w:val="en-US" w:eastAsia="zh-CN"/>
        </w:rPr>
        <w:t xml:space="preserve">王丽  </w:t>
      </w:r>
    </w:p>
    <w:p>
      <w:pPr>
        <w:widowControl/>
        <w:spacing w:line="240" w:lineRule="auto"/>
        <w:ind w:firstLine="240" w:firstLineChars="100"/>
        <w:rPr>
          <w:rFonts w:hint="default" w:ascii="Times New Roman" w:hAnsi="Times New Roman" w:eastAsia="黑体" w:cs="Times New Roman"/>
          <w:bCs/>
          <w:color w:val="auto"/>
          <w:sz w:val="24"/>
          <w:szCs w:val="40"/>
          <w:highlight w:val="none"/>
          <w:lang w:val="en-US" w:eastAsia="zh-CN"/>
        </w:rPr>
      </w:pPr>
    </w:p>
    <w:p>
      <w:pPr>
        <w:widowControl/>
        <w:spacing w:line="360" w:lineRule="auto"/>
        <w:ind w:firstLine="240" w:firstLineChars="100"/>
        <w:rPr>
          <w:rFonts w:hint="default" w:ascii="Times New Roman" w:hAnsi="Times New Roman" w:eastAsia="黑体" w:cs="Times New Roman"/>
          <w:bCs/>
          <w:color w:val="auto"/>
          <w:sz w:val="24"/>
          <w:szCs w:val="40"/>
          <w:highlight w:val="none"/>
          <w:lang w:val="en-US" w:eastAsia="zh-CN"/>
        </w:rPr>
      </w:pPr>
      <w:r>
        <w:rPr>
          <w:rFonts w:hint="default" w:ascii="Times New Roman" w:hAnsi="Times New Roman" w:eastAsia="黑体" w:cs="Times New Roman"/>
          <w:bCs/>
          <w:color w:val="auto"/>
          <w:sz w:val="24"/>
          <w:szCs w:val="40"/>
          <w:highlight w:val="none"/>
          <w:lang w:val="en-US" w:eastAsia="zh-CN"/>
        </w:rPr>
        <w:t>项目负责人</w:t>
      </w:r>
      <w:r>
        <w:rPr>
          <w:rFonts w:hint="default" w:ascii="Times New Roman" w:hAnsi="Times New Roman" w:eastAsia="黑体" w:cs="Times New Roman"/>
          <w:bCs/>
          <w:color w:val="auto"/>
          <w:sz w:val="24"/>
          <w:szCs w:val="40"/>
          <w:highlight w:val="none"/>
        </w:rPr>
        <w:t>：</w:t>
      </w:r>
      <w:r>
        <w:rPr>
          <w:rFonts w:hint="default" w:ascii="Times New Roman" w:hAnsi="Times New Roman" w:eastAsia="黑体" w:cs="Times New Roman"/>
          <w:bCs/>
          <w:color w:val="auto"/>
          <w:sz w:val="24"/>
          <w:szCs w:val="40"/>
          <w:highlight w:val="none"/>
          <w:lang w:val="en-US" w:eastAsia="zh-CN"/>
        </w:rPr>
        <w:t>赵夏清</w:t>
      </w:r>
    </w:p>
    <w:p>
      <w:pPr>
        <w:widowControl/>
        <w:spacing w:line="240" w:lineRule="auto"/>
        <w:ind w:firstLine="240" w:firstLineChars="100"/>
        <w:rPr>
          <w:rFonts w:hint="default" w:ascii="Times New Roman" w:hAnsi="Times New Roman" w:eastAsia="黑体" w:cs="Times New Roman"/>
          <w:bCs/>
          <w:color w:val="auto"/>
          <w:sz w:val="24"/>
          <w:szCs w:val="40"/>
          <w:highlight w:val="none"/>
          <w:lang w:val="en-US" w:eastAsia="zh-CN"/>
        </w:rPr>
      </w:pPr>
    </w:p>
    <w:p>
      <w:pPr>
        <w:widowControl/>
        <w:spacing w:line="360" w:lineRule="auto"/>
        <w:ind w:left="0" w:leftChars="0" w:firstLine="240" w:firstLineChars="100"/>
        <w:rPr>
          <w:rFonts w:hint="default" w:ascii="Times New Roman" w:hAnsi="Times New Roman" w:eastAsia="黑体" w:cs="Times New Roman"/>
          <w:bCs/>
          <w:color w:val="auto"/>
          <w:sz w:val="24"/>
          <w:szCs w:val="40"/>
          <w:highlight w:val="none"/>
          <w:lang w:val="en-US" w:eastAsia="zh-CN"/>
        </w:rPr>
      </w:pPr>
      <w:r>
        <w:rPr>
          <w:rFonts w:hint="default" w:ascii="Times New Roman" w:hAnsi="Times New Roman" w:eastAsia="黑体" w:cs="Times New Roman"/>
          <w:bCs/>
          <w:color w:val="auto"/>
          <w:sz w:val="24"/>
          <w:szCs w:val="40"/>
          <w:highlight w:val="none"/>
          <w:lang w:val="en-US" w:eastAsia="zh-CN"/>
        </w:rPr>
        <w:t>项目组成员</w:t>
      </w:r>
      <w:r>
        <w:rPr>
          <w:rFonts w:hint="default" w:ascii="Times New Roman" w:hAnsi="Times New Roman" w:eastAsia="黑体" w:cs="Times New Roman"/>
          <w:bCs/>
          <w:color w:val="auto"/>
          <w:sz w:val="24"/>
          <w:szCs w:val="40"/>
          <w:highlight w:val="none"/>
        </w:rPr>
        <w:t>：</w:t>
      </w:r>
      <w:r>
        <w:rPr>
          <w:rFonts w:hint="default" w:ascii="Times New Roman" w:hAnsi="Times New Roman" w:eastAsia="黑体" w:cs="Times New Roman"/>
          <w:bCs/>
          <w:color w:val="auto"/>
          <w:sz w:val="24"/>
          <w:szCs w:val="40"/>
          <w:highlight w:val="none"/>
          <w:lang w:val="en-US" w:eastAsia="zh-CN"/>
        </w:rPr>
        <w:t>张书婷</w:t>
      </w:r>
    </w:p>
    <w:p>
      <w:pPr>
        <w:widowControl/>
        <w:spacing w:line="560" w:lineRule="exact"/>
        <w:ind w:firstLine="0" w:firstLineChars="0"/>
        <w:rPr>
          <w:rFonts w:hint="default" w:ascii="Times New Roman" w:hAnsi="Times New Roman" w:eastAsia="黑体" w:cs="Times New Roman"/>
          <w:bCs/>
          <w:color w:val="auto"/>
          <w:sz w:val="21"/>
          <w:highlight w:val="none"/>
        </w:rPr>
      </w:pPr>
    </w:p>
    <w:p>
      <w:pPr>
        <w:keepNext/>
        <w:keepLines/>
        <w:adjustRightInd/>
        <w:ind w:firstLine="0" w:firstLineChars="0"/>
        <w:rPr>
          <w:rFonts w:hint="default" w:ascii="Times New Roman" w:hAnsi="Times New Roman" w:eastAsia="黑体" w:cs="Times New Roman"/>
          <w:bCs/>
          <w:color w:val="auto"/>
          <w:sz w:val="21"/>
          <w:highlight w:val="none"/>
        </w:rPr>
        <w:sectPr>
          <w:headerReference r:id="rId3" w:type="default"/>
          <w:footerReference r:id="rId4"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p>
      <w:pPr>
        <w:pStyle w:val="2"/>
        <w:ind w:firstLine="0" w:firstLineChars="0"/>
        <w:jc w:val="center"/>
        <w:rPr>
          <w:rFonts w:hint="default" w:ascii="Times New Roman" w:hAnsi="Times New Roman" w:eastAsia="宋体" w:cs="Times New Roman"/>
          <w:b/>
          <w:bCs w:val="0"/>
          <w:color w:val="auto"/>
          <w:sz w:val="24"/>
          <w:szCs w:val="24"/>
          <w:highlight w:val="none"/>
        </w:rPr>
      </w:pPr>
      <w:bookmarkStart w:id="0" w:name="_Toc13486"/>
      <w:bookmarkStart w:id="1" w:name="_Toc16769"/>
      <w:bookmarkStart w:id="2" w:name="_Toc2964"/>
      <w:bookmarkStart w:id="3" w:name="_Toc13198"/>
      <w:bookmarkStart w:id="4" w:name="_Toc28929"/>
      <w:bookmarkStart w:id="5" w:name="_Toc16666"/>
      <w:bookmarkStart w:id="6" w:name="_Toc795"/>
      <w:bookmarkStart w:id="7" w:name="_Toc26712"/>
      <w:bookmarkStart w:id="8" w:name="_Toc17859"/>
      <w:bookmarkStart w:id="9" w:name="_Toc10292"/>
      <w:r>
        <w:rPr>
          <w:rFonts w:hint="default" w:ascii="Times New Roman" w:hAnsi="Times New Roman" w:eastAsia="宋体" w:cs="Times New Roman"/>
          <w:b/>
          <w:bCs w:val="0"/>
          <w:color w:val="auto"/>
          <w:sz w:val="24"/>
          <w:szCs w:val="24"/>
          <w:highlight w:val="none"/>
        </w:rPr>
        <w:t>报告摘要</w:t>
      </w:r>
      <w:bookmarkEnd w:id="0"/>
      <w:bookmarkEnd w:id="1"/>
      <w:bookmarkEnd w:id="2"/>
      <w:bookmarkEnd w:id="3"/>
      <w:bookmarkEnd w:id="4"/>
      <w:bookmarkEnd w:id="5"/>
      <w:bookmarkEnd w:id="6"/>
      <w:bookmarkEnd w:id="7"/>
      <w:bookmarkEnd w:id="8"/>
      <w:bookmarkEnd w:id="9"/>
    </w:p>
    <w:p>
      <w:pPr>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t>受</w:t>
      </w:r>
      <w:r>
        <w:rPr>
          <w:rFonts w:hint="default" w:ascii="Times New Roman" w:hAnsi="Times New Roman" w:cs="Times New Roman"/>
          <w:color w:val="auto"/>
          <w:highlight w:val="none"/>
          <w:lang w:val="en-US" w:eastAsia="zh-CN"/>
        </w:rPr>
        <w:t>巴楚县财政局</w:t>
      </w:r>
      <w:r>
        <w:rPr>
          <w:rFonts w:hint="default" w:ascii="Times New Roman" w:hAnsi="Times New Roman" w:cs="Times New Roman"/>
          <w:color w:val="auto"/>
          <w:highlight w:val="none"/>
        </w:rPr>
        <w:t>委托，新疆驰远天合有限责任会计师事务所以第三方社会评价机构的身份，对</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度巴楚县残疾人联合会</w:t>
      </w:r>
      <w:r>
        <w:rPr>
          <w:rFonts w:hint="default" w:ascii="Times New Roman" w:hAnsi="Times New Roman" w:cs="Times New Roman"/>
          <w:color w:val="auto"/>
          <w:highlight w:val="none"/>
        </w:rPr>
        <w:t>开展了部门整体绩效评价工作并形成绩效评价报告，评价情况如下</w:t>
      </w:r>
    </w:p>
    <w:p>
      <w:pPr>
        <w:ind w:firstLine="640"/>
        <w:rPr>
          <w:rFonts w:hint="default" w:ascii="Times New Roman" w:hAnsi="Times New Roman" w:eastAsia="宋体" w:cs="Times New Roman"/>
          <w:b/>
          <w:bCs w:val="0"/>
          <w:color w:val="auto"/>
          <w:sz w:val="24"/>
          <w:szCs w:val="40"/>
          <w:highlight w:val="none"/>
        </w:rPr>
      </w:pPr>
      <w:r>
        <w:rPr>
          <w:rFonts w:hint="default" w:ascii="Times New Roman" w:hAnsi="Times New Roman" w:eastAsia="宋体" w:cs="Times New Roman"/>
          <w:b/>
          <w:bCs w:val="0"/>
          <w:color w:val="auto"/>
          <w:sz w:val="24"/>
          <w:szCs w:val="40"/>
          <w:highlight w:val="none"/>
        </w:rPr>
        <w:t>一、基本情况</w:t>
      </w:r>
    </w:p>
    <w:p>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（一）</w:t>
      </w:r>
      <w:r>
        <w:rPr>
          <w:rFonts w:hint="default" w:ascii="Times New Roman" w:hAnsi="Times New Roman" w:cs="Times New Roman"/>
          <w:b/>
          <w:color w:val="auto"/>
          <w:highlight w:val="none"/>
          <w:lang w:val="en-US" w:eastAsia="zh-CN"/>
        </w:rPr>
        <w:t>部门</w:t>
      </w:r>
      <w:r>
        <w:rPr>
          <w:rFonts w:hint="default" w:ascii="Times New Roman" w:hAnsi="Times New Roman" w:eastAsia="宋体" w:cs="Times New Roman"/>
          <w:b/>
          <w:color w:val="auto"/>
          <w:highlight w:val="none"/>
        </w:rPr>
        <w:t>单位概况</w:t>
      </w:r>
    </w:p>
    <w:p>
      <w:pPr>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残疾人联合会（以下简称</w:t>
      </w:r>
      <w:r>
        <w:rPr>
          <w:rFonts w:hint="default" w:ascii="Times New Roman" w:hAnsi="Times New Roman" w:cs="Times New Roman"/>
          <w:color w:val="auto"/>
          <w:highlight w:val="none"/>
          <w:lang w:val="en-US" w:eastAsia="zh-CN"/>
        </w:rPr>
        <w:t>县</w:t>
      </w:r>
      <w:r>
        <w:rPr>
          <w:rFonts w:hint="default" w:ascii="Times New Roman" w:hAnsi="Times New Roman" w:cs="Times New Roman"/>
          <w:color w:val="auto"/>
          <w:highlight w:val="none"/>
        </w:rPr>
        <w:t>残联）根据《关于印发&lt;</w:t>
      </w:r>
      <w:r>
        <w:rPr>
          <w:rFonts w:hint="default" w:ascii="Times New Roman" w:hAnsi="Times New Roman" w:cs="Times New Roman"/>
          <w:color w:val="auto"/>
          <w:highlight w:val="none"/>
          <w:lang w:val="en-US" w:eastAsia="zh-CN"/>
        </w:rPr>
        <w:t>巴楚县党政</w:t>
      </w:r>
      <w:r>
        <w:rPr>
          <w:rFonts w:hint="default" w:ascii="Times New Roman" w:hAnsi="Times New Roman" w:cs="Times New Roman"/>
          <w:color w:val="auto"/>
          <w:highlight w:val="none"/>
        </w:rPr>
        <w:t>机关机构改革方案&gt;的通知》</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喀党发</w:t>
      </w:r>
      <w:r>
        <w:rPr>
          <w:rFonts w:hint="default" w:ascii="Times New Roman" w:hAnsi="Times New Roman" w:cs="Times New Roman"/>
          <w:color w:val="auto"/>
          <w:highlight w:val="none"/>
          <w:lang w:eastAsia="zh-CN"/>
        </w:rPr>
        <w:t>〔20</w:t>
      </w:r>
      <w:r>
        <w:rPr>
          <w:rFonts w:hint="default" w:ascii="Times New Roman" w:hAnsi="Times New Roman" w:cs="Times New Roman"/>
          <w:color w:val="auto"/>
          <w:highlight w:val="none"/>
          <w:lang w:val="en-US" w:eastAsia="zh-CN"/>
        </w:rPr>
        <w:t>03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25号文件</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和</w:t>
      </w:r>
      <w:r>
        <w:rPr>
          <w:rFonts w:hint="default" w:ascii="Times New Roman" w:hAnsi="Times New Roman" w:cs="Times New Roman"/>
          <w:b w:val="0"/>
          <w:bCs w:val="0"/>
          <w:color w:val="auto"/>
          <w:sz w:val="21"/>
          <w:szCs w:val="21"/>
          <w:highlight w:val="none"/>
          <w:lang w:val="en-US" w:eastAsia="zh-CN" w:bidi="ar-SA"/>
        </w:rPr>
        <w:t>《关于印发&lt;巴楚县残疾人联合会机构设置、职能配置和人员编制方案&gt;的通知》（巴政办发</w:t>
      </w:r>
      <w:r>
        <w:rPr>
          <w:rFonts w:hint="default" w:ascii="Times New Roman" w:hAnsi="Times New Roman" w:cs="Times New Roman"/>
          <w:color w:val="auto"/>
          <w:highlight w:val="none"/>
          <w:lang w:eastAsia="zh-CN"/>
        </w:rPr>
        <w:t>〔20</w:t>
      </w:r>
      <w:r>
        <w:rPr>
          <w:rFonts w:hint="default" w:ascii="Times New Roman" w:hAnsi="Times New Roman" w:cs="Times New Roman"/>
          <w:color w:val="auto"/>
          <w:highlight w:val="none"/>
          <w:lang w:val="en-US" w:eastAsia="zh-CN"/>
        </w:rPr>
        <w:t>03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49号</w:t>
      </w:r>
      <w:r>
        <w:rPr>
          <w:rFonts w:hint="default" w:ascii="Times New Roman" w:hAnsi="Times New Roman" w:cs="Times New Roman"/>
          <w:b w:val="0"/>
          <w:bCs w:val="0"/>
          <w:color w:val="auto"/>
          <w:sz w:val="21"/>
          <w:szCs w:val="21"/>
          <w:highlight w:val="none"/>
          <w:lang w:val="en-US" w:eastAsia="zh-CN" w:bidi="ar-SA"/>
        </w:rPr>
        <w:t>）</w:t>
      </w:r>
      <w:r>
        <w:rPr>
          <w:rFonts w:hint="default" w:ascii="Times New Roman" w:hAnsi="Times New Roman" w:cs="Times New Roman"/>
          <w:color w:val="auto"/>
          <w:highlight w:val="none"/>
        </w:rPr>
        <w:t>设立。县残联是将残疾人的残疾人自身代表组织、社会福利团体和事业管理机构融为一体的残疾人事业</w:t>
      </w:r>
      <w:r>
        <w:rPr>
          <w:rFonts w:hint="default" w:ascii="Times New Roman" w:hAnsi="Times New Roman" w:cs="Times New Roman"/>
          <w:color w:val="auto"/>
          <w:highlight w:val="none"/>
          <w:lang w:val="en-US" w:eastAsia="zh-CN"/>
        </w:rPr>
        <w:t>团体</w:t>
      </w:r>
      <w:r>
        <w:rPr>
          <w:rFonts w:hint="default" w:ascii="Times New Roman" w:hAnsi="Times New Roman" w:cs="Times New Roman"/>
          <w:color w:val="auto"/>
          <w:highlight w:val="none"/>
        </w:rPr>
        <w:t>，具有代表、服务、</w:t>
      </w:r>
      <w:r>
        <w:rPr>
          <w:rFonts w:hint="default" w:ascii="Times New Roman" w:hAnsi="Times New Roman" w:cs="Times New Roman"/>
          <w:color w:val="auto"/>
          <w:highlight w:val="none"/>
          <w:lang w:val="en-US" w:eastAsia="zh-CN"/>
        </w:rPr>
        <w:t>管理的</w:t>
      </w:r>
      <w:r>
        <w:rPr>
          <w:rFonts w:hint="default" w:ascii="Times New Roman" w:hAnsi="Times New Roman" w:cs="Times New Roman"/>
          <w:color w:val="auto"/>
          <w:highlight w:val="none"/>
        </w:rPr>
        <w:t>职能</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代表残疾人的共同利益，维护残疾人合法权益</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开</w:t>
      </w:r>
      <w:r>
        <w:rPr>
          <w:rFonts w:hint="default" w:ascii="Times New Roman" w:hAnsi="Times New Roman" w:cs="Times New Roman"/>
          <w:color w:val="auto"/>
          <w:highlight w:val="none"/>
        </w:rPr>
        <w:t>展名项业务和活动，直接为残疾人</w:t>
      </w:r>
      <w:r>
        <w:rPr>
          <w:rFonts w:hint="default" w:ascii="Times New Roman" w:hAnsi="Times New Roman" w:cs="Times New Roman"/>
          <w:color w:val="auto"/>
          <w:highlight w:val="none"/>
          <w:lang w:val="en-US" w:eastAsia="zh-CN"/>
        </w:rPr>
        <w:t>服务</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县残联</w:t>
      </w:r>
      <w:r>
        <w:rPr>
          <w:rFonts w:hint="default" w:ascii="Times New Roman" w:hAnsi="Times New Roman" w:cs="Times New Roman"/>
          <w:color w:val="auto"/>
          <w:highlight w:val="none"/>
          <w:lang w:val="en-US" w:eastAsia="zh-CN"/>
        </w:rPr>
        <w:t>由</w:t>
      </w:r>
      <w:r>
        <w:rPr>
          <w:rFonts w:hint="default" w:ascii="Times New Roman" w:hAnsi="Times New Roman" w:cs="Times New Roman"/>
          <w:color w:val="auto"/>
          <w:highlight w:val="none"/>
        </w:rPr>
        <w:t>县人民政府领导，承担县人民政府委托的部分行政职能，业务上接受有关部门对口指导，并与各乡镇</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建立业务关系</w:t>
      </w:r>
      <w:r>
        <w:rPr>
          <w:rFonts w:hint="default" w:ascii="Times New Roman" w:hAnsi="Times New Roman" w:cs="Times New Roman"/>
          <w:color w:val="auto"/>
          <w:highlight w:val="none"/>
          <w:lang w:eastAsia="zh-CN"/>
        </w:rPr>
        <w:t>。</w:t>
      </w:r>
    </w:p>
    <w:p>
      <w:pPr>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残疾人联合会机关</w:t>
      </w:r>
      <w:r>
        <w:rPr>
          <w:rFonts w:hint="default" w:ascii="Times New Roman" w:hAnsi="Times New Roman" w:cs="Times New Roman"/>
          <w:color w:val="auto"/>
          <w:highlight w:val="none"/>
          <w:lang w:val="en-US" w:eastAsia="zh-CN"/>
        </w:rPr>
        <w:t>下</w:t>
      </w:r>
      <w:r>
        <w:rPr>
          <w:rFonts w:hint="default" w:ascii="Times New Roman" w:hAnsi="Times New Roman" w:cs="Times New Roman"/>
          <w:color w:val="auto"/>
          <w:highlight w:val="none"/>
        </w:rPr>
        <w:t>设</w:t>
      </w:r>
      <w:r>
        <w:rPr>
          <w:rFonts w:hint="default" w:ascii="Times New Roman" w:hAnsi="Times New Roman" w:cs="Times New Roman"/>
          <w:color w:val="auto"/>
          <w:highlight w:val="none"/>
          <w:lang w:val="en-US" w:eastAsia="zh-CN"/>
        </w:rPr>
        <w:t>四</w:t>
      </w:r>
      <w:r>
        <w:rPr>
          <w:rFonts w:hint="default" w:ascii="Times New Roman" w:hAnsi="Times New Roman" w:cs="Times New Roman"/>
          <w:color w:val="auto"/>
          <w:highlight w:val="none"/>
        </w:rPr>
        <w:t>个</w:t>
      </w:r>
      <w:r>
        <w:rPr>
          <w:rFonts w:hint="default" w:ascii="Times New Roman" w:hAnsi="Times New Roman" w:cs="Times New Roman"/>
          <w:color w:val="auto"/>
          <w:highlight w:val="none"/>
          <w:lang w:val="en-US" w:eastAsia="zh-CN"/>
        </w:rPr>
        <w:t>处室</w:t>
      </w:r>
      <w:r>
        <w:rPr>
          <w:rFonts w:hint="default" w:ascii="Times New Roman" w:hAnsi="Times New Roman" w:eastAsia="宋体" w:cs="Times New Roman"/>
          <w:b w:val="0"/>
          <w:bCs w:val="0"/>
          <w:color w:val="auto"/>
          <w:sz w:val="21"/>
          <w:szCs w:val="21"/>
          <w:highlight w:val="none"/>
          <w:lang w:val="en-US" w:eastAsia="zh-CN" w:bidi="ar-SA"/>
        </w:rPr>
        <w:t>，分别是：综合办公室、财务室、法律援助工作站、残疾人劳动就业服务所</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年末共有</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人，其中：参公编制数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人，在岗人数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人；事业编编制数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人、在岗人数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w:t>
      </w:r>
    </w:p>
    <w:p>
      <w:pPr>
        <w:ind w:firstLine="640"/>
        <w:rPr>
          <w:rFonts w:hint="default" w:ascii="Times New Roman" w:hAnsi="Times New Roman" w:eastAsia="宋体" w:cs="Times New Roman"/>
          <w:b/>
          <w:color w:val="auto"/>
          <w:highlight w:val="none"/>
        </w:rPr>
      </w:pPr>
      <w:r>
        <w:rPr>
          <w:rFonts w:hint="default" w:ascii="Times New Roman" w:hAnsi="Times New Roman" w:cs="Times New Roman"/>
          <w:b/>
          <w:color w:val="auto"/>
          <w:highlight w:val="none"/>
          <w:lang w:eastAsia="zh-CN"/>
        </w:rPr>
        <w:t>（</w:t>
      </w:r>
      <w:r>
        <w:rPr>
          <w:rFonts w:hint="default" w:ascii="Times New Roman" w:hAnsi="Times New Roman" w:cs="Times New Roman"/>
          <w:b/>
          <w:color w:val="auto"/>
          <w:highlight w:val="none"/>
          <w:lang w:val="en-US" w:eastAsia="zh-CN"/>
        </w:rPr>
        <w:t>二</w:t>
      </w:r>
      <w:r>
        <w:rPr>
          <w:rFonts w:hint="default" w:ascii="Times New Roman" w:hAnsi="Times New Roman" w:cs="Times New Roman"/>
          <w:b/>
          <w:color w:val="auto"/>
          <w:highlight w:val="none"/>
          <w:lang w:eastAsia="zh-CN"/>
        </w:rPr>
        <w:t>）</w:t>
      </w:r>
      <w:r>
        <w:rPr>
          <w:rFonts w:hint="default" w:ascii="Times New Roman" w:hAnsi="Times New Roman" w:eastAsia="宋体" w:cs="Times New Roman"/>
          <w:b/>
          <w:color w:val="auto"/>
          <w:highlight w:val="none"/>
        </w:rPr>
        <w:t>部门资金投入和使用情况</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1.部门收入预算安排情况</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color w:val="auto"/>
          <w:highlight w:val="none"/>
          <w:lang w:val="en-US" w:eastAsia="zh-CN"/>
        </w:rPr>
        <w:t>巴楚县残疾人联合会2024年度年初收入预算169.98万元，其中：一般公共预算财政拨款收入114.38万元、政府性基金预算财政拨款收入24.21万元、年初结转和结余31.39万元。全年收入预算432.56万元，预算调整数262.58万元，预算调整率为154.48%。</w:t>
      </w: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2.部门年度预决算情况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巴楚县残疾人联合会2024年</w:t>
      </w:r>
      <w:r>
        <w:rPr>
          <w:rFonts w:hint="default" w:ascii="Times New Roman" w:hAnsi="Times New Roman" w:cs="Times New Roman"/>
          <w:color w:val="auto"/>
          <w:highlight w:val="none"/>
        </w:rPr>
        <w:t>度部门支出年初预算金额为</w:t>
      </w:r>
      <w:r>
        <w:rPr>
          <w:rFonts w:hint="default" w:ascii="Times New Roman" w:hAnsi="Times New Roman" w:cs="Times New Roman"/>
          <w:color w:val="auto"/>
          <w:highlight w:val="none"/>
          <w:lang w:val="en-US" w:eastAsia="zh-CN"/>
        </w:rPr>
        <w:t>169.98</w:t>
      </w:r>
      <w:r>
        <w:rPr>
          <w:rFonts w:hint="default" w:ascii="Times New Roman" w:hAnsi="Times New Roman" w:cs="Times New Roman"/>
          <w:color w:val="auto"/>
          <w:highlight w:val="none"/>
        </w:rPr>
        <w:t>万元，其中：基本支出</w:t>
      </w:r>
      <w:r>
        <w:rPr>
          <w:rFonts w:hint="default" w:ascii="Times New Roman" w:hAnsi="Times New Roman" w:cs="Times New Roman"/>
          <w:color w:val="auto"/>
          <w:highlight w:val="none"/>
          <w:lang w:val="en-US" w:eastAsia="zh-CN"/>
        </w:rPr>
        <w:t>114.38</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55</w:t>
      </w:r>
      <w:r>
        <w:rPr>
          <w:rFonts w:hint="eastAsia" w:cs="Times New Roman"/>
          <w:color w:val="auto"/>
          <w:highlight w:val="none"/>
          <w:lang w:val="en-US" w:eastAsia="zh-CN"/>
        </w:rPr>
        <w:t>.6</w:t>
      </w:r>
      <w:r>
        <w:rPr>
          <w:rFonts w:hint="default" w:ascii="Times New Roman" w:hAnsi="Times New Roman" w:cs="Times New Roman"/>
          <w:color w:val="auto"/>
          <w:highlight w:val="none"/>
        </w:rPr>
        <w:t>万元。经预算调整后部门支出全年预算金额为</w:t>
      </w:r>
      <w:r>
        <w:rPr>
          <w:rFonts w:hint="default" w:ascii="Times New Roman" w:hAnsi="Times New Roman" w:cs="Times New Roman"/>
          <w:color w:val="auto"/>
          <w:highlight w:val="none"/>
          <w:lang w:val="en-US" w:eastAsia="zh-CN"/>
        </w:rPr>
        <w:t>432.56</w:t>
      </w:r>
      <w:r>
        <w:rPr>
          <w:rFonts w:hint="default" w:ascii="Times New Roman" w:hAnsi="Times New Roman" w:cs="Times New Roman"/>
          <w:color w:val="auto"/>
          <w:highlight w:val="none"/>
        </w:rPr>
        <w:t>万元，预算调整数为</w:t>
      </w:r>
      <w:r>
        <w:rPr>
          <w:rFonts w:hint="default" w:ascii="Times New Roman" w:hAnsi="Times New Roman" w:cs="Times New Roman"/>
          <w:color w:val="auto"/>
          <w:highlight w:val="none"/>
          <w:lang w:val="en-US" w:eastAsia="zh-CN"/>
        </w:rPr>
        <w:t>262.58</w:t>
      </w:r>
      <w:r>
        <w:rPr>
          <w:rFonts w:hint="default" w:ascii="Times New Roman" w:hAnsi="Times New Roman" w:cs="Times New Roman"/>
          <w:color w:val="auto"/>
          <w:highlight w:val="none"/>
        </w:rPr>
        <w:t>万元，预算调整率为</w:t>
      </w:r>
      <w:r>
        <w:rPr>
          <w:rFonts w:hint="default" w:ascii="Times New Roman" w:hAnsi="Times New Roman" w:cs="Times New Roman"/>
          <w:color w:val="auto"/>
          <w:highlight w:val="none"/>
          <w:lang w:val="en-US" w:eastAsia="zh-CN"/>
        </w:rPr>
        <w:t>154.48</w:t>
      </w:r>
      <w:r>
        <w:rPr>
          <w:rFonts w:hint="default" w:ascii="Times New Roman" w:hAnsi="Times New Roman" w:cs="Times New Roman"/>
          <w:color w:val="auto"/>
          <w:highlight w:val="none"/>
        </w:rPr>
        <w:t>%，其中：基本支出</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353</w:t>
      </w:r>
      <w:r>
        <w:rPr>
          <w:rFonts w:hint="eastAsia" w:cs="Times New Roman"/>
          <w:color w:val="auto"/>
          <w:highlight w:val="none"/>
          <w:lang w:val="en-US" w:eastAsia="zh-CN"/>
        </w:rPr>
        <w:t>.1</w:t>
      </w:r>
      <w:r>
        <w:rPr>
          <w:rFonts w:hint="default" w:ascii="Times New Roman" w:hAnsi="Times New Roman" w:cs="Times New Roman"/>
          <w:color w:val="auto"/>
          <w:highlight w:val="none"/>
        </w:rPr>
        <w:t>万元。</w:t>
      </w:r>
    </w:p>
    <w:p>
      <w:pPr>
        <w:ind w:firstLine="640"/>
        <w:rPr>
          <w:rFonts w:hint="default" w:ascii="Times New Roman" w:hAnsi="Times New Roman" w:eastAsia="宋体" w:cs="Times New Roman"/>
          <w:bCs/>
          <w:color w:val="auto"/>
          <w:highlight w:val="none"/>
        </w:rPr>
      </w:pPr>
      <w:r>
        <w:rPr>
          <w:rFonts w:hint="default" w:ascii="Times New Roman" w:hAnsi="Times New Roman" w:cs="Times New Roman"/>
          <w:color w:val="auto"/>
          <w:highlight w:val="none"/>
          <w:lang w:val="en-US" w:eastAsia="zh-CN"/>
        </w:rPr>
        <w:t>巴楚县残疾人联合会2024年</w:t>
      </w:r>
      <w:r>
        <w:rPr>
          <w:rFonts w:hint="default" w:ascii="Times New Roman" w:hAnsi="Times New Roman" w:cs="Times New Roman"/>
          <w:color w:val="auto"/>
          <w:highlight w:val="none"/>
        </w:rPr>
        <w:t>度部门支出决算数</w:t>
      </w:r>
      <w:r>
        <w:rPr>
          <w:rFonts w:hint="default" w:ascii="Times New Roman" w:hAnsi="Times New Roman" w:cs="Times New Roman"/>
          <w:color w:val="auto"/>
          <w:highlight w:val="none"/>
          <w:lang w:val="en-US" w:eastAsia="zh-CN"/>
        </w:rPr>
        <w:t>332.56</w:t>
      </w:r>
      <w:r>
        <w:rPr>
          <w:rFonts w:hint="default" w:ascii="Times New Roman" w:hAnsi="Times New Roman" w:cs="Times New Roman"/>
          <w:color w:val="auto"/>
          <w:highlight w:val="none"/>
        </w:rPr>
        <w:t>万元，其中：基本支出</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253</w:t>
      </w:r>
      <w:r>
        <w:rPr>
          <w:rFonts w:hint="eastAsia" w:cs="Times New Roman"/>
          <w:color w:val="auto"/>
          <w:highlight w:val="none"/>
          <w:lang w:val="en-US" w:eastAsia="zh-CN"/>
        </w:rPr>
        <w:t>.1</w:t>
      </w:r>
      <w:r>
        <w:rPr>
          <w:rFonts w:hint="default" w:ascii="Times New Roman" w:hAnsi="Times New Roman" w:cs="Times New Roman"/>
          <w:color w:val="auto"/>
          <w:highlight w:val="none"/>
        </w:rPr>
        <w:t>万元，部门年度预算执行率为</w:t>
      </w:r>
      <w:r>
        <w:rPr>
          <w:rFonts w:hint="default" w:ascii="Times New Roman" w:hAnsi="Times New Roman" w:cs="Times New Roman"/>
          <w:color w:val="auto"/>
          <w:highlight w:val="none"/>
          <w:lang w:val="en-US" w:eastAsia="zh-CN"/>
        </w:rPr>
        <w:t>76.88</w:t>
      </w:r>
      <w:r>
        <w:rPr>
          <w:rFonts w:hint="default" w:ascii="Times New Roman" w:hAnsi="Times New Roman" w:cs="Times New Roman"/>
          <w:color w:val="auto"/>
          <w:highlight w:val="none"/>
        </w:rPr>
        <w:t>%。</w:t>
      </w:r>
    </w:p>
    <w:p>
      <w:pPr>
        <w:ind w:firstLine="640"/>
        <w:rPr>
          <w:rFonts w:hint="default" w:ascii="Times New Roman" w:hAnsi="Times New Roman" w:eastAsia="宋体" w:cs="Times New Roman"/>
          <w:b/>
          <w:color w:val="auto"/>
          <w:highlight w:val="none"/>
          <w:lang w:val="en-US" w:eastAsia="zh-CN"/>
        </w:rPr>
      </w:pPr>
      <w:r>
        <w:rPr>
          <w:rFonts w:hint="default" w:ascii="Times New Roman" w:hAnsi="Times New Roman" w:cs="Times New Roman"/>
          <w:b/>
          <w:color w:val="auto"/>
          <w:highlight w:val="none"/>
          <w:lang w:eastAsia="zh-CN"/>
        </w:rPr>
        <w:t>（</w:t>
      </w:r>
      <w:r>
        <w:rPr>
          <w:rFonts w:hint="default" w:ascii="Times New Roman" w:hAnsi="Times New Roman" w:cs="Times New Roman"/>
          <w:b/>
          <w:color w:val="auto"/>
          <w:highlight w:val="none"/>
          <w:lang w:val="en-US" w:eastAsia="zh-CN"/>
        </w:rPr>
        <w:t>三</w:t>
      </w:r>
      <w:r>
        <w:rPr>
          <w:rFonts w:hint="default" w:ascii="Times New Roman" w:hAnsi="Times New Roman" w:cs="Times New Roman"/>
          <w:b/>
          <w:color w:val="auto"/>
          <w:highlight w:val="none"/>
          <w:lang w:eastAsia="zh-CN"/>
        </w:rPr>
        <w:t>）</w:t>
      </w:r>
      <w:r>
        <w:rPr>
          <w:rFonts w:hint="default" w:ascii="Times New Roman" w:hAnsi="Times New Roman" w:eastAsia="宋体" w:cs="Times New Roman"/>
          <w:b/>
          <w:color w:val="auto"/>
          <w:highlight w:val="none"/>
        </w:rPr>
        <w:t>部门整体工作目标</w:t>
      </w:r>
      <w:r>
        <w:rPr>
          <w:rFonts w:hint="default" w:ascii="Times New Roman" w:hAnsi="Times New Roman" w:cs="Times New Roman"/>
          <w:b/>
          <w:color w:val="auto"/>
          <w:highlight w:val="none"/>
          <w:lang w:val="en-US" w:eastAsia="zh-CN"/>
        </w:rPr>
        <w:t>及完成情况</w:t>
      </w:r>
    </w:p>
    <w:p>
      <w:pPr>
        <w:pStyle w:val="4"/>
        <w:ind w:firstLine="640"/>
        <w:rPr>
          <w:rFonts w:hint="default" w:ascii="Times New Roman" w:hAnsi="Times New Roman" w:eastAsia="宋体" w:cs="Times New Roman"/>
          <w:bCs w:val="0"/>
          <w:color w:val="auto"/>
          <w:highlight w:val="none"/>
          <w:lang w:val="en-US" w:eastAsia="zh-CN"/>
        </w:rPr>
      </w:pPr>
      <w:r>
        <w:rPr>
          <w:rFonts w:hint="default" w:ascii="Times New Roman" w:hAnsi="Times New Roman" w:cs="Times New Roman"/>
          <w:bCs w:val="0"/>
          <w:color w:val="auto"/>
          <w:highlight w:val="none"/>
          <w:lang w:val="en-US" w:eastAsia="zh-CN"/>
        </w:rPr>
        <w:t>1</w:t>
      </w:r>
      <w:r>
        <w:rPr>
          <w:rFonts w:hint="default" w:ascii="Times New Roman" w:hAnsi="Times New Roman" w:cs="Times New Roman"/>
          <w:bCs w:val="0"/>
          <w:color w:val="auto"/>
          <w:highlight w:val="none"/>
        </w:rPr>
        <w:t>.部门年度工作</w:t>
      </w:r>
      <w:r>
        <w:rPr>
          <w:rFonts w:hint="default" w:ascii="Times New Roman" w:hAnsi="Times New Roman" w:cs="Times New Roman"/>
          <w:bCs w:val="0"/>
          <w:color w:val="auto"/>
          <w:highlight w:val="none"/>
          <w:lang w:val="en-US" w:eastAsia="zh-CN"/>
        </w:rPr>
        <w:t>任务</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 xml:space="preserve">强化党建引领与组织建设，推动残疾人服务高质量发展  </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将以习近平新时代中国特色社会主义思想为指导，深入贯彻落实党的二十大精神和习近平总书记关于残疾人事业的重要论述，全面加强基层党组织建设。通过强化主体责任落实、深化政治思想教育、严格党内制度执行，确保党建工作与残疾人服务紧密结合。同时，积极开展民族团结和基层走访活动，收集并解决残疾人实际困难，增强残疾人的获得感、幸福感和安全感。县残联将把全面从严治党贯穿始终，以惠残民生工程为抓手，推动残疾人事业健康发展，确保各项工作与县委、县政府的部署同频共振。</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 xml:space="preserve">规范残疾人证管理与精准康复服务，保障残疾人权益 </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将严格规范残疾人证换证及清理工作，确保残疾评定公开透明，杜绝“人情证”和虚假证件，并加强个人信息保护。通过广泛宣传办证流程、强化部门协作，提升服务效率。在康复服务方面，重点推进残疾儿童康复救助，加强专业队伍建设，优化项目管理和部门协作，确保0-6岁脑瘫儿童应救尽救。此外，通过政府购买服务等方式，为重度残疾人、精神病患者、肢体残疾人等群体提供精准康复服务，包括上门诊疗、免费服药、辅助器具适配等，全面提升残疾人的生活质量和社会参与能力。</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促进残疾人就业与教育，完善社会保障体系</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将多措并举推动残疾人就业，落实残保金征收政策，拓宽就业渠道，并联合劳动部门将残疾人就业纳入全县就业规划，给予特别扶助。在教育领域，协同教育、民政等部门解决适龄残疾儿童入学问题，通过评估制定个性化教育方案，确保教育公平。同时，加强维权和统计工作，妥善处理信访问题，开展“助残日”活动，完善残疾人信息动态更新机制，建立覆盖持证残疾人的实名制服务平台。通过家庭无障碍改造、寄宿托养、助学项目等惠残措施，切实减轻残疾人家庭负担，构建全方位的社会保障网络。</w:t>
      </w: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2.年度重点工作完成情况</w:t>
      </w:r>
    </w:p>
    <w:p>
      <w:pPr>
        <w:ind w:firstLine="64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巴楚县残疾人联合会2024</w:t>
      </w:r>
      <w:r>
        <w:rPr>
          <w:rFonts w:hint="default" w:ascii="Times New Roman" w:hAnsi="Times New Roman" w:cs="Times New Roman"/>
          <w:color w:val="auto"/>
          <w:highlight w:val="none"/>
        </w:rPr>
        <w:t>年度重点工作基本完成。</w:t>
      </w:r>
      <w:r>
        <w:rPr>
          <w:rFonts w:hint="default" w:ascii="Times New Roman" w:hAnsi="Times New Roman" w:cs="Times New Roman"/>
          <w:color w:val="auto"/>
          <w:highlight w:val="none"/>
          <w:lang w:val="en-US" w:eastAsia="zh-CN"/>
        </w:rPr>
        <w:t>具体如下：</w:t>
      </w:r>
    </w:p>
    <w:p>
      <w:pPr>
        <w:ind w:firstLine="64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一是残疾人</w:t>
      </w:r>
      <w:r>
        <w:rPr>
          <w:rFonts w:hint="default" w:ascii="Times New Roman" w:hAnsi="Times New Roman" w:cs="Times New Roman"/>
          <w:color w:val="auto"/>
          <w:highlight w:val="none"/>
          <w:lang w:val="en-US" w:eastAsia="zh-CN"/>
        </w:rPr>
        <w:t>康复服务</w:t>
      </w:r>
      <w:r>
        <w:rPr>
          <w:rFonts w:hint="default" w:ascii="Times New Roman" w:hAnsi="Times New Roman" w:cs="Times New Roman"/>
          <w:color w:val="auto"/>
          <w:highlight w:val="none"/>
        </w:rPr>
        <w:t>工作</w:t>
      </w:r>
      <w:r>
        <w:rPr>
          <w:rFonts w:hint="default" w:ascii="Times New Roman" w:hAnsi="Times New Roman" w:cs="Times New Roman"/>
          <w:color w:val="auto"/>
          <w:highlight w:val="none"/>
          <w:lang w:val="en-US" w:eastAsia="zh-CN"/>
        </w:rPr>
        <w:t>方面</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残疾人联合会落实好残疾儿童康复救助制度</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实施残疾人精准康复服务行动，</w:t>
      </w:r>
      <w:r>
        <w:rPr>
          <w:rFonts w:hint="default" w:ascii="Times New Roman" w:hAnsi="Times New Roman" w:cs="Times New Roman"/>
          <w:color w:val="auto"/>
          <w:highlight w:val="none"/>
          <w:lang w:val="en-US" w:eastAsia="zh-CN"/>
        </w:rPr>
        <w:t>2024年共计</w:t>
      </w:r>
      <w:r>
        <w:rPr>
          <w:rFonts w:hint="default" w:ascii="Times New Roman" w:hAnsi="Times New Roman" w:cs="Times New Roman"/>
          <w:color w:val="auto"/>
          <w:highlight w:val="none"/>
        </w:rPr>
        <w:t>为298名残疾人提供基本康复服务</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为336名残疾人发放辅助器</w:t>
      </w:r>
      <w:r>
        <w:rPr>
          <w:rFonts w:hint="default" w:ascii="Times New Roman" w:hAnsi="Times New Roman" w:cs="Times New Roman"/>
          <w:color w:val="auto"/>
          <w:highlight w:val="none"/>
          <w:lang w:eastAsia="zh-CN"/>
        </w:rPr>
        <w:t>，为28名残疾儿童提供了康复救助，</w:t>
      </w:r>
      <w:r>
        <w:rPr>
          <w:rFonts w:hint="default" w:ascii="Times New Roman" w:hAnsi="Times New Roman" w:cs="Times New Roman"/>
          <w:color w:val="auto"/>
          <w:highlight w:val="none"/>
        </w:rPr>
        <w:t>残疾人基本康复服务覆盖率达到100%</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全面提升残疾人的生活质量和社会参与能力</w:t>
      </w:r>
      <w:r>
        <w:rPr>
          <w:rFonts w:hint="default" w:ascii="Times New Roman" w:hAnsi="Times New Roman" w:cs="Times New Roman"/>
          <w:color w:val="auto"/>
          <w:highlight w:val="none"/>
          <w:lang w:eastAsia="zh-CN"/>
        </w:rPr>
        <w:t>。</w:t>
      </w:r>
    </w:p>
    <w:p>
      <w:pPr>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t>二是残疾人</w:t>
      </w:r>
      <w:r>
        <w:rPr>
          <w:rFonts w:hint="default" w:ascii="Times New Roman" w:hAnsi="Times New Roman" w:cs="Times New Roman"/>
          <w:color w:val="auto"/>
          <w:highlight w:val="none"/>
          <w:lang w:val="en-US" w:eastAsia="zh-CN"/>
        </w:rPr>
        <w:t>文化教育保障方面</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lang w:eastAsia="zh-CN"/>
        </w:rPr>
        <w:t>2024年残疾儿童义务教育安置总数为811人，适合接受义务教育的残疾儿童少年义务教育入学率</w:t>
      </w:r>
      <w:r>
        <w:rPr>
          <w:rFonts w:hint="default" w:ascii="Times New Roman" w:hAnsi="Times New Roman" w:cs="Times New Roman"/>
          <w:color w:val="auto"/>
          <w:highlight w:val="none"/>
          <w:lang w:val="en-US" w:eastAsia="zh-CN"/>
        </w:rPr>
        <w:t>达到100%，同时通过</w:t>
      </w:r>
      <w:r>
        <w:rPr>
          <w:rFonts w:hint="default" w:ascii="Times New Roman" w:hAnsi="Times New Roman" w:eastAsia="宋体" w:cs="Times New Roman"/>
          <w:bCs/>
          <w:color w:val="auto"/>
          <w:highlight w:val="none"/>
          <w:lang w:val="en-US" w:eastAsia="zh-CN"/>
        </w:rPr>
        <w:t>开展“五个一”文化活动，惠及200名残疾人及其家属；建立社区康复驿站，丰富残疾人精神生活</w:t>
      </w:r>
      <w:r>
        <w:rPr>
          <w:rFonts w:hint="default" w:ascii="Times New Roman" w:hAnsi="Times New Roman" w:cs="Times New Roman"/>
          <w:color w:val="auto"/>
          <w:highlight w:val="none"/>
        </w:rPr>
        <w:t>。</w:t>
      </w:r>
    </w:p>
    <w:p>
      <w:pPr>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t>三是残疾人就业创业</w:t>
      </w:r>
      <w:r>
        <w:rPr>
          <w:rFonts w:hint="default" w:ascii="Times New Roman" w:hAnsi="Times New Roman" w:cs="Times New Roman"/>
          <w:color w:val="auto"/>
          <w:highlight w:val="none"/>
          <w:lang w:val="en-US" w:eastAsia="zh-CN"/>
        </w:rPr>
        <w:t>方面。巴楚县2024年对7830名残疾人基本服务状况和需求信息数据动态更新，已完成调查人数7514人。同时动态跟踪就业情况，积极开展</w:t>
      </w:r>
      <w:r>
        <w:rPr>
          <w:rFonts w:hint="default" w:ascii="Times New Roman" w:hAnsi="Times New Roman" w:eastAsia="宋体" w:cs="Times New Roman"/>
          <w:bCs/>
          <w:color w:val="auto"/>
          <w:highlight w:val="none"/>
          <w:lang w:val="en-US" w:eastAsia="zh-CN"/>
        </w:rPr>
        <w:t>实用技术培训、盲人按摩机构扶持等项目，提升残疾人就业创业能力，推动其社会融入和自我发展</w:t>
      </w:r>
      <w:r>
        <w:rPr>
          <w:rFonts w:hint="default" w:ascii="Times New Roman" w:hAnsi="Times New Roman" w:cs="Times New Roman"/>
          <w:color w:val="auto"/>
          <w:highlight w:val="none"/>
        </w:rPr>
        <w:t>。</w:t>
      </w:r>
    </w:p>
    <w:p>
      <w:pPr>
        <w:ind w:firstLine="640"/>
        <w:rPr>
          <w:rFonts w:hint="default" w:ascii="Times New Roman" w:hAnsi="Times New Roman" w:eastAsia="宋体" w:cs="Times New Roman"/>
          <w:b/>
          <w:bCs w:val="0"/>
          <w:color w:val="auto"/>
          <w:sz w:val="24"/>
          <w:szCs w:val="40"/>
          <w:highlight w:val="none"/>
          <w:lang w:val="en-US" w:eastAsia="zh-CN"/>
        </w:rPr>
      </w:pPr>
      <w:r>
        <w:rPr>
          <w:rFonts w:hint="default" w:ascii="Times New Roman" w:hAnsi="Times New Roman" w:eastAsia="宋体" w:cs="Times New Roman"/>
          <w:b/>
          <w:bCs w:val="0"/>
          <w:color w:val="auto"/>
          <w:sz w:val="24"/>
          <w:szCs w:val="40"/>
          <w:highlight w:val="none"/>
        </w:rPr>
        <w:t>二、</w:t>
      </w:r>
      <w:r>
        <w:rPr>
          <w:rFonts w:hint="default" w:ascii="Times New Roman" w:hAnsi="Times New Roman" w:cs="Times New Roman"/>
          <w:b/>
          <w:bCs w:val="0"/>
          <w:color w:val="auto"/>
          <w:sz w:val="24"/>
          <w:szCs w:val="40"/>
          <w:highlight w:val="none"/>
          <w:lang w:val="en-US" w:eastAsia="zh-CN"/>
        </w:rPr>
        <w:t>综合</w:t>
      </w:r>
      <w:r>
        <w:rPr>
          <w:rFonts w:hint="default" w:ascii="Times New Roman" w:hAnsi="Times New Roman" w:eastAsia="宋体" w:cs="Times New Roman"/>
          <w:b/>
          <w:bCs w:val="0"/>
          <w:color w:val="auto"/>
          <w:sz w:val="24"/>
          <w:szCs w:val="40"/>
          <w:highlight w:val="none"/>
        </w:rPr>
        <w:t>评价</w:t>
      </w:r>
      <w:r>
        <w:rPr>
          <w:rFonts w:hint="default" w:ascii="Times New Roman" w:hAnsi="Times New Roman" w:cs="Times New Roman"/>
          <w:b/>
          <w:bCs w:val="0"/>
          <w:color w:val="auto"/>
          <w:sz w:val="24"/>
          <w:szCs w:val="40"/>
          <w:highlight w:val="none"/>
          <w:lang w:val="en-US" w:eastAsia="zh-CN"/>
        </w:rPr>
        <w:t>情况</w:t>
      </w:r>
      <w:r>
        <w:rPr>
          <w:rFonts w:hint="default" w:ascii="Times New Roman" w:hAnsi="Times New Roman" w:eastAsia="宋体" w:cs="Times New Roman"/>
          <w:b/>
          <w:bCs w:val="0"/>
          <w:color w:val="auto"/>
          <w:sz w:val="24"/>
          <w:szCs w:val="40"/>
          <w:highlight w:val="none"/>
        </w:rPr>
        <w:t>和</w:t>
      </w:r>
      <w:r>
        <w:rPr>
          <w:rFonts w:hint="default" w:ascii="Times New Roman" w:hAnsi="Times New Roman" w:cs="Times New Roman"/>
          <w:b/>
          <w:bCs w:val="0"/>
          <w:color w:val="auto"/>
          <w:sz w:val="24"/>
          <w:szCs w:val="40"/>
          <w:highlight w:val="none"/>
          <w:lang w:val="en-US" w:eastAsia="zh-CN"/>
        </w:rPr>
        <w:t>评价结论</w:t>
      </w:r>
    </w:p>
    <w:p>
      <w:pPr>
        <w:ind w:firstLine="640"/>
        <w:rPr>
          <w:rFonts w:hint="default" w:ascii="Times New Roman" w:hAnsi="Times New Roman" w:eastAsia="宋体" w:cs="Times New Roman"/>
          <w:bCs/>
          <w:color w:val="auto"/>
          <w:highlight w:val="none"/>
          <w:lang w:val="zh-TW" w:eastAsia="zh-TW"/>
        </w:rPr>
      </w:pPr>
      <w:r>
        <w:rPr>
          <w:rFonts w:hint="default" w:ascii="Times New Roman" w:hAnsi="Times New Roman" w:eastAsia="宋体" w:cs="Times New Roman"/>
          <w:bCs/>
          <w:color w:val="auto"/>
          <w:highlight w:val="none"/>
          <w:lang w:val="zh-TW" w:eastAsia="zh-TW"/>
        </w:rPr>
        <w:t>本次单位整体支出绩效评价时段为202</w:t>
      </w:r>
      <w:r>
        <w:rPr>
          <w:rFonts w:hint="default" w:ascii="Times New Roman" w:hAnsi="Times New Roman" w:cs="Times New Roman"/>
          <w:bCs/>
          <w:color w:val="auto"/>
          <w:highlight w:val="none"/>
          <w:lang w:val="en-US" w:eastAsia="zh-CN"/>
        </w:rPr>
        <w:t>4</w:t>
      </w:r>
      <w:r>
        <w:rPr>
          <w:rFonts w:hint="default" w:ascii="Times New Roman" w:hAnsi="Times New Roman" w:eastAsia="宋体" w:cs="Times New Roman"/>
          <w:bCs/>
          <w:color w:val="auto"/>
          <w:highlight w:val="none"/>
          <w:lang w:val="zh-TW" w:eastAsia="zh-TW"/>
        </w:rPr>
        <w:t>年</w:t>
      </w:r>
      <w:r>
        <w:rPr>
          <w:rFonts w:hint="default" w:ascii="Times New Roman" w:hAnsi="Times New Roman" w:cs="Times New Roman"/>
          <w:bCs/>
          <w:color w:val="auto"/>
          <w:highlight w:val="none"/>
          <w:lang w:val="en-US" w:eastAsia="zh-CN"/>
        </w:rPr>
        <w:t>1</w:t>
      </w:r>
      <w:r>
        <w:rPr>
          <w:rFonts w:hint="default" w:ascii="Times New Roman" w:hAnsi="Times New Roman" w:eastAsia="宋体" w:cs="Times New Roman"/>
          <w:bCs/>
          <w:color w:val="auto"/>
          <w:highlight w:val="none"/>
          <w:lang w:val="zh-TW" w:eastAsia="zh-TW"/>
        </w:rPr>
        <w:t>月</w:t>
      </w:r>
      <w:r>
        <w:rPr>
          <w:rFonts w:hint="default" w:ascii="Times New Roman" w:hAnsi="Times New Roman" w:cs="Times New Roman"/>
          <w:bCs/>
          <w:color w:val="auto"/>
          <w:highlight w:val="none"/>
          <w:lang w:val="en-US" w:eastAsia="zh-CN"/>
        </w:rPr>
        <w:t>1</w:t>
      </w:r>
      <w:r>
        <w:rPr>
          <w:rFonts w:hint="default" w:ascii="Times New Roman" w:hAnsi="Times New Roman" w:eastAsia="宋体" w:cs="Times New Roman"/>
          <w:bCs/>
          <w:color w:val="auto"/>
          <w:highlight w:val="none"/>
          <w:lang w:val="zh-TW" w:eastAsia="zh-TW"/>
        </w:rPr>
        <w:t>日至12月31日。通过综合评价</w:t>
      </w:r>
      <w:r>
        <w:rPr>
          <w:rFonts w:hint="default" w:ascii="Times New Roman" w:hAnsi="Times New Roman" w:cs="Times New Roman"/>
          <w:bCs/>
          <w:color w:val="auto"/>
          <w:highlight w:val="none"/>
          <w:lang w:val="zh-TW" w:eastAsia="zh-CN"/>
        </w:rPr>
        <w:t>，巴楚县残疾人联合会</w:t>
      </w:r>
      <w:r>
        <w:rPr>
          <w:rFonts w:hint="default" w:ascii="Times New Roman" w:hAnsi="Times New Roman" w:eastAsia="宋体" w:cs="Times New Roman"/>
          <w:bCs/>
          <w:color w:val="auto"/>
          <w:highlight w:val="none"/>
          <w:lang w:val="zh-TW" w:eastAsia="zh-TW"/>
        </w:rPr>
        <w:t>部门整体支出</w:t>
      </w:r>
      <w:r>
        <w:rPr>
          <w:rFonts w:hint="default" w:ascii="Times New Roman" w:hAnsi="Times New Roman" w:eastAsia="宋体" w:cs="Times New Roman"/>
          <w:bCs/>
          <w:color w:val="auto"/>
          <w:highlight w:val="none"/>
        </w:rPr>
        <w:t>绩效评价</w:t>
      </w:r>
      <w:r>
        <w:rPr>
          <w:rFonts w:hint="default" w:ascii="Times New Roman" w:hAnsi="Times New Roman" w:cs="Times New Roman"/>
          <w:bCs/>
          <w:color w:val="auto"/>
          <w:highlight w:val="none"/>
          <w:lang w:val="en-US" w:eastAsia="zh-CN"/>
        </w:rPr>
        <w:t>最</w:t>
      </w:r>
      <w:r>
        <w:rPr>
          <w:rFonts w:hint="default" w:ascii="Times New Roman" w:hAnsi="Times New Roman" w:eastAsia="宋体" w:cs="Times New Roman"/>
          <w:bCs/>
          <w:color w:val="auto"/>
          <w:highlight w:val="none"/>
          <w:lang w:val="zh-TW" w:eastAsia="zh-TW"/>
        </w:rPr>
        <w:t>终评分结果为</w:t>
      </w:r>
      <w:r>
        <w:rPr>
          <w:rFonts w:hint="default" w:ascii="Times New Roman" w:hAnsi="Times New Roman" w:cs="Times New Roman"/>
          <w:bCs/>
          <w:color w:val="auto"/>
          <w:highlight w:val="none"/>
          <w:lang w:val="en-US" w:eastAsia="zh-CN"/>
        </w:rPr>
        <w:t>91.03</w:t>
      </w:r>
      <w:r>
        <w:rPr>
          <w:rFonts w:hint="default" w:ascii="Times New Roman" w:hAnsi="Times New Roman" w:eastAsia="宋体" w:cs="Times New Roman"/>
          <w:bCs/>
          <w:color w:val="auto"/>
          <w:highlight w:val="none"/>
          <w:lang w:val="zh-TW" w:eastAsia="zh-TW"/>
        </w:rPr>
        <w:t>分，绩效评级为“</w:t>
      </w:r>
      <w:r>
        <w:rPr>
          <w:rFonts w:hint="default" w:ascii="Times New Roman" w:hAnsi="Times New Roman" w:cs="Times New Roman"/>
          <w:bCs/>
          <w:color w:val="auto"/>
          <w:highlight w:val="none"/>
          <w:lang w:val="en-US" w:eastAsia="zh-CN"/>
        </w:rPr>
        <w:t>优</w:t>
      </w:r>
      <w:r>
        <w:rPr>
          <w:rFonts w:hint="default" w:ascii="Times New Roman" w:hAnsi="Times New Roman" w:eastAsia="宋体" w:cs="Times New Roman"/>
          <w:bCs/>
          <w:color w:val="auto"/>
          <w:highlight w:val="none"/>
          <w:lang w:val="zh-TW" w:eastAsia="zh-TW"/>
        </w:rPr>
        <w:t>”。</w:t>
      </w:r>
    </w:p>
    <w:p>
      <w:pPr>
        <w:ind w:firstLine="640"/>
        <w:rPr>
          <w:rFonts w:hint="default" w:ascii="Times New Roman" w:hAnsi="Times New Roman" w:eastAsia="宋体" w:cs="Times New Roman"/>
          <w:bCs/>
          <w:color w:val="auto"/>
          <w:highlight w:val="none"/>
          <w:lang w:val="zh-TW" w:eastAsia="zh-TW"/>
        </w:rPr>
      </w:pPr>
    </w:p>
    <w:p>
      <w:pPr>
        <w:ind w:firstLine="640"/>
        <w:rPr>
          <w:rFonts w:hint="default" w:ascii="Times New Roman" w:hAnsi="Times New Roman" w:eastAsia="宋体" w:cs="Times New Roman"/>
          <w:bCs/>
          <w:color w:val="auto"/>
          <w:highlight w:val="none"/>
          <w:lang w:val="zh-TW" w:eastAsia="zh-TW"/>
        </w:rPr>
      </w:pPr>
    </w:p>
    <w:p>
      <w:pPr>
        <w:ind w:left="0" w:leftChars="0"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cs="Times New Roman"/>
          <w:b/>
          <w:color w:val="auto"/>
          <w:spacing w:val="6"/>
          <w:sz w:val="21"/>
          <w:szCs w:val="21"/>
          <w:highlight w:val="none"/>
          <w:lang w:eastAsia="zh-CN"/>
        </w:rPr>
        <w:t>巴楚县残疾人联合会</w:t>
      </w:r>
      <w:r>
        <w:rPr>
          <w:rFonts w:hint="default" w:ascii="Times New Roman" w:hAnsi="Times New Roman" w:eastAsia="宋体" w:cs="Times New Roman"/>
          <w:b/>
          <w:color w:val="auto"/>
          <w:spacing w:val="6"/>
          <w:sz w:val="21"/>
          <w:szCs w:val="21"/>
          <w:highlight w:val="none"/>
        </w:rPr>
        <w:t>部门整体绩效评价</w:t>
      </w:r>
      <w:r>
        <w:rPr>
          <w:rFonts w:hint="default" w:ascii="Times New Roman" w:hAnsi="Times New Roman" w:eastAsia="宋体" w:cs="Times New Roman"/>
          <w:b/>
          <w:color w:val="auto"/>
          <w:spacing w:val="6"/>
          <w:sz w:val="21"/>
          <w:szCs w:val="21"/>
          <w:highlight w:val="none"/>
          <w:lang w:val="zh-TW"/>
        </w:rPr>
        <w:t>得分表</w:t>
      </w:r>
    </w:p>
    <w:tbl>
      <w:tblPr>
        <w:tblStyle w:val="23"/>
        <w:tblW w:w="451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47"/>
        <w:gridCol w:w="1569"/>
        <w:gridCol w:w="1650"/>
        <w:gridCol w:w="1701"/>
        <w:gridCol w:w="15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指标</w:t>
            </w:r>
          </w:p>
        </w:tc>
        <w:tc>
          <w:tcPr>
            <w:tcW w:w="102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部门决策</w:t>
            </w:r>
            <w:r>
              <w:rPr>
                <w:rFonts w:hint="default" w:ascii="Times New Roman" w:hAnsi="Times New Roman" w:eastAsia="宋体" w:cs="Times New Roman"/>
                <w:b/>
                <w:color w:val="auto"/>
                <w:sz w:val="21"/>
                <w:szCs w:val="21"/>
                <w:highlight w:val="none"/>
                <w:lang w:val="en-US" w:eastAsia="zh-CN"/>
              </w:rPr>
              <w:t>类</w:t>
            </w:r>
          </w:p>
        </w:tc>
        <w:tc>
          <w:tcPr>
            <w:tcW w:w="1079"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部门管理</w:t>
            </w:r>
            <w:r>
              <w:rPr>
                <w:rFonts w:hint="default" w:ascii="Times New Roman" w:hAnsi="Times New Roman" w:eastAsia="宋体" w:cs="Times New Roman"/>
                <w:b/>
                <w:color w:val="auto"/>
                <w:sz w:val="21"/>
                <w:szCs w:val="21"/>
                <w:highlight w:val="none"/>
                <w:lang w:val="en-US" w:eastAsia="zh-CN"/>
              </w:rPr>
              <w:t>类</w:t>
            </w:r>
          </w:p>
        </w:tc>
        <w:tc>
          <w:tcPr>
            <w:tcW w:w="111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w:t>
            </w:r>
            <w:r>
              <w:rPr>
                <w:rFonts w:hint="default" w:ascii="Times New Roman" w:hAnsi="Times New Roman" w:eastAsia="宋体" w:cs="Times New Roman"/>
                <w:b/>
                <w:color w:val="auto"/>
                <w:sz w:val="21"/>
                <w:szCs w:val="21"/>
                <w:highlight w:val="none"/>
                <w:lang w:val="en-US" w:eastAsia="zh-CN"/>
              </w:rPr>
              <w:t>绩效类</w:t>
            </w:r>
          </w:p>
        </w:tc>
        <w:tc>
          <w:tcPr>
            <w:tcW w:w="103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权重</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20</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30</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50</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得分</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19</w:t>
            </w:r>
            <w:r>
              <w:rPr>
                <w:rFonts w:hint="eastAsia" w:hAnsi="Times New Roman" w:eastAsia="宋体" w:cs="Times New Roman"/>
                <w:bCs/>
                <w:color w:val="auto"/>
                <w:sz w:val="21"/>
                <w:szCs w:val="21"/>
                <w:highlight w:val="none"/>
                <w:lang w:val="en-US" w:eastAsia="zh-CN"/>
              </w:rPr>
              <w:t>.5</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25.69</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45.84</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得分率</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97</w:t>
            </w:r>
            <w:r>
              <w:rPr>
                <w:rFonts w:hint="eastAsia" w:hAnsi="Times New Roman" w:eastAsia="宋体" w:cs="Times New Roman"/>
                <w:bCs/>
                <w:color w:val="auto"/>
                <w:sz w:val="21"/>
                <w:szCs w:val="21"/>
                <w:highlight w:val="none"/>
                <w:lang w:val="en-US" w:eastAsia="zh-CN"/>
              </w:rPr>
              <w:t>.5</w:t>
            </w:r>
            <w:r>
              <w:rPr>
                <w:rFonts w:hint="default" w:ascii="Times New Roman" w:hAnsi="Times New Roman" w:eastAsia="宋体" w:cs="Times New Roman"/>
                <w:bCs/>
                <w:color w:val="auto"/>
                <w:sz w:val="21"/>
                <w:szCs w:val="21"/>
                <w:highlight w:val="none"/>
                <w:lang w:val="en-US" w:eastAsia="zh-CN"/>
              </w:rPr>
              <w:t>%</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85.63%</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91.68%</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91.03%</w:t>
            </w:r>
          </w:p>
        </w:tc>
      </w:tr>
    </w:tbl>
    <w:p>
      <w:pPr>
        <w:ind w:firstLine="640"/>
        <w:rPr>
          <w:rFonts w:hint="default" w:ascii="Times New Roman" w:hAnsi="Times New Roman" w:eastAsia="宋体" w:cs="Times New Roman"/>
          <w:b/>
          <w:bCs w:val="0"/>
          <w:color w:val="auto"/>
          <w:sz w:val="24"/>
          <w:szCs w:val="40"/>
          <w:highlight w:val="none"/>
        </w:rPr>
      </w:pPr>
    </w:p>
    <w:p>
      <w:pPr>
        <w:ind w:firstLine="640"/>
        <w:rPr>
          <w:rFonts w:hint="default" w:ascii="Times New Roman" w:hAnsi="Times New Roman" w:eastAsia="宋体" w:cs="Times New Roman"/>
          <w:b/>
          <w:bCs w:val="0"/>
          <w:color w:val="auto"/>
          <w:sz w:val="24"/>
          <w:szCs w:val="40"/>
          <w:highlight w:val="none"/>
        </w:rPr>
      </w:pPr>
      <w:r>
        <w:rPr>
          <w:rFonts w:hint="default" w:ascii="Times New Roman" w:hAnsi="Times New Roman" w:eastAsia="宋体" w:cs="Times New Roman"/>
          <w:b/>
          <w:bCs w:val="0"/>
          <w:color w:val="auto"/>
          <w:sz w:val="24"/>
          <w:szCs w:val="40"/>
          <w:highlight w:val="none"/>
        </w:rPr>
        <w:t>三、主要经验及做法、存在的问题和改进的建议</w:t>
      </w:r>
    </w:p>
    <w:p>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（一）主要经验及做法</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一是规范残疾人证管理，优化基础服务。巴楚县残疾人联合会严格规范残疾人证办理流程，全年受理853件业务，包括新办、变更、注销等，清理注销221人（含死亡、康复等）。通过公开透明的评定标准，杜绝“人情证”，保障残疾人权益。同时，扎实落实“两项补贴”政策，累计发放补贴102369人次，惠及困难残疾人和重度残疾人，确保党的惠残政策精准落地。</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二是推进精准康复与教育，提升服务质量。在康复救助方面，为31名残疾儿童提供康复服务，并筹集社会爱心物资。实施“天籁行动”，为26名听力障碍儿童提供人工耳蜗和助听器适配服务。在教育领域，协助945名适龄残疾儿童通过随班就读、送教上门等方式接受教育，并开展“辅助器具进学校”活动，发放轮椅、助听器等设备，助力残疾儿童融入校园。</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三是拓展就业与文化服务，增强社会融入。巴楚县残疾人联合会多措并举促进残疾人就业，帮助1779名残疾人实现就业，完成38家用人单位年审工作。在文化服务方面，开展“五个一”文化活动，惠及200名残疾人及其家属；建立社区康复驿站，丰富残疾人精神生活。此外，通过实用技术培训、盲人按摩机构扶持等项目，提升残疾人就业创业能力，推动其社会融入和自我发展。全年工作成效显著，残疾人获得感、幸福感持续增强。</w:t>
      </w:r>
    </w:p>
    <w:p>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（二）存在的问题</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1.年度计划内容不完善</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巴楚县残疾人联合会制定了《巴楚县残疾人联合会2024年工作计划》，巴楚县残疾人联合会在加强基层党组织建设、严肃残疾人证换证及残疾人证清理工作、做好残疾儿童康复救助工作、落实好惠残项目资金、做好残疾人就业工作、协助推进残疾儿童义务教育工作、做好残疾人维权及统计工作、做好残疾人基本服务状况和需求信息数据动态更工作等方面提出了工作要求。经绩效评价小组查看年度计划内容，存在年度计划缺少明确的总体目标；各项任务目标不够具体量化，科室责任主体未明确。</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2.固定资产管理不够规范</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经绩效评价小组抽查，发现存在资产管理不到位的情况：巴楚县残疾人联合会2024年11月7日购入设备和仪器43件，资产原值41.93万元，未在2024年度进行资产登记和入账。设备由器二级预算单位巴楚县残疾人事业保障中心（2025年5月份搬迁巴楚县人民医院，与巴楚县人民医院康复病区组成康复医学科）使用，存在13件设备和仪器由于未完成移装，暂时闲置在原巴楚县残疾人事业保障中心，涉及资产原值3.57万元。经核查比对，该批设备存在未及时贴标情况，不符合《巴楚县残联资产管理制度》中“购入的固定资产, 由办公室组织验收，验收合格后登记固定资产登记簿和固定资产卡片,记入固定资产总帐。固定资产卡片必须登记到每一件固定资产，明确使用、保管职责，坚持“按物设卡、物卡相符、物移卡随” 的管理原则”的规定。</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3.残疾人康复、教育等部门履职成效还有待提升</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根据部门绩效评价结果，巴楚县残疾人联合会2024年度残疾人辅助器具适配率、残疾人文化进家庭等工作成效还有待提升，残疾人动态更新任务完成95.96%，还存在部分工作未完成。结合部门单位总结分析，反映出喀什市残疾人辅助器具适配、康复、动态管理等方面还不能够满足全体残疾人的需求；基层残疾人工作者服务能力及专业知识技能需进一步提升。</w:t>
      </w:r>
    </w:p>
    <w:p>
      <w:pPr>
        <w:ind w:firstLine="640"/>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（三）改进建议</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1.完善年度工作计划，落实责任主体</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建议部门预算单位贯彻落实习近平新时代中国特色社会主义思想、党的二十大精神，围绕巴楚县委、县人民政府部署工作要求，紧密联系喀什地区“十四五”残疾人保障和发展规划、区域经济社会发展需求，合理制定明确、全面、完整的部门单位年度工作计划，反映部门总体工作思路，应当包含明确的总体目标、计划实施内容、责任主体相关内容，结合部门职能细化各科室履行的任务计划安排，提升年度计划的科学完整性。</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2.进一步规范资产管理，确保资产使用合规</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建议部门预算单位，一是做好固定资产管理基础工作，确保家底清晰。加强行政事业性国有资产台账管理，做好核算入账、登记管理、清查盘点、权属管理的基础工作，确保资产信息的全面、准确和完整，及时下账已报废注销的固定资产，实现资产的动态管理。二是加强固定资产使用管理，落实管理责任。定期对固定资产进行清查盘点，全面掌握并真实反映固定资产的数量、价值和使用状况，对于符合报废、报损标准的固定资产按规定权限履行报批程序并及时处置，确保账账相符、账实相符。三是强化日常监管，针对单位固定资产管理制度是否完善、基础工作是否扎实、使用是否高效等开展监督检查，进一步加强对固定资产使用、处置等关键环节的管控，确保固定资产安全完整，高效利用。</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3.全面落实扶残助残工作，提升残疾人服务质量</w:t>
      </w:r>
    </w:p>
    <w:p>
      <w:pPr>
        <w:ind w:firstLine="640"/>
        <w:rPr>
          <w:rFonts w:hint="default" w:ascii="Times New Roman" w:hAnsi="Times New Roman" w:eastAsia="宋体" w:cs="Times New Roman"/>
          <w:bCs/>
          <w:color w:val="auto"/>
          <w:highlight w:val="none"/>
        </w:rPr>
      </w:pPr>
      <w:r>
        <w:rPr>
          <w:rFonts w:hint="default" w:ascii="Times New Roman" w:hAnsi="Times New Roman" w:cs="Times New Roman"/>
          <w:color w:val="auto"/>
          <w:highlight w:val="none"/>
          <w:lang w:val="en-US" w:eastAsia="zh-CN"/>
        </w:rPr>
        <w:t>建议部门预算单位，一是优化资源配置，提升精准服务能力。针对辅助器具适配率不足的问题，应结合动态更新数据，精准摸排需求，优化采购和发放流程，确保适配服务覆盖更多有需求的残疾人。二是加强基层队伍建设，提升专业服务水平。定期组织康复、教育等领域的专业培训，邀请专家授课或安排基层工作者赴先进地区学习，提高其服务技能和知识水平。三是完善动态管理机制，强化数据应用。针对动态更新任务未全部完成的问题，应优化数据采集方式，利用信息化手段提高效率，并确保数据真实可用，为政策制定和服务调整提供依据。四是加大宣传力度，提高政策知晓率。通过社区宣传、新媒体等渠道，广泛普及康复、教育等惠残政策，鼓励残疾人家庭主动参与，形成政府主导、社会支持、家庭配合的良性互动机制，全面提升服务成效</w:t>
      </w:r>
      <w:r>
        <w:rPr>
          <w:rFonts w:hint="default" w:ascii="Times New Roman" w:hAnsi="Times New Roman" w:cs="Times New Roman"/>
          <w:color w:val="auto"/>
          <w:highlight w:val="none"/>
          <w:lang w:eastAsia="zh-CN"/>
        </w:rPr>
        <w:t>。</w:t>
      </w:r>
    </w:p>
    <w:p>
      <w:pPr>
        <w:ind w:left="0" w:leftChars="0" w:firstLine="0" w:firstLineChars="0"/>
        <w:rPr>
          <w:rFonts w:hint="default" w:ascii="Times New Roman" w:hAnsi="Times New Roman" w:eastAsia="宋体" w:cs="Times New Roman"/>
          <w:bCs/>
          <w:color w:val="auto"/>
          <w:highlight w:val="none"/>
        </w:rPr>
        <w:sectPr>
          <w:headerReference r:id="rId5" w:type="default"/>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fmt="upperRoman" w:start="1"/>
          <w:cols w:space="720" w:num="1"/>
          <w:docGrid w:type="lines" w:linePitch="312" w:charSpace="0"/>
        </w:sectPr>
      </w:pPr>
    </w:p>
    <w:sdt>
      <w:sdtPr>
        <w:rPr>
          <w:rFonts w:hint="default" w:ascii="Times New Roman" w:hAnsi="Times New Roman" w:eastAsia="宋体" w:cs="Times New Roman"/>
          <w:bCs/>
          <w:color w:val="auto"/>
          <w:kern w:val="2"/>
          <w:sz w:val="21"/>
          <w:szCs w:val="22"/>
          <w:highlight w:val="none"/>
        </w:rPr>
        <w:id w:val="147469479"/>
        <w:docPartObj>
          <w:docPartGallery w:val="Table of Contents"/>
          <w:docPartUnique/>
        </w:docPartObj>
      </w:sdtPr>
      <w:sdtEndPr>
        <w:rPr>
          <w:rFonts w:hint="default" w:ascii="Times New Roman" w:hAnsi="Times New Roman" w:eastAsia="宋体" w:cs="Times New Roman"/>
          <w:bCs/>
          <w:color w:val="auto"/>
          <w:kern w:val="2"/>
          <w:sz w:val="21"/>
          <w:szCs w:val="21"/>
          <w:highlight w:val="none"/>
        </w:rPr>
      </w:sdtEndPr>
      <w:sdtContent>
        <w:p>
          <w:pPr>
            <w:spacing w:line="300" w:lineRule="auto"/>
            <w:ind w:firstLine="0" w:firstLineChars="0"/>
            <w:jc w:val="center"/>
            <w:rPr>
              <w:rFonts w:hint="default" w:ascii="Times New Roman" w:hAnsi="Times New Roman" w:eastAsia="宋体" w:cs="Times New Roman"/>
              <w:bCs/>
              <w:color w:val="auto"/>
              <w:sz w:val="21"/>
              <w:szCs w:val="21"/>
              <w:highlight w:val="none"/>
              <w:lang w:val="en-US" w:eastAsia="zh-CN" w:bidi="ar-SA"/>
            </w:rPr>
          </w:pPr>
          <w:r>
            <w:rPr>
              <w:rFonts w:hint="default" w:ascii="Times New Roman" w:hAnsi="Times New Roman" w:eastAsia="黑体" w:cs="Times New Roman"/>
              <w:bCs/>
              <w:color w:val="auto"/>
              <w:sz w:val="28"/>
              <w:szCs w:val="44"/>
              <w:highlight w:val="none"/>
            </w:rPr>
            <w:t>目录</w:t>
          </w:r>
          <w:r>
            <w:rPr>
              <w:rFonts w:hint="default" w:ascii="Times New Roman" w:hAnsi="Times New Roman" w:eastAsia="宋体" w:cs="Times New Roman"/>
              <w:bCs/>
              <w:color w:val="auto"/>
              <w:highlight w:val="none"/>
            </w:rPr>
            <w:fldChar w:fldCharType="begin"/>
          </w:r>
          <w:r>
            <w:rPr>
              <w:rFonts w:hint="default" w:ascii="Times New Roman" w:hAnsi="Times New Roman" w:eastAsia="宋体" w:cs="Times New Roman"/>
              <w:bCs/>
              <w:color w:val="auto"/>
              <w:highlight w:val="none"/>
            </w:rPr>
            <w:instrText xml:space="preserve">TOC \o "1-2" \h \u </w:instrText>
          </w:r>
          <w:r>
            <w:rPr>
              <w:rFonts w:hint="default" w:ascii="Times New Roman" w:hAnsi="Times New Roman" w:eastAsia="宋体" w:cs="Times New Roman"/>
              <w:bCs/>
              <w:color w:val="auto"/>
              <w:highlight w:val="none"/>
            </w:rPr>
            <w:fldChar w:fldCharType="separate"/>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_Toc26109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一、部门基本情况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_Toc26109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_Toc29273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（一）单位概况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_Toc29273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_Toc14859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（二）部门资金投入和使用情况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_Toc14859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_Toc2772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三</w:t>
          </w:r>
          <w:r>
            <w:rPr>
              <w:rFonts w:hint="default" w:ascii="Times New Roman" w:hAnsi="Times New Roman" w:eastAsia="宋体" w:cs="Times New Roman"/>
              <w:bCs w:val="0"/>
              <w:color w:val="auto"/>
              <w:sz w:val="22"/>
              <w:szCs w:val="22"/>
              <w:highlight w:val="none"/>
            </w:rPr>
            <w:t>）部门</w:t>
          </w:r>
          <w:r>
            <w:rPr>
              <w:rFonts w:hint="default" w:ascii="Times New Roman" w:hAnsi="Times New Roman" w:eastAsia="宋体" w:cs="Times New Roman"/>
              <w:bCs w:val="0"/>
              <w:color w:val="auto"/>
              <w:sz w:val="22"/>
              <w:szCs w:val="22"/>
              <w:highlight w:val="none"/>
              <w:lang w:val="en-US" w:eastAsia="zh-CN"/>
            </w:rPr>
            <w:t>资产</w:t>
          </w:r>
          <w:r>
            <w:rPr>
              <w:rFonts w:hint="default" w:ascii="Times New Roman" w:hAnsi="Times New Roman" w:eastAsia="宋体" w:cs="Times New Roman"/>
              <w:bCs w:val="0"/>
              <w:color w:val="auto"/>
              <w:sz w:val="22"/>
              <w:szCs w:val="22"/>
              <w:highlight w:val="none"/>
            </w:rPr>
            <w:t>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_Toc2772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_Toc5709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四</w:t>
          </w:r>
          <w:r>
            <w:rPr>
              <w:rFonts w:hint="default" w:ascii="Times New Roman" w:hAnsi="Times New Roman" w:eastAsia="宋体" w:cs="Times New Roman"/>
              <w:bCs w:val="0"/>
              <w:color w:val="auto"/>
              <w:sz w:val="22"/>
              <w:szCs w:val="22"/>
              <w:highlight w:val="none"/>
            </w:rPr>
            <w:t>）部门整体绩效目标</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_Toc5709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_Toc23062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二、绩效评价工作开展情况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_Toc23062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_Toc32015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（一）绩效评价目的</w:t>
          </w:r>
          <w:r>
            <w:rPr>
              <w:rFonts w:hint="default" w:ascii="Times New Roman" w:hAnsi="Times New Roman" w:eastAsia="宋体" w:cs="Times New Roman"/>
              <w:bCs w:val="0"/>
              <w:color w:val="auto"/>
              <w:sz w:val="22"/>
              <w:szCs w:val="22"/>
              <w:highlight w:val="none"/>
              <w:lang w:val="en-US" w:eastAsia="zh-CN"/>
            </w:rPr>
            <w:t>及依据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_Toc32015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_Toc9812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二</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绩效评价对象及范围</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_Toc9812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6</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_Toc7270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三</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绩效评价原则</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_Toc7270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7</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_Toc11067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四</w:t>
          </w:r>
          <w:r>
            <w:rPr>
              <w:rFonts w:hint="default" w:ascii="Times New Roman" w:hAnsi="Times New Roman" w:eastAsia="宋体" w:cs="Times New Roman"/>
              <w:bCs w:val="0"/>
              <w:color w:val="auto"/>
              <w:sz w:val="22"/>
              <w:szCs w:val="22"/>
              <w:highlight w:val="none"/>
            </w:rPr>
            <w:t>）绩效评价思路及评价指标体系</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_Toc11067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7</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_Toc6030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lang w:val="en-US" w:eastAsia="zh-CN"/>
            </w:rPr>
            <w:t>五</w:t>
          </w:r>
          <w:r>
            <w:rPr>
              <w:rFonts w:hint="default" w:ascii="Times New Roman" w:hAnsi="Times New Roman" w:eastAsia="宋体" w:cs="Times New Roman"/>
              <w:color w:val="auto"/>
              <w:sz w:val="22"/>
              <w:szCs w:val="22"/>
              <w:highlight w:val="none"/>
              <w:lang w:eastAsia="zh-CN"/>
            </w:rPr>
            <w:t>）</w:t>
          </w:r>
          <w:r>
            <w:rPr>
              <w:rFonts w:hint="default" w:ascii="Times New Roman" w:hAnsi="Times New Roman" w:eastAsia="宋体" w:cs="Times New Roman"/>
              <w:color w:val="auto"/>
              <w:sz w:val="22"/>
              <w:szCs w:val="22"/>
              <w:highlight w:val="none"/>
            </w:rPr>
            <w:t>绩效评价方法</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_Toc6030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9</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_Toc1104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w:t>
          </w:r>
          <w:r>
            <w:rPr>
              <w:rFonts w:hint="default" w:ascii="Times New Roman" w:hAnsi="Times New Roman" w:eastAsia="宋体" w:cs="Times New Roman"/>
              <w:bCs w:val="0"/>
              <w:color w:val="auto"/>
              <w:sz w:val="22"/>
              <w:szCs w:val="22"/>
              <w:highlight w:val="none"/>
              <w:lang w:val="en-US" w:eastAsia="zh-CN"/>
            </w:rPr>
            <w:t>六</w:t>
          </w:r>
          <w:r>
            <w:rPr>
              <w:rFonts w:hint="default" w:ascii="Times New Roman" w:hAnsi="Times New Roman" w:eastAsia="宋体" w:cs="Times New Roman"/>
              <w:bCs w:val="0"/>
              <w:color w:val="auto"/>
              <w:sz w:val="22"/>
              <w:szCs w:val="22"/>
              <w:highlight w:val="none"/>
            </w:rPr>
            <w:t>）绩效评价过程</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_Toc1104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_Toc29768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三、综合评价情况及评价结论</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_Toc29768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_Toc24412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（一）绩效评价结果</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_Toc24412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_Toc5144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w:t>
          </w:r>
          <w:r>
            <w:rPr>
              <w:rFonts w:hint="default" w:ascii="Times New Roman" w:hAnsi="Times New Roman" w:eastAsia="宋体" w:cs="Times New Roman"/>
              <w:color w:val="auto"/>
              <w:sz w:val="22"/>
              <w:szCs w:val="22"/>
              <w:highlight w:val="none"/>
              <w:lang w:val="en-US" w:eastAsia="zh-CN"/>
            </w:rPr>
            <w:t>综合评价结论</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_Toc5144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_Toc24360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四、绩效评价指标分析</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_Toc24360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_Toc8347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（一）部门决策情况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_Toc8347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_Toc6414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（二）部门管理情况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_Toc6414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17</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_Toc19266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（三）部门</w:t>
          </w:r>
          <w:r>
            <w:rPr>
              <w:rFonts w:hint="default" w:ascii="Times New Roman" w:hAnsi="Times New Roman" w:eastAsia="宋体" w:cs="Times New Roman"/>
              <w:bCs w:val="0"/>
              <w:color w:val="auto"/>
              <w:sz w:val="22"/>
              <w:szCs w:val="22"/>
              <w:highlight w:val="none"/>
              <w:lang w:val="en-US" w:eastAsia="zh-CN"/>
            </w:rPr>
            <w:t>绩效</w:t>
          </w:r>
          <w:r>
            <w:rPr>
              <w:rFonts w:hint="default" w:ascii="Times New Roman" w:hAnsi="Times New Roman" w:eastAsia="宋体" w:cs="Times New Roman"/>
              <w:bCs w:val="0"/>
              <w:color w:val="auto"/>
              <w:sz w:val="22"/>
              <w:szCs w:val="22"/>
              <w:highlight w:val="none"/>
            </w:rPr>
            <w:t>情况</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_Toc19266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19</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_Toc11312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五、主要经验及做法、存在的问题和建议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_Toc11312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_Toc1080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（一）主要经验及做法</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_Toc1080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_Toc10071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（二）</w:t>
          </w:r>
          <w:r>
            <w:rPr>
              <w:rFonts w:hint="default" w:ascii="Times New Roman" w:hAnsi="Times New Roman" w:eastAsia="宋体" w:cs="Times New Roman"/>
              <w:bCs w:val="0"/>
              <w:color w:val="auto"/>
              <w:sz w:val="22"/>
              <w:szCs w:val="22"/>
              <w:highlight w:val="none"/>
              <w:lang w:val="en-US" w:eastAsia="zh-CN"/>
            </w:rPr>
            <w:t>主要</w:t>
          </w:r>
          <w:r>
            <w:rPr>
              <w:rFonts w:hint="default" w:ascii="Times New Roman" w:hAnsi="Times New Roman" w:eastAsia="宋体" w:cs="Times New Roman"/>
              <w:bCs w:val="0"/>
              <w:color w:val="auto"/>
              <w:sz w:val="22"/>
              <w:szCs w:val="22"/>
              <w:highlight w:val="none"/>
            </w:rPr>
            <w:t>存在问题及原因分析</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_Toc10071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7"/>
            <w:tabs>
              <w:tab w:val="right" w:leader="dot" w:pos="830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_Toc10568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（三）改进建议</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_Toc10568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23</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_Toc23230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bCs w:val="0"/>
              <w:color w:val="auto"/>
              <w:sz w:val="22"/>
              <w:szCs w:val="22"/>
              <w:highlight w:val="none"/>
            </w:rPr>
            <w:t>六、其他需要说明的问题</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_Toc23230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24</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_Toc29931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 1：绩效评价指标体系及综合评价表</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_Toc29931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25</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_Toc23906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附件2：基础表</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_Toc23906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31</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_Toc30454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附件3：问卷调查分析报告</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_Toc30454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32</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pStyle w:val="15"/>
            <w:tabs>
              <w:tab w:val="right" w:leader="dot" w:pos="8306"/>
              <w:tab w:val="clear" w:pos="9356"/>
            </w:tabs>
            <w:rPr>
              <w:rFonts w:hint="default" w:ascii="Times New Roman" w:hAnsi="Times New Roman" w:cs="Times New Roman"/>
              <w:color w:val="auto"/>
              <w:sz w:val="24"/>
              <w:szCs w:val="24"/>
              <w:highlight w:val="none"/>
            </w:rPr>
          </w:pPr>
          <w:r>
            <w:rPr>
              <w:rFonts w:hint="default" w:ascii="Times New Roman" w:hAnsi="Times New Roman" w:eastAsia="宋体" w:cs="Times New Roman"/>
              <w:bCs/>
              <w:color w:val="auto"/>
              <w:sz w:val="22"/>
              <w:szCs w:val="22"/>
              <w:highlight w:val="none"/>
            </w:rPr>
            <w:fldChar w:fldCharType="begin"/>
          </w:r>
          <w:r>
            <w:rPr>
              <w:rFonts w:hint="default" w:ascii="Times New Roman" w:hAnsi="Times New Roman" w:eastAsia="宋体" w:cs="Times New Roman"/>
              <w:bCs/>
              <w:color w:val="auto"/>
              <w:sz w:val="22"/>
              <w:szCs w:val="22"/>
              <w:highlight w:val="none"/>
            </w:rPr>
            <w:instrText xml:space="preserve"> HYPERLINK \l _Toc2434 </w:instrText>
          </w:r>
          <w:r>
            <w:rPr>
              <w:rFonts w:hint="default" w:ascii="Times New Roman" w:hAnsi="Times New Roman" w:eastAsia="宋体" w:cs="Times New Roman"/>
              <w:bCs/>
              <w:color w:val="auto"/>
              <w:sz w:val="22"/>
              <w:szCs w:val="22"/>
              <w:highlight w:val="none"/>
            </w:rPr>
            <w:fldChar w:fldCharType="separate"/>
          </w:r>
          <w:r>
            <w:rPr>
              <w:rFonts w:hint="default" w:ascii="Times New Roman" w:hAnsi="Times New Roman" w:eastAsia="宋体" w:cs="Times New Roman"/>
              <w:color w:val="auto"/>
              <w:sz w:val="22"/>
              <w:szCs w:val="22"/>
              <w:highlight w:val="none"/>
            </w:rPr>
            <w:t>附件4：绩效评价报告意见反馈</w:t>
          </w:r>
          <w:r>
            <w:rPr>
              <w:rFonts w:hint="default" w:ascii="Times New Roman" w:hAnsi="Times New Roman" w:eastAsia="宋体" w:cs="Times New Roman"/>
              <w:color w:val="auto"/>
              <w:sz w:val="22"/>
              <w:szCs w:val="22"/>
              <w:highlight w:val="none"/>
              <w:lang w:val="en-US" w:eastAsia="zh-CN"/>
            </w:rPr>
            <w:t>结果</w:t>
          </w:r>
          <w:r>
            <w:rPr>
              <w:rFonts w:hint="default" w:ascii="Times New Roman" w:hAnsi="Times New Roman" w:eastAsia="宋体" w:cs="Times New Roman"/>
              <w:color w:val="auto"/>
              <w:sz w:val="22"/>
              <w:szCs w:val="22"/>
              <w:highlight w:val="none"/>
            </w:rPr>
            <w:tab/>
          </w:r>
          <w:r>
            <w:rPr>
              <w:rFonts w:hint="default" w:ascii="Times New Roman" w:hAnsi="Times New Roman" w:eastAsia="宋体" w:cs="Times New Roman"/>
              <w:color w:val="auto"/>
              <w:sz w:val="22"/>
              <w:szCs w:val="22"/>
              <w:highlight w:val="none"/>
            </w:rPr>
            <w:fldChar w:fldCharType="begin"/>
          </w:r>
          <w:r>
            <w:rPr>
              <w:rFonts w:hint="default" w:ascii="Times New Roman" w:hAnsi="Times New Roman" w:eastAsia="宋体" w:cs="Times New Roman"/>
              <w:color w:val="auto"/>
              <w:sz w:val="22"/>
              <w:szCs w:val="22"/>
              <w:highlight w:val="none"/>
            </w:rPr>
            <w:instrText xml:space="preserve"> PAGEREF _Toc2434 \h </w:instrText>
          </w:r>
          <w:r>
            <w:rPr>
              <w:rFonts w:hint="default" w:ascii="Times New Roman" w:hAnsi="Times New Roman" w:eastAsia="宋体" w:cs="Times New Roman"/>
              <w:color w:val="auto"/>
              <w:sz w:val="22"/>
              <w:szCs w:val="22"/>
              <w:highlight w:val="none"/>
            </w:rPr>
            <w:fldChar w:fldCharType="separate"/>
          </w:r>
          <w:r>
            <w:rPr>
              <w:rFonts w:hint="default" w:ascii="Times New Roman" w:hAnsi="Times New Roman" w:eastAsia="宋体" w:cs="Times New Roman"/>
              <w:color w:val="auto"/>
              <w:sz w:val="22"/>
              <w:szCs w:val="22"/>
              <w:highlight w:val="none"/>
            </w:rPr>
            <w:t>37</w:t>
          </w:r>
          <w:r>
            <w:rPr>
              <w:rFonts w:hint="default" w:ascii="Times New Roman" w:hAnsi="Times New Roman" w:eastAsia="宋体" w:cs="Times New Roman"/>
              <w:color w:val="auto"/>
              <w:sz w:val="22"/>
              <w:szCs w:val="22"/>
              <w:highlight w:val="none"/>
            </w:rPr>
            <w:fldChar w:fldCharType="end"/>
          </w:r>
          <w:r>
            <w:rPr>
              <w:rFonts w:hint="default" w:ascii="Times New Roman" w:hAnsi="Times New Roman" w:eastAsia="宋体" w:cs="Times New Roman"/>
              <w:bCs/>
              <w:color w:val="auto"/>
              <w:sz w:val="22"/>
              <w:szCs w:val="22"/>
              <w:highlight w:val="none"/>
            </w:rPr>
            <w:fldChar w:fldCharType="end"/>
          </w:r>
        </w:p>
        <w:p>
          <w:pPr>
            <w:bidi w:val="0"/>
            <w:rPr>
              <w:rFonts w:hint="default" w:ascii="Times New Roman" w:hAnsi="Times New Roman" w:cs="Times New Roman"/>
              <w:color w:val="auto"/>
              <w:sz w:val="21"/>
              <w:szCs w:val="21"/>
              <w:highlight w:val="none"/>
            </w:rPr>
          </w:pPr>
          <w:r>
            <w:rPr>
              <w:rFonts w:hint="default" w:ascii="Times New Roman" w:hAnsi="Times New Roman" w:eastAsia="宋体" w:cs="Times New Roman"/>
              <w:bCs/>
              <w:color w:val="auto"/>
              <w:highlight w:val="none"/>
            </w:rPr>
            <w:fldChar w:fldCharType="end"/>
          </w:r>
          <w:bookmarkStart w:id="10" w:name="_Toc116"/>
          <w:bookmarkStart w:id="11" w:name="_Toc25378"/>
          <w:bookmarkStart w:id="12" w:name="_Toc9362"/>
          <w:bookmarkStart w:id="13" w:name="_Toc1003"/>
          <w:bookmarkStart w:id="14" w:name="_Toc26455"/>
        </w:p>
      </w:sdtContent>
    </w:sdt>
    <w:bookmarkEnd w:id="10"/>
    <w:bookmarkEnd w:id="11"/>
    <w:bookmarkEnd w:id="12"/>
    <w:bookmarkEnd w:id="13"/>
    <w:bookmarkEnd w:id="14"/>
    <w:p>
      <w:pPr>
        <w:keepNext w:val="0"/>
        <w:keepLines w:val="0"/>
        <w:pageBreakBefore w:val="0"/>
        <w:widowControl w:val="0"/>
        <w:kinsoku/>
        <w:wordWrap/>
        <w:overflowPunct/>
        <w:topLinePunct w:val="0"/>
        <w:autoSpaceDE/>
        <w:autoSpaceDN/>
        <w:bidi w:val="0"/>
        <w:adjustRightInd/>
        <w:snapToGrid/>
        <w:spacing w:line="500" w:lineRule="exact"/>
        <w:ind w:left="-178" w:leftChars="-85" w:firstLine="0" w:firstLineChars="0"/>
        <w:jc w:val="center"/>
        <w:textAlignment w:val="auto"/>
        <w:outlineLvl w:val="0"/>
        <w:rPr>
          <w:rFonts w:hint="default" w:ascii="Times New Roman" w:hAnsi="Times New Roman" w:eastAsia="仿宋_GB2312" w:cs="Times New Roman"/>
          <w:b/>
          <w:color w:val="auto"/>
          <w:sz w:val="48"/>
          <w:szCs w:val="48"/>
          <w:highlight w:val="none"/>
        </w:rPr>
        <w:sectPr>
          <w:headerReference r:id="rId7" w:type="default"/>
          <w:footerReference r:id="rId8" w:type="default"/>
          <w:pgSz w:w="11906" w:h="16838"/>
          <w:pgMar w:top="1440" w:right="1800" w:bottom="1440" w:left="1800" w:header="851" w:footer="907" w:gutter="0"/>
          <w:pgBorders>
            <w:top w:val="none" w:sz="0" w:space="0"/>
            <w:left w:val="none" w:sz="0" w:space="0"/>
            <w:bottom w:val="none" w:sz="0" w:space="0"/>
            <w:right w:val="none" w:sz="0" w:space="0"/>
          </w:pgBorders>
          <w:pgNumType w:fmt="decimal" w:start="1"/>
          <w:cols w:space="425" w:num="1"/>
          <w:docGrid w:type="lines" w:linePitch="312" w:charSpace="0"/>
        </w:sectPr>
      </w:pPr>
      <w:bookmarkStart w:id="15" w:name="_Toc5622"/>
      <w:bookmarkStart w:id="16" w:name="_Toc17971"/>
      <w:bookmarkStart w:id="17" w:name="_Toc22576"/>
      <w:bookmarkStart w:id="18" w:name="_Toc29279"/>
      <w:bookmarkStart w:id="19" w:name="_Toc2150"/>
      <w:bookmarkStart w:id="20" w:name="_Toc24559"/>
      <w:bookmarkStart w:id="21" w:name="_Toc3967"/>
    </w:p>
    <w:p>
      <w:pPr>
        <w:keepNext w:val="0"/>
        <w:keepLines w:val="0"/>
        <w:pageBreakBefore w:val="0"/>
        <w:widowControl w:val="0"/>
        <w:kinsoku/>
        <w:wordWrap/>
        <w:overflowPunct/>
        <w:topLinePunct w:val="0"/>
        <w:autoSpaceDE/>
        <w:autoSpaceDN/>
        <w:bidi w:val="0"/>
        <w:adjustRightInd/>
        <w:snapToGrid/>
        <w:spacing w:line="500" w:lineRule="exact"/>
        <w:ind w:left="-178" w:leftChars="-85" w:firstLine="0" w:firstLineChars="0"/>
        <w:jc w:val="center"/>
        <w:textAlignment w:val="auto"/>
        <w:outlineLvl w:val="0"/>
        <w:rPr>
          <w:rFonts w:hint="default" w:ascii="Times New Roman" w:hAnsi="Times New Roman" w:eastAsia="楷体_GB2312" w:cs="Times New Roman"/>
          <w:b/>
          <w:color w:val="auto"/>
          <w:sz w:val="48"/>
          <w:szCs w:val="48"/>
          <w:highlight w:val="none"/>
        </w:rPr>
      </w:pPr>
      <w:r>
        <w:rPr>
          <w:rFonts w:hint="default" w:ascii="Times New Roman" w:hAnsi="Times New Roman" w:eastAsia="仿宋_GB2312" w:cs="Times New Roman"/>
          <w:b/>
          <w:color w:val="auto"/>
          <w:sz w:val="48"/>
          <w:szCs w:val="48"/>
          <w:highlight w:val="none"/>
        </w:rPr>
        <w:t>新疆驰远天合有限责任会计师事务所</w:t>
      </w:r>
      <w:bookmarkEnd w:id="15"/>
      <w:bookmarkEnd w:id="16"/>
    </w:p>
    <w:p>
      <w:pPr>
        <w:keepNext w:val="0"/>
        <w:keepLines w:val="0"/>
        <w:pageBreakBefore w:val="0"/>
        <w:widowControl w:val="0"/>
        <w:kinsoku/>
        <w:wordWrap/>
        <w:overflowPunct/>
        <w:topLinePunct w:val="0"/>
        <w:autoSpaceDE/>
        <w:autoSpaceDN/>
        <w:bidi w:val="0"/>
        <w:adjustRightInd/>
        <w:snapToGrid/>
        <w:spacing w:line="660" w:lineRule="auto"/>
        <w:ind w:firstLine="0" w:firstLineChars="0"/>
        <w:jc w:val="center"/>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rPr>
        <w:t>Xinjiang Chiyuantianhe Certified Public Accountants Co.,Ltd.</w:t>
      </w:r>
    </w:p>
    <w:p>
      <w:pPr>
        <w:keepNext w:val="0"/>
        <w:keepLines w:val="0"/>
        <w:pageBreakBefore w:val="0"/>
        <w:widowControl w:val="0"/>
        <w:kinsoku/>
        <w:wordWrap/>
        <w:overflowPunct/>
        <w:topLinePunct w:val="0"/>
        <w:autoSpaceDE/>
        <w:autoSpaceDN/>
        <w:bidi w:val="0"/>
        <w:adjustRightInd/>
        <w:snapToGrid/>
        <w:spacing w:line="440" w:lineRule="exact"/>
        <w:ind w:firstLine="0" w:firstLineChars="0"/>
        <w:jc w:val="center"/>
        <w:textAlignment w:val="auto"/>
        <w:outlineLvl w:val="0"/>
        <w:rPr>
          <w:rFonts w:hint="default" w:ascii="Times New Roman" w:hAnsi="Times New Roman" w:eastAsia="宋体" w:cs="Times New Roman"/>
          <w:color w:val="auto"/>
          <w:szCs w:val="21"/>
          <w:highlight w:val="none"/>
          <w:lang w:eastAsia="zh-CN"/>
        </w:rPr>
      </w:pPr>
      <w:bookmarkStart w:id="22" w:name="_Toc23718"/>
      <w:bookmarkStart w:id="23" w:name="_Toc4177"/>
      <w:bookmarkStart w:id="24" w:name="_Toc11722"/>
      <w:bookmarkStart w:id="25" w:name="_Toc21607"/>
      <w:r>
        <w:rPr>
          <w:rFonts w:hint="default" w:ascii="Times New Roman" w:hAnsi="Times New Roman" w:eastAsia="宋体" w:cs="Times New Roman"/>
          <w:b/>
          <w:color w:val="auto"/>
          <w:spacing w:val="66"/>
          <w:kern w:val="0"/>
          <w:sz w:val="44"/>
          <w:szCs w:val="44"/>
          <w:highlight w:val="none"/>
          <w:fitText w:val="3300" w:id="1107970075"/>
        </w:rPr>
        <w:t>绩效评价报</w:t>
      </w:r>
      <w:r>
        <w:rPr>
          <w:rFonts w:hint="default" w:ascii="Times New Roman" w:hAnsi="Times New Roman" w:eastAsia="宋体" w:cs="Times New Roman"/>
          <w:b/>
          <w:color w:val="auto"/>
          <w:spacing w:val="0"/>
          <w:kern w:val="0"/>
          <w:sz w:val="44"/>
          <w:szCs w:val="44"/>
          <w:highlight w:val="none"/>
          <w:fitText w:val="3300" w:id="1107970075"/>
        </w:rPr>
        <w:t>告</w:t>
      </w:r>
      <w:bookmarkEnd w:id="22"/>
      <w:bookmarkEnd w:id="23"/>
      <w:bookmarkEnd w:id="24"/>
      <w:bookmarkEnd w:id="25"/>
    </w:p>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0" w:firstLineChars="0"/>
        <w:jc w:val="center"/>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highlight w:val="none"/>
        </w:rPr>
        <w:t>驰天会</w:t>
      </w:r>
      <w:r>
        <w:rPr>
          <w:rFonts w:hint="default" w:ascii="Times New Roman" w:hAnsi="Times New Roman" w:eastAsia="宋体" w:cs="Times New Roman"/>
          <w:b/>
          <w:color w:val="auto"/>
          <w:highlight w:val="none"/>
        </w:rPr>
        <w:t>咨字</w:t>
      </w:r>
      <w:r>
        <w:rPr>
          <w:rFonts w:hint="default" w:ascii="Times New Roman" w:hAnsi="Times New Roman" w:eastAsia="宋体" w:cs="Times New Roman"/>
          <w:b/>
          <w:color w:val="auto"/>
          <w:highlight w:val="none"/>
          <w:lang w:eastAsia="zh-CN"/>
        </w:rPr>
        <w:t>〔2025〕</w:t>
      </w:r>
      <w:r>
        <w:rPr>
          <w:rFonts w:hint="default" w:ascii="Times New Roman" w:hAnsi="Times New Roman" w:eastAsia="宋体" w:cs="Times New Roman"/>
          <w:b/>
          <w:color w:val="auto"/>
          <w:highlight w:val="none"/>
        </w:rPr>
        <w:t>1-</w:t>
      </w:r>
      <w:r>
        <w:rPr>
          <w:rFonts w:hint="default" w:ascii="Times New Roman" w:hAnsi="Times New Roman" w:eastAsia="宋体" w:cs="Times New Roman"/>
          <w:b/>
          <w:color w:val="auto"/>
          <w:highlight w:val="none"/>
          <w:lang w:val="en-US" w:eastAsia="zh-CN"/>
        </w:rPr>
        <w:t>164</w:t>
      </w:r>
      <w:r>
        <w:rPr>
          <w:rFonts w:hint="default" w:ascii="Times New Roman" w:hAnsi="Times New Roman" w:eastAsia="宋体" w:cs="Times New Roman"/>
          <w:b/>
          <w:color w:val="auto"/>
          <w:highlight w:val="none"/>
        </w:rPr>
        <w:t>号</w:t>
      </w:r>
      <w:bookmarkEnd w:id="17"/>
      <w:bookmarkEnd w:id="18"/>
      <w:bookmarkEnd w:id="19"/>
      <w:bookmarkEnd w:id="20"/>
      <w:bookmarkEnd w:id="21"/>
    </w:p>
    <w:p>
      <w:pPr>
        <w:spacing w:line="240" w:lineRule="auto"/>
        <w:ind w:firstLine="0" w:firstLineChars="0"/>
        <w:rPr>
          <w:rFonts w:hint="default" w:ascii="Times New Roman" w:hAnsi="Times New Roman" w:cs="Times New Roman"/>
          <w:bCs/>
          <w:color w:val="auto"/>
          <w:highlight w:val="none"/>
        </w:rPr>
      </w:pPr>
    </w:p>
    <w:p>
      <w:pPr>
        <w:ind w:firstLine="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巴楚县财政局</w:t>
      </w:r>
      <w:r>
        <w:rPr>
          <w:rFonts w:hint="default" w:ascii="Times New Roman" w:hAnsi="Times New Roman" w:cs="Times New Roman"/>
          <w:color w:val="auto"/>
          <w:highlight w:val="none"/>
        </w:rPr>
        <w:t>：</w:t>
      </w:r>
    </w:p>
    <w:p>
      <w:pPr>
        <w:ind w:firstLine="640"/>
        <w:rPr>
          <w:rFonts w:hint="default" w:ascii="Times New Roman" w:hAnsi="Times New Roman" w:eastAsia="宋体" w:cs="Times New Roman"/>
          <w:bCs/>
          <w:color w:val="auto"/>
          <w:highlight w:val="none"/>
        </w:rPr>
      </w:pPr>
      <w:r>
        <w:rPr>
          <w:rFonts w:hint="default" w:ascii="Times New Roman" w:hAnsi="Times New Roman" w:cs="Times New Roman"/>
          <w:color w:val="auto"/>
          <w:highlight w:val="none"/>
        </w:rPr>
        <w:t>为贯彻落实全面推进预算绩效管理工作的要求，完善部门预算管理，强化预算支出责任，提高财政资金的使用效益，推动提高部门和单位整体绩效水平，根据《中华人民共和国预算法》《中共中央国务院关于全面实施预算绩效管理的意见》（中发〔2018〕34号）、《自治区党委自治区人民政府关于全面实施预算绩效管理的实施意见》（新党发〔2018〕30号）、《关于进一步加强和规范第三方机构参与预算绩效管理的通知》（新财预〔2021〕49号）、《自治区财政支出绩效评价管理暂行办法》（新财预〔2018〕189号）等系列文件的要求，受</w:t>
      </w:r>
      <w:r>
        <w:rPr>
          <w:rFonts w:hint="default" w:ascii="Times New Roman" w:hAnsi="Times New Roman" w:cs="Times New Roman"/>
          <w:color w:val="auto"/>
          <w:highlight w:val="none"/>
          <w:lang w:val="en-US" w:eastAsia="zh-CN"/>
        </w:rPr>
        <w:t>巴楚县财政局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度巴楚县残疾人联合会</w:t>
      </w:r>
      <w:r>
        <w:rPr>
          <w:rFonts w:hint="default" w:ascii="Times New Roman" w:hAnsi="Times New Roman" w:cs="Times New Roman"/>
          <w:color w:val="auto"/>
          <w:highlight w:val="none"/>
        </w:rPr>
        <w:t>的部门整体支出绩效评价工作并形成绩效评价报告。</w:t>
      </w:r>
      <w:r>
        <w:rPr>
          <w:rFonts w:hint="default" w:ascii="Times New Roman" w:hAnsi="Times New Roman" w:cs="Times New Roman"/>
          <w:color w:val="auto"/>
          <w:highlight w:val="none"/>
          <w:lang w:val="en-US" w:eastAsia="zh-CN"/>
        </w:rPr>
        <w:t>巴楚县残疾人联合会</w:t>
      </w:r>
      <w:r>
        <w:rPr>
          <w:rFonts w:hint="default" w:ascii="Times New Roman" w:hAnsi="Times New Roman" w:cs="Times New Roman"/>
          <w:color w:val="auto"/>
          <w:highlight w:val="none"/>
        </w:rPr>
        <w:t>负责提供与本次绩效评价相关的部门单位工作资料并保证资料的真实、合法、准确和完整，现将部门整体支出绩效评价情况报告如下：</w:t>
      </w:r>
    </w:p>
    <w:p>
      <w:pPr>
        <w:pStyle w:val="2"/>
        <w:ind w:firstLine="640"/>
        <w:rPr>
          <w:rFonts w:hint="default" w:ascii="Times New Roman" w:hAnsi="Times New Roman" w:cs="Times New Roman"/>
          <w:color w:val="auto"/>
          <w:highlight w:val="none"/>
        </w:rPr>
      </w:pPr>
      <w:bookmarkStart w:id="26" w:name="_Toc26109"/>
      <w:bookmarkStart w:id="27" w:name="_Toc68364657"/>
      <w:r>
        <w:rPr>
          <w:rFonts w:hint="default" w:ascii="Times New Roman" w:hAnsi="Times New Roman" w:cs="Times New Roman"/>
          <w:color w:val="auto"/>
          <w:highlight w:val="none"/>
        </w:rPr>
        <w:t>一、部门基本情况</w:t>
      </w:r>
      <w:bookmarkEnd w:id="26"/>
      <w:bookmarkEnd w:id="27"/>
    </w:p>
    <w:p>
      <w:pPr>
        <w:pStyle w:val="3"/>
        <w:ind w:firstLine="640"/>
        <w:rPr>
          <w:rFonts w:hint="default" w:ascii="Times New Roman" w:hAnsi="Times New Roman" w:cs="Times New Roman"/>
          <w:bCs w:val="0"/>
          <w:color w:val="auto"/>
          <w:highlight w:val="none"/>
        </w:rPr>
      </w:pPr>
      <w:bookmarkStart w:id="28" w:name="_Toc29273"/>
      <w:bookmarkStart w:id="29" w:name="_Toc68364658"/>
      <w:r>
        <w:rPr>
          <w:rFonts w:hint="default" w:ascii="Times New Roman" w:hAnsi="Times New Roman" w:cs="Times New Roman"/>
          <w:bCs w:val="0"/>
          <w:color w:val="auto"/>
          <w:highlight w:val="none"/>
        </w:rPr>
        <w:t>（一）单位概况</w:t>
      </w:r>
      <w:bookmarkEnd w:id="28"/>
      <w:bookmarkEnd w:id="29"/>
    </w:p>
    <w:p>
      <w:pPr>
        <w:ind w:firstLine="640"/>
        <w:rPr>
          <w:rFonts w:hint="default" w:ascii="Times New Roman" w:hAnsi="Times New Roman" w:eastAsia="宋体" w:cs="Times New Roman"/>
          <w:b/>
          <w:bCs/>
          <w:color w:val="auto"/>
          <w:sz w:val="21"/>
          <w:szCs w:val="21"/>
          <w:highlight w:val="none"/>
          <w:lang w:val="en-US" w:eastAsia="zh-CN" w:bidi="ar-SA"/>
        </w:rPr>
      </w:pPr>
      <w:r>
        <w:rPr>
          <w:rFonts w:hint="default" w:ascii="Times New Roman" w:hAnsi="Times New Roman" w:eastAsia="宋体" w:cs="Times New Roman"/>
          <w:b/>
          <w:bCs/>
          <w:color w:val="auto"/>
          <w:sz w:val="21"/>
          <w:szCs w:val="21"/>
          <w:highlight w:val="none"/>
          <w:lang w:val="en-US" w:eastAsia="zh-CN" w:bidi="ar-SA"/>
        </w:rPr>
        <w:t>1.部门背景及概况</w:t>
      </w:r>
    </w:p>
    <w:p>
      <w:pPr>
        <w:ind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残疾人联合会（以下简称</w:t>
      </w:r>
      <w:r>
        <w:rPr>
          <w:rFonts w:hint="default" w:ascii="Times New Roman" w:hAnsi="Times New Roman" w:cs="Times New Roman"/>
          <w:color w:val="auto"/>
          <w:highlight w:val="none"/>
          <w:lang w:val="en-US" w:eastAsia="zh-CN"/>
        </w:rPr>
        <w:t>县</w:t>
      </w:r>
      <w:r>
        <w:rPr>
          <w:rFonts w:hint="default" w:ascii="Times New Roman" w:hAnsi="Times New Roman" w:cs="Times New Roman"/>
          <w:color w:val="auto"/>
          <w:highlight w:val="none"/>
        </w:rPr>
        <w:t>残联）根据《关于印发&lt;</w:t>
      </w:r>
      <w:r>
        <w:rPr>
          <w:rFonts w:hint="default" w:ascii="Times New Roman" w:hAnsi="Times New Roman" w:cs="Times New Roman"/>
          <w:color w:val="auto"/>
          <w:highlight w:val="none"/>
          <w:lang w:val="en-US" w:eastAsia="zh-CN"/>
        </w:rPr>
        <w:t>巴楚县党政</w:t>
      </w:r>
      <w:r>
        <w:rPr>
          <w:rFonts w:hint="default" w:ascii="Times New Roman" w:hAnsi="Times New Roman" w:cs="Times New Roman"/>
          <w:color w:val="auto"/>
          <w:highlight w:val="none"/>
        </w:rPr>
        <w:t>机关机构改革方案&gt;的通知》</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喀党发</w:t>
      </w:r>
      <w:r>
        <w:rPr>
          <w:rFonts w:hint="default" w:ascii="Times New Roman" w:hAnsi="Times New Roman" w:cs="Times New Roman"/>
          <w:color w:val="auto"/>
          <w:highlight w:val="none"/>
          <w:lang w:eastAsia="zh-CN"/>
        </w:rPr>
        <w:t>〔20</w:t>
      </w:r>
      <w:r>
        <w:rPr>
          <w:rFonts w:hint="default" w:ascii="Times New Roman" w:hAnsi="Times New Roman" w:cs="Times New Roman"/>
          <w:color w:val="auto"/>
          <w:highlight w:val="none"/>
          <w:lang w:val="en-US" w:eastAsia="zh-CN"/>
        </w:rPr>
        <w:t>03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25号文件</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和</w:t>
      </w:r>
      <w:r>
        <w:rPr>
          <w:rFonts w:hint="default" w:ascii="Times New Roman" w:hAnsi="Times New Roman" w:cs="Times New Roman"/>
          <w:b w:val="0"/>
          <w:bCs w:val="0"/>
          <w:color w:val="auto"/>
          <w:sz w:val="21"/>
          <w:szCs w:val="21"/>
          <w:highlight w:val="none"/>
          <w:lang w:val="en-US" w:eastAsia="zh-CN" w:bidi="ar-SA"/>
        </w:rPr>
        <w:t>《关于印发&lt;巴楚县残疾人联合会机构设置、职能配置和人员编制方案&gt;的通知》（巴政办发</w:t>
      </w:r>
      <w:r>
        <w:rPr>
          <w:rFonts w:hint="default" w:ascii="Times New Roman" w:hAnsi="Times New Roman" w:cs="Times New Roman"/>
          <w:color w:val="auto"/>
          <w:highlight w:val="none"/>
          <w:lang w:eastAsia="zh-CN"/>
        </w:rPr>
        <w:t>〔20</w:t>
      </w:r>
      <w:r>
        <w:rPr>
          <w:rFonts w:hint="default" w:ascii="Times New Roman" w:hAnsi="Times New Roman" w:cs="Times New Roman"/>
          <w:color w:val="auto"/>
          <w:highlight w:val="none"/>
          <w:lang w:val="en-US" w:eastAsia="zh-CN"/>
        </w:rPr>
        <w:t>03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49号</w:t>
      </w:r>
      <w:r>
        <w:rPr>
          <w:rFonts w:hint="default" w:ascii="Times New Roman" w:hAnsi="Times New Roman" w:cs="Times New Roman"/>
          <w:b w:val="0"/>
          <w:bCs w:val="0"/>
          <w:color w:val="auto"/>
          <w:sz w:val="21"/>
          <w:szCs w:val="21"/>
          <w:highlight w:val="none"/>
          <w:lang w:val="en-US" w:eastAsia="zh-CN" w:bidi="ar-SA"/>
        </w:rPr>
        <w:t>）</w:t>
      </w:r>
      <w:r>
        <w:rPr>
          <w:rFonts w:hint="default" w:ascii="Times New Roman" w:hAnsi="Times New Roman" w:cs="Times New Roman"/>
          <w:color w:val="auto"/>
          <w:highlight w:val="none"/>
        </w:rPr>
        <w:t>设立。县残联是将残疾人的残疾人自身代表组织、社会福利团体和事业管理机构融为一体的残疾人事业</w:t>
      </w:r>
      <w:r>
        <w:rPr>
          <w:rFonts w:hint="default" w:ascii="Times New Roman" w:hAnsi="Times New Roman" w:cs="Times New Roman"/>
          <w:color w:val="auto"/>
          <w:highlight w:val="none"/>
          <w:lang w:val="en-US" w:eastAsia="zh-CN"/>
        </w:rPr>
        <w:t>团体</w:t>
      </w:r>
      <w:r>
        <w:rPr>
          <w:rFonts w:hint="default" w:ascii="Times New Roman" w:hAnsi="Times New Roman" w:cs="Times New Roman"/>
          <w:color w:val="auto"/>
          <w:highlight w:val="none"/>
        </w:rPr>
        <w:t>，具有代表、服务、</w:t>
      </w:r>
      <w:r>
        <w:rPr>
          <w:rFonts w:hint="default" w:ascii="Times New Roman" w:hAnsi="Times New Roman" w:cs="Times New Roman"/>
          <w:color w:val="auto"/>
          <w:highlight w:val="none"/>
          <w:lang w:val="en-US" w:eastAsia="zh-CN"/>
        </w:rPr>
        <w:t>管理的</w:t>
      </w:r>
      <w:r>
        <w:rPr>
          <w:rFonts w:hint="default" w:ascii="Times New Roman" w:hAnsi="Times New Roman" w:cs="Times New Roman"/>
          <w:color w:val="auto"/>
          <w:highlight w:val="none"/>
        </w:rPr>
        <w:t>职能</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代表残疾人的共同利益，维护残疾人合法权益</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开</w:t>
      </w:r>
      <w:r>
        <w:rPr>
          <w:rFonts w:hint="default" w:ascii="Times New Roman" w:hAnsi="Times New Roman" w:cs="Times New Roman"/>
          <w:color w:val="auto"/>
          <w:highlight w:val="none"/>
        </w:rPr>
        <w:t>展名项业务和活动，直接为残疾人</w:t>
      </w:r>
      <w:r>
        <w:rPr>
          <w:rFonts w:hint="default" w:ascii="Times New Roman" w:hAnsi="Times New Roman" w:cs="Times New Roman"/>
          <w:color w:val="auto"/>
          <w:highlight w:val="none"/>
          <w:lang w:val="en-US" w:eastAsia="zh-CN"/>
        </w:rPr>
        <w:t>服务</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县残联</w:t>
      </w:r>
      <w:r>
        <w:rPr>
          <w:rFonts w:hint="default" w:ascii="Times New Roman" w:hAnsi="Times New Roman" w:cs="Times New Roman"/>
          <w:color w:val="auto"/>
          <w:highlight w:val="none"/>
          <w:lang w:val="en-US" w:eastAsia="zh-CN"/>
        </w:rPr>
        <w:t>由</w:t>
      </w:r>
      <w:r>
        <w:rPr>
          <w:rFonts w:hint="default" w:ascii="Times New Roman" w:hAnsi="Times New Roman" w:cs="Times New Roman"/>
          <w:color w:val="auto"/>
          <w:highlight w:val="none"/>
        </w:rPr>
        <w:t>县人民政府领导，承担县人民政府委托的部分行政职能，业务上接受有关部门对口指导，并与各乡镇</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建立业务关系。</w:t>
      </w:r>
    </w:p>
    <w:p>
      <w:pPr>
        <w:ind w:firstLine="640"/>
        <w:rPr>
          <w:rFonts w:hint="default" w:ascii="Times New Roman" w:hAnsi="Times New Roman" w:eastAsia="宋体" w:cs="Times New Roman"/>
          <w:b/>
          <w:bCs/>
          <w:color w:val="auto"/>
          <w:sz w:val="21"/>
          <w:szCs w:val="21"/>
          <w:highlight w:val="none"/>
          <w:lang w:val="en-US" w:eastAsia="zh-CN" w:bidi="ar-SA"/>
        </w:rPr>
      </w:pPr>
      <w:r>
        <w:rPr>
          <w:rFonts w:hint="default" w:ascii="Times New Roman" w:hAnsi="Times New Roman" w:eastAsia="宋体" w:cs="Times New Roman"/>
          <w:b/>
          <w:bCs/>
          <w:color w:val="auto"/>
          <w:sz w:val="21"/>
          <w:szCs w:val="21"/>
          <w:highlight w:val="none"/>
          <w:lang w:val="en-US" w:eastAsia="zh-CN" w:bidi="ar-SA"/>
        </w:rPr>
        <w:t>2.部门主要职能</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（1）听取残疾人意见</w:t>
      </w:r>
      <w:r>
        <w:rPr>
          <w:rFonts w:hint="default" w:ascii="Times New Roman" w:hAnsi="Times New Roman" w:cs="Times New Roman"/>
          <w:b w:val="0"/>
          <w:bCs w:val="0"/>
          <w:color w:val="auto"/>
          <w:sz w:val="21"/>
          <w:szCs w:val="21"/>
          <w:highlight w:val="none"/>
          <w:lang w:val="en-US" w:eastAsia="zh-CN" w:bidi="ar-SA"/>
        </w:rPr>
        <w:t>，</w:t>
      </w:r>
      <w:r>
        <w:rPr>
          <w:rFonts w:hint="default" w:ascii="Times New Roman" w:hAnsi="Times New Roman" w:eastAsia="宋体" w:cs="Times New Roman"/>
          <w:b w:val="0"/>
          <w:bCs w:val="0"/>
          <w:color w:val="auto"/>
          <w:sz w:val="21"/>
          <w:szCs w:val="21"/>
          <w:highlight w:val="none"/>
          <w:lang w:val="en-US" w:eastAsia="zh-CN" w:bidi="ar-SA"/>
        </w:rPr>
        <w:t>反映残疾人需求，维护残疾人权益，为残疾人服务。</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（2）团结、教育残疾人遵守法律、履行应尽的义务，发扬乐观进取精神，自尊、自信、自强、自立，为社会主义建设贡献力量。</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（3）弘扬人道主义，宣传残疾人事业，沟通政府、社会与残疾人之间的联系，动员社会理解、尊重、关心、帮助残疾人。</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（4）开展残疾人康复、教育、劳动就业、扶贫、文化、科研、用品供应、福利、社会服务、无障碍设施和残疾预防等工作，创造良好的环境和条件，扶助残疾人平等参与社会生活。</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（5）协助县人民政府组织实施残疾人事业法规、政策、规划和计划、对有关业务领域进行指导和管理。</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（6）承担县人民政府残疾人工作协调委员会的日常工作。</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（7）负责对各类残疾人社会团结组织进行监督管理。</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cs="Times New Roman"/>
          <w:b w:val="0"/>
          <w:bCs w:val="0"/>
          <w:color w:val="auto"/>
          <w:sz w:val="21"/>
          <w:szCs w:val="21"/>
          <w:highlight w:val="none"/>
          <w:lang w:val="en-US" w:eastAsia="zh-CN" w:bidi="ar-SA"/>
        </w:rPr>
        <w:t>（8）</w:t>
      </w:r>
      <w:r>
        <w:rPr>
          <w:rFonts w:hint="default" w:ascii="Times New Roman" w:hAnsi="Times New Roman" w:eastAsia="宋体" w:cs="Times New Roman"/>
          <w:b w:val="0"/>
          <w:bCs w:val="0"/>
          <w:color w:val="auto"/>
          <w:sz w:val="21"/>
          <w:szCs w:val="21"/>
          <w:highlight w:val="none"/>
          <w:lang w:val="en-US" w:eastAsia="zh-CN" w:bidi="ar-SA"/>
        </w:rPr>
        <w:t>开展为残联人事业的募捐、助残活动。</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（9）开展残疾人事业的国内外交流和合作。</w:t>
      </w:r>
    </w:p>
    <w:p>
      <w:pPr>
        <w:ind w:firstLine="640"/>
        <w:rPr>
          <w:rFonts w:hint="default" w:ascii="Times New Roman" w:hAnsi="Times New Roman" w:eastAsia="宋体" w:cs="Times New Roman"/>
          <w:b w:val="0"/>
          <w:bCs w:val="0"/>
          <w:color w:val="auto"/>
          <w:sz w:val="21"/>
          <w:szCs w:val="21"/>
          <w:highlight w:val="none"/>
          <w:lang w:val="en-US" w:eastAsia="zh-CN" w:bidi="ar-SA"/>
        </w:rPr>
      </w:pPr>
      <w:r>
        <w:rPr>
          <w:rFonts w:hint="default" w:ascii="Times New Roman" w:hAnsi="Times New Roman" w:eastAsia="宋体" w:cs="Times New Roman"/>
          <w:b w:val="0"/>
          <w:bCs w:val="0"/>
          <w:color w:val="auto"/>
          <w:sz w:val="21"/>
          <w:szCs w:val="21"/>
          <w:highlight w:val="none"/>
          <w:lang w:val="en-US" w:eastAsia="zh-CN" w:bidi="ar-SA"/>
        </w:rPr>
        <w:t>（10）承办县委、县人民政府交办的有关事项。</w:t>
      </w:r>
    </w:p>
    <w:p>
      <w:pPr>
        <w:ind w:firstLine="640"/>
        <w:rPr>
          <w:rFonts w:hint="default" w:ascii="Times New Roman" w:hAnsi="Times New Roman" w:eastAsia="宋体" w:cs="Times New Roman"/>
          <w:b/>
          <w:bCs/>
          <w:color w:val="auto"/>
          <w:sz w:val="21"/>
          <w:szCs w:val="21"/>
          <w:highlight w:val="none"/>
          <w:lang w:val="en-US" w:eastAsia="zh-CN" w:bidi="ar-SA"/>
        </w:rPr>
      </w:pPr>
      <w:r>
        <w:rPr>
          <w:rFonts w:hint="default" w:ascii="Times New Roman" w:hAnsi="Times New Roman" w:eastAsia="宋体" w:cs="Times New Roman"/>
          <w:b/>
          <w:bCs/>
          <w:color w:val="auto"/>
          <w:sz w:val="21"/>
          <w:szCs w:val="21"/>
          <w:highlight w:val="none"/>
          <w:lang w:val="en-US" w:eastAsia="zh-CN" w:bidi="ar-SA"/>
        </w:rPr>
        <w:t>3.部门机构设置及人员构成</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（1）内设机构</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残疾人联合会机关</w:t>
      </w:r>
      <w:r>
        <w:rPr>
          <w:rFonts w:hint="default" w:ascii="Times New Roman" w:hAnsi="Times New Roman" w:cs="Times New Roman"/>
          <w:color w:val="auto"/>
          <w:highlight w:val="none"/>
          <w:lang w:val="en-US" w:eastAsia="zh-CN"/>
        </w:rPr>
        <w:t>下</w:t>
      </w:r>
      <w:r>
        <w:rPr>
          <w:rFonts w:hint="default" w:ascii="Times New Roman" w:hAnsi="Times New Roman" w:cs="Times New Roman"/>
          <w:color w:val="auto"/>
          <w:highlight w:val="none"/>
        </w:rPr>
        <w:t>设</w:t>
      </w:r>
      <w:r>
        <w:rPr>
          <w:rFonts w:hint="default" w:ascii="Times New Roman" w:hAnsi="Times New Roman" w:cs="Times New Roman"/>
          <w:color w:val="auto"/>
          <w:highlight w:val="none"/>
          <w:lang w:val="en-US" w:eastAsia="zh-CN"/>
        </w:rPr>
        <w:t>四</w:t>
      </w:r>
      <w:r>
        <w:rPr>
          <w:rFonts w:hint="default" w:ascii="Times New Roman" w:hAnsi="Times New Roman" w:cs="Times New Roman"/>
          <w:color w:val="auto"/>
          <w:highlight w:val="none"/>
        </w:rPr>
        <w:t>个</w:t>
      </w:r>
      <w:r>
        <w:rPr>
          <w:rFonts w:hint="default" w:ascii="Times New Roman" w:hAnsi="Times New Roman" w:cs="Times New Roman"/>
          <w:color w:val="auto"/>
          <w:highlight w:val="none"/>
          <w:lang w:val="en-US" w:eastAsia="zh-CN"/>
        </w:rPr>
        <w:t>处室</w:t>
      </w:r>
      <w:r>
        <w:rPr>
          <w:rFonts w:hint="default" w:ascii="Times New Roman" w:hAnsi="Times New Roman" w:eastAsia="宋体" w:cs="Times New Roman"/>
          <w:b w:val="0"/>
          <w:bCs w:val="0"/>
          <w:color w:val="auto"/>
          <w:sz w:val="21"/>
          <w:szCs w:val="21"/>
          <w:highlight w:val="none"/>
          <w:lang w:val="en-US" w:eastAsia="zh-CN" w:bidi="ar-SA"/>
        </w:rPr>
        <w:t>，分别是：综合办公室、财务室、法律援助工作站、残疾人劳动就业服务所</w:t>
      </w:r>
      <w:r>
        <w:rPr>
          <w:rFonts w:hint="default" w:ascii="Times New Roman" w:hAnsi="Times New Roman" w:cs="Times New Roman"/>
          <w:color w:val="auto"/>
          <w:highlight w:val="none"/>
        </w:rPr>
        <w:t>。</w:t>
      </w:r>
    </w:p>
    <w:p>
      <w:pPr>
        <w:numPr>
          <w:ilvl w:val="0"/>
          <w:numId w:val="1"/>
        </w:num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人员编制</w:t>
      </w:r>
    </w:p>
    <w:p>
      <w:pPr>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年末共有</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人，其中：参公编制数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人，在岗人数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人；事业编编制数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人、在岗人数</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人。</w:t>
      </w:r>
    </w:p>
    <w:p>
      <w:pPr>
        <w:pStyle w:val="3"/>
        <w:ind w:firstLine="640"/>
        <w:rPr>
          <w:rFonts w:hint="default" w:ascii="Times New Roman" w:hAnsi="Times New Roman" w:cs="Times New Roman"/>
          <w:bCs w:val="0"/>
          <w:color w:val="auto"/>
          <w:highlight w:val="none"/>
        </w:rPr>
      </w:pPr>
      <w:bookmarkStart w:id="30" w:name="_Toc14859"/>
      <w:r>
        <w:rPr>
          <w:rFonts w:hint="default" w:ascii="Times New Roman" w:hAnsi="Times New Roman" w:cs="Times New Roman"/>
          <w:bCs w:val="0"/>
          <w:color w:val="auto"/>
          <w:highlight w:val="none"/>
        </w:rPr>
        <w:t>（二）部门资金投入和使用情况</w:t>
      </w:r>
      <w:bookmarkEnd w:id="30"/>
    </w:p>
    <w:p>
      <w:pPr>
        <w:bidi w:val="0"/>
        <w:rPr>
          <w:rFonts w:hint="default" w:ascii="Times New Roman" w:hAnsi="Times New Roman" w:cs="Times New Roman"/>
          <w:b/>
          <w:bCs/>
          <w:color w:val="auto"/>
          <w:highlight w:val="none"/>
          <w:lang w:val="en-US" w:eastAsia="zh-CN"/>
        </w:rPr>
      </w:pPr>
      <w:bookmarkStart w:id="31" w:name="_Toc68364659"/>
      <w:r>
        <w:rPr>
          <w:rFonts w:hint="default" w:ascii="Times New Roman" w:hAnsi="Times New Roman" w:cs="Times New Roman"/>
          <w:b/>
          <w:bCs/>
          <w:color w:val="auto"/>
          <w:highlight w:val="none"/>
          <w:lang w:val="en-US" w:eastAsia="zh-CN"/>
        </w:rPr>
        <w:t>1.部门收入预算安排情况</w:t>
      </w:r>
    </w:p>
    <w:p>
      <w:pPr>
        <w:bidi w:val="0"/>
        <w:rPr>
          <w:rFonts w:hint="eastAsia" w:ascii="Times New Roman" w:hAnsi="Times New Roman" w:eastAsia="宋体" w:cs="Times New Roman"/>
          <w:b/>
          <w:bCs/>
          <w:color w:val="auto"/>
          <w:highlight w:val="none"/>
          <w:lang w:val="en-US" w:eastAsia="zh-CN"/>
        </w:rPr>
      </w:pPr>
      <w:r>
        <w:rPr>
          <w:rFonts w:hint="default" w:ascii="Times New Roman" w:hAnsi="Times New Roman" w:cs="Times New Roman"/>
          <w:color w:val="auto"/>
          <w:highlight w:val="none"/>
          <w:lang w:val="en-US" w:eastAsia="zh-CN"/>
        </w:rPr>
        <w:t>巴楚县残疾人联合会2024年度年初收入预算169.98万元，其中：一般公共预算财政拨款收入114.38万元、政府性基金预算财政拨款收入24.21万元、年初结转和结余31.39万元。全年收入预算432.56万元，预算调整数262.58万元，预算调整率为154.48%。</w:t>
      </w:r>
      <w:r>
        <w:rPr>
          <w:rFonts w:hint="default" w:ascii="Times New Roman" w:hAnsi="Times New Roman" w:cs="Times New Roman"/>
          <w:color w:val="auto"/>
          <w:highlight w:val="none"/>
        </w:rPr>
        <w:t>具体情况见下表</w:t>
      </w:r>
      <w:r>
        <w:rPr>
          <w:rFonts w:hint="eastAsia" w:cs="Times New Roman"/>
          <w:color w:val="auto"/>
          <w:highlight w:val="none"/>
          <w:lang w:eastAsia="zh-CN"/>
        </w:rPr>
        <w:t>。</w:t>
      </w:r>
    </w:p>
    <w:p>
      <w:pPr>
        <w:bidi w:val="0"/>
        <w:jc w:val="center"/>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表1-1：巴楚县残疾人联合2024年部门预算收入情况表</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单位：万元</w:t>
      </w:r>
    </w:p>
    <w:tbl>
      <w:tblPr>
        <w:tblStyle w:val="23"/>
        <w:tblW w:w="86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3"/>
        <w:gridCol w:w="1839"/>
        <w:gridCol w:w="1295"/>
        <w:gridCol w:w="1255"/>
        <w:gridCol w:w="1245"/>
        <w:gridCol w:w="1266"/>
        <w:gridCol w:w="1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blHeader/>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行次</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收入来源</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年初预算数</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全年预算数</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决算数</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预算调整数</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调整率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一般公共预算财政拨款收入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114.38</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185.37</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185.37</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70.99</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62.07%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政府性基金预算财政拨款收入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24.21</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147.19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147.19</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122.98</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507.97%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3</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国有资本经营预算财政拨款收入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上级补助收入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5</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事业收入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6</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经营收入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7</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附属单位上缴收入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8</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其他收入</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lang w:val="en-US"/>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100 </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lang w:val="en-US"/>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100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lang w:val="en-US"/>
              </w:rPr>
            </w:pPr>
            <w:r>
              <w:rPr>
                <w:rFonts w:hint="default" w:ascii="Times New Roman" w:hAnsi="Times New Roman" w:cs="Times New Roman"/>
                <w:i w:val="0"/>
                <w:iCs w:val="0"/>
                <w:color w:val="auto"/>
                <w:kern w:val="0"/>
                <w:sz w:val="20"/>
                <w:szCs w:val="20"/>
                <w:highlight w:val="none"/>
                <w:u w:val="none"/>
                <w:lang w:val="en-US" w:eastAsia="zh-CN" w:bidi="ar"/>
              </w:rPr>
              <w:t>100</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9</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b w:val="0"/>
                <w:bCs w:val="0"/>
                <w:i w:val="0"/>
                <w:iCs w:val="0"/>
                <w:color w:val="auto"/>
                <w:kern w:val="0"/>
                <w:sz w:val="20"/>
                <w:szCs w:val="20"/>
                <w:highlight w:val="none"/>
                <w:u w:val="none"/>
                <w:lang w:val="en-US" w:eastAsia="zh-CN" w:bidi="ar"/>
              </w:rPr>
              <w:t>年初结转和结余</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31.39</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 xml:space="preserve"> -   </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-31.39</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tLeast"/>
              <w:ind w:firstLine="0" w:firstLineChars="0"/>
              <w:jc w:val="right"/>
              <w:rPr>
                <w:rFonts w:hint="default" w:ascii="Times New Roman" w:hAnsi="Times New Roman" w:eastAsia="宋体" w:cs="Times New Roman"/>
                <w:i w:val="0"/>
                <w:iCs w:val="0"/>
                <w:color w:val="auto"/>
                <w:kern w:val="0"/>
                <w:sz w:val="20"/>
                <w:szCs w:val="20"/>
                <w:highlight w:val="none"/>
                <w:u w:val="none"/>
                <w:lang w:val="en-US" w:eastAsia="zh-CN" w:bidi="ar"/>
              </w:rPr>
            </w:pPr>
            <w:r>
              <w:rPr>
                <w:rFonts w:hint="default" w:ascii="Times New Roman" w:hAnsi="Times New Roman" w:eastAsia="宋体" w:cs="Times New Roman"/>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10</w:t>
            </w:r>
          </w:p>
        </w:tc>
        <w:tc>
          <w:tcPr>
            <w:tcW w:w="1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center"/>
              <w:textAlignment w:val="center"/>
              <w:rPr>
                <w:rFonts w:hint="default" w:ascii="Times New Roman" w:hAnsi="Times New Roman" w:eastAsia="宋体" w:cs="Times New Roman"/>
                <w:b/>
                <w:bCs/>
                <w:i w:val="0"/>
                <w:iCs w:val="0"/>
                <w:color w:val="auto"/>
                <w:sz w:val="20"/>
                <w:szCs w:val="20"/>
                <w:highlight w:val="none"/>
                <w:u w:val="none"/>
              </w:rPr>
            </w:pPr>
            <w:r>
              <w:rPr>
                <w:rFonts w:hint="default" w:ascii="Times New Roman" w:hAnsi="Times New Roman" w:eastAsia="宋体" w:cs="Times New Roman"/>
                <w:b/>
                <w:bCs/>
                <w:i w:val="0"/>
                <w:iCs w:val="0"/>
                <w:color w:val="auto"/>
                <w:kern w:val="0"/>
                <w:sz w:val="20"/>
                <w:szCs w:val="20"/>
                <w:highlight w:val="none"/>
                <w:u w:val="none"/>
                <w:lang w:val="en-US" w:eastAsia="zh-CN" w:bidi="ar"/>
              </w:rPr>
              <w:t>合计</w:t>
            </w:r>
          </w:p>
        </w:tc>
        <w:tc>
          <w:tcPr>
            <w:tcW w:w="12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169.98</w:t>
            </w:r>
          </w:p>
        </w:tc>
        <w:tc>
          <w:tcPr>
            <w:tcW w:w="12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432.56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eastAsia="宋体" w:cs="Times New Roman"/>
                <w:i w:val="0"/>
                <w:iCs w:val="0"/>
                <w:color w:val="auto"/>
                <w:kern w:val="0"/>
                <w:sz w:val="20"/>
                <w:szCs w:val="20"/>
                <w:highlight w:val="none"/>
                <w:u w:val="none"/>
                <w:lang w:val="en-US" w:eastAsia="zh-CN" w:bidi="ar"/>
              </w:rPr>
              <w:t>432.56</w:t>
            </w:r>
          </w:p>
        </w:tc>
        <w:tc>
          <w:tcPr>
            <w:tcW w:w="12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cs="Times New Roman"/>
                <w:i w:val="0"/>
                <w:iCs w:val="0"/>
                <w:color w:val="auto"/>
                <w:kern w:val="0"/>
                <w:sz w:val="20"/>
                <w:szCs w:val="20"/>
                <w:highlight w:val="none"/>
                <w:u w:val="none"/>
                <w:lang w:val="en-US" w:eastAsia="zh-CN" w:bidi="ar"/>
              </w:rPr>
              <w:t>2</w:t>
            </w:r>
            <w:r>
              <w:rPr>
                <w:rFonts w:hint="default" w:ascii="Times New Roman" w:hAnsi="Times New Roman" w:eastAsia="宋体" w:cs="Times New Roman"/>
                <w:i w:val="0"/>
                <w:iCs w:val="0"/>
                <w:color w:val="auto"/>
                <w:kern w:val="0"/>
                <w:sz w:val="20"/>
                <w:szCs w:val="20"/>
                <w:highlight w:val="none"/>
                <w:u w:val="none"/>
                <w:lang w:val="en-US" w:eastAsia="zh-CN" w:bidi="ar"/>
              </w:rPr>
              <w:t>62.58</w:t>
            </w:r>
          </w:p>
        </w:tc>
        <w:tc>
          <w:tcPr>
            <w:tcW w:w="10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tLeast"/>
              <w:ind w:firstLine="0" w:firstLineChars="0"/>
              <w:jc w:val="right"/>
              <w:textAlignment w:val="center"/>
              <w:rPr>
                <w:rFonts w:hint="default" w:ascii="Times New Roman" w:hAnsi="Times New Roman" w:eastAsia="宋体" w:cs="Times New Roman"/>
                <w:i w:val="0"/>
                <w:iCs w:val="0"/>
                <w:color w:val="auto"/>
                <w:sz w:val="20"/>
                <w:szCs w:val="20"/>
                <w:highlight w:val="none"/>
                <w:u w:val="none"/>
              </w:rPr>
            </w:pPr>
            <w:r>
              <w:rPr>
                <w:rFonts w:hint="default" w:ascii="Times New Roman" w:hAnsi="Times New Roman" w:cs="Times New Roman"/>
                <w:i w:val="0"/>
                <w:iCs w:val="0"/>
                <w:color w:val="auto"/>
                <w:kern w:val="0"/>
                <w:sz w:val="20"/>
                <w:szCs w:val="20"/>
                <w:highlight w:val="none"/>
                <w:u w:val="none"/>
                <w:lang w:val="en-US" w:eastAsia="zh-CN" w:bidi="ar"/>
              </w:rPr>
              <w:t>154.48</w:t>
            </w:r>
            <w:r>
              <w:rPr>
                <w:rFonts w:hint="default" w:ascii="Times New Roman" w:hAnsi="Times New Roman" w:eastAsia="宋体" w:cs="Times New Roman"/>
                <w:i w:val="0"/>
                <w:iCs w:val="0"/>
                <w:color w:val="auto"/>
                <w:kern w:val="0"/>
                <w:sz w:val="20"/>
                <w:szCs w:val="20"/>
                <w:highlight w:val="none"/>
                <w:u w:val="none"/>
                <w:lang w:val="en-US" w:eastAsia="zh-CN" w:bidi="ar"/>
              </w:rPr>
              <w:t>%</w:t>
            </w:r>
          </w:p>
        </w:tc>
      </w:tr>
    </w:tbl>
    <w:p>
      <w:pPr>
        <w:ind w:firstLine="422"/>
        <w:rPr>
          <w:rFonts w:hint="default" w:ascii="Times New Roman" w:hAnsi="Times New Roman" w:cs="Times New Roman"/>
          <w:b/>
          <w:bCs/>
          <w:color w:val="auto"/>
          <w:highlight w:val="none"/>
        </w:rPr>
      </w:pP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2.部门年度预决算情况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巴楚县残疾人联合会2024年</w:t>
      </w:r>
      <w:r>
        <w:rPr>
          <w:rFonts w:hint="default" w:ascii="Times New Roman" w:hAnsi="Times New Roman" w:cs="Times New Roman"/>
          <w:color w:val="auto"/>
          <w:highlight w:val="none"/>
        </w:rPr>
        <w:t>度部门支出年初预算金额为</w:t>
      </w:r>
      <w:r>
        <w:rPr>
          <w:rFonts w:hint="default" w:ascii="Times New Roman" w:hAnsi="Times New Roman" w:cs="Times New Roman"/>
          <w:color w:val="auto"/>
          <w:highlight w:val="none"/>
          <w:lang w:val="en-US" w:eastAsia="zh-CN"/>
        </w:rPr>
        <w:t>169.98</w:t>
      </w:r>
      <w:r>
        <w:rPr>
          <w:rFonts w:hint="default" w:ascii="Times New Roman" w:hAnsi="Times New Roman" w:cs="Times New Roman"/>
          <w:color w:val="auto"/>
          <w:highlight w:val="none"/>
        </w:rPr>
        <w:t>万元，其中：基本支出</w:t>
      </w:r>
      <w:r>
        <w:rPr>
          <w:rFonts w:hint="default" w:ascii="Times New Roman" w:hAnsi="Times New Roman" w:cs="Times New Roman"/>
          <w:color w:val="auto"/>
          <w:highlight w:val="none"/>
          <w:lang w:val="en-US" w:eastAsia="zh-CN"/>
        </w:rPr>
        <w:t>114.38</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55</w:t>
      </w:r>
      <w:r>
        <w:rPr>
          <w:rFonts w:hint="eastAsia" w:cs="Times New Roman"/>
          <w:color w:val="auto"/>
          <w:highlight w:val="none"/>
          <w:lang w:val="en-US" w:eastAsia="zh-CN"/>
        </w:rPr>
        <w:t>.6</w:t>
      </w:r>
      <w:r>
        <w:rPr>
          <w:rFonts w:hint="default" w:ascii="Times New Roman" w:hAnsi="Times New Roman" w:cs="Times New Roman"/>
          <w:color w:val="auto"/>
          <w:highlight w:val="none"/>
        </w:rPr>
        <w:t>万元。经预算调整后部门支出全年预算金额为</w:t>
      </w:r>
      <w:r>
        <w:rPr>
          <w:rFonts w:hint="default" w:ascii="Times New Roman" w:hAnsi="Times New Roman" w:cs="Times New Roman"/>
          <w:color w:val="auto"/>
          <w:highlight w:val="none"/>
          <w:lang w:val="en-US" w:eastAsia="zh-CN"/>
        </w:rPr>
        <w:t>432.56</w:t>
      </w:r>
      <w:r>
        <w:rPr>
          <w:rFonts w:hint="default" w:ascii="Times New Roman" w:hAnsi="Times New Roman" w:cs="Times New Roman"/>
          <w:color w:val="auto"/>
          <w:highlight w:val="none"/>
        </w:rPr>
        <w:t>万元，预算调整数为</w:t>
      </w:r>
      <w:r>
        <w:rPr>
          <w:rFonts w:hint="default" w:ascii="Times New Roman" w:hAnsi="Times New Roman" w:cs="Times New Roman"/>
          <w:color w:val="auto"/>
          <w:highlight w:val="none"/>
          <w:lang w:val="en-US" w:eastAsia="zh-CN"/>
        </w:rPr>
        <w:t>262.58</w:t>
      </w:r>
      <w:r>
        <w:rPr>
          <w:rFonts w:hint="default" w:ascii="Times New Roman" w:hAnsi="Times New Roman" w:cs="Times New Roman"/>
          <w:color w:val="auto"/>
          <w:highlight w:val="none"/>
        </w:rPr>
        <w:t>万元，预算调整率为</w:t>
      </w:r>
      <w:r>
        <w:rPr>
          <w:rFonts w:hint="default" w:ascii="Times New Roman" w:hAnsi="Times New Roman" w:cs="Times New Roman"/>
          <w:color w:val="auto"/>
          <w:highlight w:val="none"/>
          <w:lang w:val="en-US" w:eastAsia="zh-CN"/>
        </w:rPr>
        <w:t>154.48</w:t>
      </w:r>
      <w:r>
        <w:rPr>
          <w:rFonts w:hint="default" w:ascii="Times New Roman" w:hAnsi="Times New Roman" w:cs="Times New Roman"/>
          <w:color w:val="auto"/>
          <w:highlight w:val="none"/>
        </w:rPr>
        <w:t>%，其中：基本支出</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353</w:t>
      </w:r>
      <w:r>
        <w:rPr>
          <w:rFonts w:hint="eastAsia" w:cs="Times New Roman"/>
          <w:color w:val="auto"/>
          <w:highlight w:val="none"/>
          <w:lang w:val="en-US" w:eastAsia="zh-CN"/>
        </w:rPr>
        <w:t>.1</w:t>
      </w:r>
      <w:r>
        <w:rPr>
          <w:rFonts w:hint="default" w:ascii="Times New Roman" w:hAnsi="Times New Roman" w:cs="Times New Roman"/>
          <w:color w:val="auto"/>
          <w:highlight w:val="none"/>
        </w:rPr>
        <w:t>万元。</w:t>
      </w:r>
    </w:p>
    <w:p>
      <w:pPr>
        <w:ind w:firstLine="420"/>
        <w:rPr>
          <w:rFonts w:hint="eastAsia" w:ascii="Times New Roman" w:hAnsi="Times New Roman" w:eastAsia="宋体" w:cs="Times New Roman"/>
          <w:color w:val="auto"/>
          <w:highlight w:val="none"/>
          <w:lang w:eastAsia="zh-CN"/>
        </w:rPr>
      </w:pPr>
      <w:r>
        <w:rPr>
          <w:rFonts w:hint="default" w:ascii="Times New Roman" w:hAnsi="Times New Roman" w:cs="Times New Roman"/>
          <w:color w:val="auto"/>
          <w:highlight w:val="none"/>
          <w:lang w:val="en-US" w:eastAsia="zh-CN"/>
        </w:rPr>
        <w:t>巴楚县残疾人联合会2024年</w:t>
      </w:r>
      <w:r>
        <w:rPr>
          <w:rFonts w:hint="default" w:ascii="Times New Roman" w:hAnsi="Times New Roman" w:cs="Times New Roman"/>
          <w:color w:val="auto"/>
          <w:highlight w:val="none"/>
        </w:rPr>
        <w:t>度部门支出决算数</w:t>
      </w:r>
      <w:r>
        <w:rPr>
          <w:rFonts w:hint="default" w:ascii="Times New Roman" w:hAnsi="Times New Roman" w:cs="Times New Roman"/>
          <w:color w:val="auto"/>
          <w:highlight w:val="none"/>
          <w:lang w:val="en-US" w:eastAsia="zh-CN"/>
        </w:rPr>
        <w:t>332.56</w:t>
      </w:r>
      <w:r>
        <w:rPr>
          <w:rFonts w:hint="default" w:ascii="Times New Roman" w:hAnsi="Times New Roman" w:cs="Times New Roman"/>
          <w:color w:val="auto"/>
          <w:highlight w:val="none"/>
        </w:rPr>
        <w:t>万元，其中：基本支出</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万元，项目支出</w:t>
      </w:r>
      <w:r>
        <w:rPr>
          <w:rFonts w:hint="default" w:ascii="Times New Roman" w:hAnsi="Times New Roman" w:cs="Times New Roman"/>
          <w:color w:val="auto"/>
          <w:highlight w:val="none"/>
          <w:lang w:val="en-US" w:eastAsia="zh-CN"/>
        </w:rPr>
        <w:t>253</w:t>
      </w:r>
      <w:r>
        <w:rPr>
          <w:rFonts w:hint="eastAsia" w:cs="Times New Roman"/>
          <w:color w:val="auto"/>
          <w:highlight w:val="none"/>
          <w:lang w:val="en-US" w:eastAsia="zh-CN"/>
        </w:rPr>
        <w:t>.1</w:t>
      </w:r>
      <w:r>
        <w:rPr>
          <w:rFonts w:hint="default" w:ascii="Times New Roman" w:hAnsi="Times New Roman" w:cs="Times New Roman"/>
          <w:color w:val="auto"/>
          <w:highlight w:val="none"/>
        </w:rPr>
        <w:t>万元，部门年度预算执行率为</w:t>
      </w:r>
      <w:r>
        <w:rPr>
          <w:rFonts w:hint="default" w:ascii="Times New Roman" w:hAnsi="Times New Roman" w:cs="Times New Roman"/>
          <w:color w:val="auto"/>
          <w:highlight w:val="none"/>
          <w:lang w:val="en-US" w:eastAsia="zh-CN"/>
        </w:rPr>
        <w:t>76.88</w:t>
      </w:r>
      <w:r>
        <w:rPr>
          <w:rFonts w:hint="default" w:ascii="Times New Roman" w:hAnsi="Times New Roman" w:cs="Times New Roman"/>
          <w:color w:val="auto"/>
          <w:highlight w:val="none"/>
        </w:rPr>
        <w:t>%。具体情况见下表</w:t>
      </w:r>
      <w:r>
        <w:rPr>
          <w:rFonts w:hint="eastAsia" w:cs="Times New Roman"/>
          <w:color w:val="auto"/>
          <w:highlight w:val="none"/>
          <w:lang w:eastAsia="zh-CN"/>
        </w:rPr>
        <w:t>。</w:t>
      </w:r>
    </w:p>
    <w:p>
      <w:pPr>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表1-2巴楚县残疾人联合2024年部门整体支出预决算情况表</w:t>
      </w:r>
    </w:p>
    <w:p>
      <w:pPr>
        <w:keepNext w:val="0"/>
        <w:keepLines w:val="0"/>
        <w:pageBreakBefore w:val="0"/>
        <w:widowControl w:val="0"/>
        <w:kinsoku/>
        <w:wordWrap/>
        <w:overflowPunct/>
        <w:topLinePunct w:val="0"/>
        <w:autoSpaceDE/>
        <w:autoSpaceDN/>
        <w:bidi w:val="0"/>
        <w:adjustRightInd w:val="0"/>
        <w:snapToGrid w:val="0"/>
        <w:spacing w:line="240" w:lineRule="auto"/>
        <w:ind w:firstLine="422"/>
        <w:jc w:val="right"/>
        <w:textAlignment w:val="auto"/>
        <w:rPr>
          <w:rFonts w:hint="default" w:ascii="Times New Roman" w:hAnsi="Times New Roman" w:cs="Times New Roman"/>
          <w:color w:val="auto"/>
          <w:highlight w:val="none"/>
        </w:rPr>
      </w:pPr>
      <w:r>
        <w:rPr>
          <w:rFonts w:hint="default" w:ascii="Times New Roman" w:hAnsi="Times New Roman" w:cs="Times New Roman"/>
          <w:b/>
          <w:bCs/>
          <w:color w:val="auto"/>
          <w:highlight w:val="none"/>
        </w:rPr>
        <w:t>单位：万元</w:t>
      </w:r>
    </w:p>
    <w:tbl>
      <w:tblPr>
        <w:tblStyle w:val="23"/>
        <w:tblW w:w="4998" w:type="pct"/>
        <w:tblInd w:w="0" w:type="dxa"/>
        <w:tblLayout w:type="autofit"/>
        <w:tblCellMar>
          <w:top w:w="0" w:type="dxa"/>
          <w:left w:w="108" w:type="dxa"/>
          <w:bottom w:w="0" w:type="dxa"/>
          <w:right w:w="108" w:type="dxa"/>
        </w:tblCellMar>
      </w:tblPr>
      <w:tblGrid>
        <w:gridCol w:w="759"/>
        <w:gridCol w:w="1782"/>
        <w:gridCol w:w="1526"/>
        <w:gridCol w:w="1526"/>
        <w:gridCol w:w="1400"/>
        <w:gridCol w:w="1526"/>
      </w:tblGrid>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行次</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项目支出类别</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年初预算数</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全年预算数</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执行数</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预算执行率</w:t>
            </w:r>
          </w:p>
        </w:tc>
      </w:tr>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both"/>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基本支出</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114.38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79.46 </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79.46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100%</w:t>
            </w:r>
          </w:p>
        </w:tc>
      </w:tr>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人员经费</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111.98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78.04 </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78.04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100%</w:t>
            </w:r>
          </w:p>
        </w:tc>
      </w:tr>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公用经费</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2</w:t>
            </w:r>
            <w:r>
              <w:rPr>
                <w:rFonts w:hint="eastAsia" w:cs="Times New Roman"/>
                <w:i w:val="0"/>
                <w:iCs w:val="0"/>
                <w:color w:val="auto"/>
                <w:kern w:val="0"/>
                <w:sz w:val="21"/>
                <w:szCs w:val="21"/>
                <w:highlight w:val="none"/>
                <w:u w:val="none"/>
                <w:lang w:val="en-US" w:eastAsia="zh-CN" w:bidi="ar"/>
              </w:rPr>
              <w:t>.4</w:t>
            </w:r>
            <w:r>
              <w:rPr>
                <w:rFonts w:hint="default" w:ascii="Times New Roman" w:hAnsi="Times New Roman" w:eastAsia="宋体" w:cs="Times New Roman"/>
                <w:i w:val="0"/>
                <w:iCs w:val="0"/>
                <w:color w:val="auto"/>
                <w:kern w:val="0"/>
                <w:sz w:val="21"/>
                <w:szCs w:val="21"/>
                <w:highlight w:val="none"/>
                <w:u w:val="none"/>
                <w:lang w:val="en-US" w:eastAsia="zh-CN" w:bidi="ar"/>
              </w:rPr>
              <w:t xml:space="preserve">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1.42 </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1.42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100%</w:t>
            </w:r>
          </w:p>
        </w:tc>
      </w:tr>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both"/>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项目支出</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55</w:t>
            </w:r>
            <w:r>
              <w:rPr>
                <w:rFonts w:hint="eastAsia" w:cs="Times New Roman"/>
                <w:i w:val="0"/>
                <w:iCs w:val="0"/>
                <w:color w:val="auto"/>
                <w:kern w:val="0"/>
                <w:sz w:val="21"/>
                <w:szCs w:val="21"/>
                <w:highlight w:val="none"/>
                <w:u w:val="none"/>
                <w:lang w:val="en-US" w:eastAsia="zh-CN" w:bidi="ar"/>
              </w:rPr>
              <w:t>.6</w:t>
            </w:r>
            <w:r>
              <w:rPr>
                <w:rFonts w:hint="default" w:ascii="Times New Roman" w:hAnsi="Times New Roman" w:eastAsia="宋体" w:cs="Times New Roman"/>
                <w:i w:val="0"/>
                <w:iCs w:val="0"/>
                <w:color w:val="auto"/>
                <w:kern w:val="0"/>
                <w:sz w:val="21"/>
                <w:szCs w:val="21"/>
                <w:highlight w:val="none"/>
                <w:u w:val="none"/>
                <w:lang w:val="en-US" w:eastAsia="zh-CN" w:bidi="ar"/>
              </w:rPr>
              <w:t xml:space="preserve">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353</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 xml:space="preserve"> </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253</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 xml:space="preserve">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71.68%</w:t>
            </w:r>
          </w:p>
        </w:tc>
      </w:tr>
      <w:tr>
        <w:tblPrEx>
          <w:tblCellMar>
            <w:top w:w="0" w:type="dxa"/>
            <w:left w:w="108" w:type="dxa"/>
            <w:bottom w:w="0" w:type="dxa"/>
            <w:right w:w="108" w:type="dxa"/>
          </w:tblCellMar>
        </w:tblPrEx>
        <w:trPr>
          <w:trHeight w:val="340" w:hRule="atLeast"/>
        </w:trPr>
        <w:tc>
          <w:tcPr>
            <w:tcW w:w="7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1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center"/>
              <w:textAlignment w:val="center"/>
              <w:rPr>
                <w:rFonts w:hint="default" w:ascii="Times New Roman" w:hAnsi="Times New Roman" w:cs="Times New Roman"/>
                <w:b/>
                <w:bCs/>
                <w:color w:val="auto"/>
                <w:highlight w:val="none"/>
              </w:rPr>
            </w:pPr>
            <w:r>
              <w:rPr>
                <w:rFonts w:hint="default" w:ascii="Times New Roman" w:hAnsi="Times New Roman" w:eastAsia="宋体" w:cs="Times New Roman"/>
                <w:b/>
                <w:bCs/>
                <w:i w:val="0"/>
                <w:iCs w:val="0"/>
                <w:color w:val="auto"/>
                <w:kern w:val="0"/>
                <w:sz w:val="21"/>
                <w:szCs w:val="21"/>
                <w:highlight w:val="none"/>
                <w:u w:val="none"/>
                <w:lang w:val="en-US" w:eastAsia="zh-CN" w:bidi="ar"/>
              </w:rPr>
              <w:t>合计</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169.98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432.56 </w:t>
            </w:r>
          </w:p>
        </w:tc>
        <w:tc>
          <w:tcPr>
            <w:tcW w:w="14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 xml:space="preserve"> 332.56 </w:t>
            </w:r>
          </w:p>
        </w:tc>
        <w:tc>
          <w:tcPr>
            <w:tcW w:w="15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firstLine="0" w:firstLineChars="0"/>
              <w:jc w:val="right"/>
              <w:textAlignment w:val="center"/>
              <w:rPr>
                <w:rFonts w:hint="default" w:ascii="Times New Roman" w:hAnsi="Times New Roman" w:cs="Times New Roman"/>
                <w:color w:val="auto"/>
                <w:highlight w:val="none"/>
              </w:rPr>
            </w:pPr>
            <w:r>
              <w:rPr>
                <w:rFonts w:hint="default" w:ascii="Times New Roman" w:hAnsi="Times New Roman" w:eastAsia="宋体" w:cs="Times New Roman"/>
                <w:i w:val="0"/>
                <w:iCs w:val="0"/>
                <w:color w:val="auto"/>
                <w:kern w:val="0"/>
                <w:sz w:val="21"/>
                <w:szCs w:val="21"/>
                <w:highlight w:val="none"/>
                <w:u w:val="none"/>
                <w:lang w:val="en-US" w:eastAsia="zh-CN" w:bidi="ar"/>
              </w:rPr>
              <w:t>76.88%</w:t>
            </w:r>
          </w:p>
        </w:tc>
      </w:tr>
    </w:tbl>
    <w:p>
      <w:pPr>
        <w:bidi w:val="0"/>
        <w:rPr>
          <w:rFonts w:hint="default" w:ascii="Times New Roman" w:hAnsi="Times New Roman" w:cs="Times New Roman"/>
          <w:color w:val="auto"/>
          <w:highlight w:val="none"/>
          <w:lang w:val="en-US" w:eastAsia="zh-CN"/>
        </w:rPr>
      </w:pP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（1）基本支出和使用情况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基本支出预算是指为保障部门正常运转、完成日常工作任务而制定的本单位人员薪酬福利支出计划和日常办公经费支出计划，可分为人员经费支出和公用经费支出。</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年巴楚县残疾人联合部门基本支出年初预算安排</w:t>
      </w:r>
      <w:r>
        <w:rPr>
          <w:rFonts w:hint="default" w:ascii="Times New Roman" w:hAnsi="Times New Roman" w:cs="Times New Roman"/>
          <w:color w:val="auto"/>
          <w:highlight w:val="none"/>
          <w:lang w:val="en-US" w:eastAsia="zh-CN"/>
        </w:rPr>
        <w:t>114.38</w:t>
      </w:r>
      <w:r>
        <w:rPr>
          <w:rFonts w:hint="default" w:ascii="Times New Roman" w:hAnsi="Times New Roman" w:cs="Times New Roman"/>
          <w:color w:val="auto"/>
          <w:highlight w:val="none"/>
        </w:rPr>
        <w:t>万元，基本支出决算</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万元，全年基本支出</w:t>
      </w:r>
      <w:r>
        <w:rPr>
          <w:rFonts w:hint="default" w:ascii="Times New Roman" w:hAnsi="Times New Roman" w:cs="Times New Roman"/>
          <w:color w:val="auto"/>
          <w:highlight w:val="none"/>
          <w:lang w:val="en-US" w:eastAsia="zh-CN"/>
        </w:rPr>
        <w:t>79.46</w:t>
      </w:r>
      <w:r>
        <w:rPr>
          <w:rFonts w:hint="default" w:ascii="Times New Roman" w:hAnsi="Times New Roman" w:cs="Times New Roman"/>
          <w:color w:val="auto"/>
          <w:highlight w:val="none"/>
        </w:rPr>
        <w:t>万元，资金执行率100%。其中：</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人员经费支出</w:t>
      </w:r>
      <w:r>
        <w:rPr>
          <w:rFonts w:hint="default" w:ascii="Times New Roman" w:hAnsi="Times New Roman" w:cs="Times New Roman"/>
          <w:color w:val="auto"/>
          <w:sz w:val="22"/>
          <w:szCs w:val="22"/>
          <w:highlight w:val="none"/>
          <w:lang w:val="en-US" w:eastAsia="zh-CN" w:bidi="ar"/>
        </w:rPr>
        <w:t>78.04</w:t>
      </w:r>
      <w:r>
        <w:rPr>
          <w:rFonts w:hint="default" w:ascii="Times New Roman" w:hAnsi="Times New Roman" w:cs="Times New Roman"/>
          <w:color w:val="auto"/>
          <w:highlight w:val="none"/>
        </w:rPr>
        <w:t>万元，主要包括：基本工资、津贴补贴、奖金、绩效工资、机关事业单位基本养老保险缴费、职工基本医疗保险缴费、公务员医疗补助缴费、其他社会保障缴费、住房公积金、退休费、其他工资福利支出等。</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公用经费支出</w:t>
      </w:r>
      <w:r>
        <w:rPr>
          <w:rFonts w:hint="default" w:ascii="Times New Roman" w:hAnsi="Times New Roman" w:cs="Times New Roman"/>
          <w:color w:val="auto"/>
          <w:highlight w:val="none"/>
          <w:lang w:val="en-US" w:eastAsia="zh-CN"/>
        </w:rPr>
        <w:t>1.42</w:t>
      </w:r>
      <w:r>
        <w:rPr>
          <w:rFonts w:hint="default" w:ascii="Times New Roman" w:hAnsi="Times New Roman" w:cs="Times New Roman"/>
          <w:color w:val="auto"/>
          <w:highlight w:val="none"/>
        </w:rPr>
        <w:t>万元，主要包括：办公费、水费、电费、邮电费、取暖费、差旅费、公务用车运行维护费、其他交通费用、其他商品和服务支出</w:t>
      </w:r>
      <w:r>
        <w:rPr>
          <w:rFonts w:hint="default" w:ascii="Times New Roman" w:hAnsi="Times New Roman" w:cs="Times New Roman"/>
          <w:color w:val="auto"/>
          <w:highlight w:val="none"/>
          <w:lang w:val="en-US" w:eastAsia="zh-CN"/>
        </w:rPr>
        <w:t>。</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（2）项目支出管理和使用情况</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2024年</w:t>
      </w:r>
      <w:r>
        <w:rPr>
          <w:rFonts w:hint="default" w:ascii="Times New Roman" w:hAnsi="Times New Roman" w:cs="Times New Roman"/>
          <w:color w:val="auto"/>
          <w:highlight w:val="none"/>
        </w:rPr>
        <w:t>巴楚县残疾人联合</w:t>
      </w:r>
      <w:r>
        <w:rPr>
          <w:rFonts w:hint="default" w:ascii="Times New Roman" w:hAnsi="Times New Roman" w:cs="Times New Roman"/>
          <w:color w:val="auto"/>
          <w:highlight w:val="none"/>
          <w:lang w:val="en-US" w:eastAsia="zh-CN"/>
        </w:rPr>
        <w:t>项目支出年初预算为55</w:t>
      </w:r>
      <w:r>
        <w:rPr>
          <w:rFonts w:hint="eastAsia" w:cs="Times New Roman"/>
          <w:color w:val="auto"/>
          <w:highlight w:val="none"/>
          <w:lang w:val="en-US" w:eastAsia="zh-CN"/>
        </w:rPr>
        <w:t>.6</w:t>
      </w:r>
      <w:r>
        <w:rPr>
          <w:rFonts w:hint="default" w:ascii="Times New Roman" w:hAnsi="Times New Roman" w:cs="Times New Roman"/>
          <w:color w:val="auto"/>
          <w:highlight w:val="none"/>
          <w:lang w:val="en-US" w:eastAsia="zh-CN"/>
        </w:rPr>
        <w:t>万元，全年预算数为353</w:t>
      </w:r>
      <w:r>
        <w:rPr>
          <w:rFonts w:hint="eastAsia" w:cs="Times New Roman"/>
          <w:color w:val="auto"/>
          <w:highlight w:val="none"/>
          <w:lang w:val="en-US" w:eastAsia="zh-CN"/>
        </w:rPr>
        <w:t>.1</w:t>
      </w:r>
      <w:r>
        <w:rPr>
          <w:rFonts w:hint="default" w:ascii="Times New Roman" w:hAnsi="Times New Roman" w:cs="Times New Roman"/>
          <w:color w:val="auto"/>
          <w:highlight w:val="none"/>
          <w:lang w:val="en-US" w:eastAsia="zh-CN"/>
        </w:rPr>
        <w:t>万元，预算调整数为297</w:t>
      </w:r>
      <w:r>
        <w:rPr>
          <w:rFonts w:hint="eastAsia" w:cs="Times New Roman"/>
          <w:color w:val="auto"/>
          <w:highlight w:val="none"/>
          <w:lang w:val="en-US" w:eastAsia="zh-CN"/>
        </w:rPr>
        <w:t>.5</w:t>
      </w:r>
      <w:r>
        <w:rPr>
          <w:rFonts w:hint="default" w:ascii="Times New Roman" w:hAnsi="Times New Roman" w:cs="Times New Roman"/>
          <w:color w:val="auto"/>
          <w:highlight w:val="none"/>
          <w:lang w:val="en-US" w:eastAsia="zh-CN"/>
        </w:rPr>
        <w:t>万元，预算调整率为535.07%，其中追基本康复服务、残疾儿童康复救助、残疾人托养补助、辅助器具适配、残疾人评定补贴项目资金297</w:t>
      </w:r>
      <w:r>
        <w:rPr>
          <w:rFonts w:hint="eastAsia" w:cs="Times New Roman"/>
          <w:color w:val="auto"/>
          <w:highlight w:val="none"/>
          <w:lang w:val="en-US" w:eastAsia="zh-CN"/>
        </w:rPr>
        <w:t>.5</w:t>
      </w:r>
      <w:r>
        <w:rPr>
          <w:rFonts w:hint="default" w:ascii="Times New Roman" w:hAnsi="Times New Roman" w:cs="Times New Roman"/>
          <w:color w:val="auto"/>
          <w:highlight w:val="none"/>
          <w:lang w:val="en-US" w:eastAsia="zh-CN"/>
        </w:rPr>
        <w:t>万元。全年项目支出总计253</w:t>
      </w:r>
      <w:r>
        <w:rPr>
          <w:rFonts w:hint="eastAsia" w:cs="Times New Roman"/>
          <w:color w:val="auto"/>
          <w:highlight w:val="none"/>
          <w:lang w:val="en-US" w:eastAsia="zh-CN"/>
        </w:rPr>
        <w:t>.1</w:t>
      </w:r>
      <w:r>
        <w:rPr>
          <w:rFonts w:hint="default" w:ascii="Times New Roman" w:hAnsi="Times New Roman" w:cs="Times New Roman"/>
          <w:color w:val="auto"/>
          <w:highlight w:val="none"/>
          <w:lang w:val="en-US" w:eastAsia="zh-CN"/>
        </w:rPr>
        <w:t>万元，项目支出资金预算执行率71.68%。主要项目支出及实施情况见“基础表：巴楚县残疾人联合2024年度项目预算安排及执行情况汇总表”。</w:t>
      </w:r>
    </w:p>
    <w:p>
      <w:pPr>
        <w:bidi w:val="0"/>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3.部门三公经费执行情况</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巴楚县残疾人联合</w:t>
      </w:r>
      <w:r>
        <w:rPr>
          <w:rFonts w:hint="default" w:ascii="Times New Roman" w:hAnsi="Times New Roman" w:cs="Times New Roman"/>
          <w:color w:val="auto"/>
          <w:highlight w:val="none"/>
          <w:lang w:val="en-US" w:eastAsia="zh-CN"/>
        </w:rPr>
        <w:t>会坚决贯彻落实中央、自治区关于政府过紧日子、厉行节约的工作要求，提倡本单位全体干部职工，勤俭节约，切实降低行政运行成本，确保每年“三公经费”只减不增。</w:t>
      </w:r>
    </w:p>
    <w:p>
      <w:pPr>
        <w:bidi w:val="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2024一般公共预算“三公”经费预算数为1万元，实际支出0.73万元，“三公经费”控制率为73%，2024年“三公经费”支出控制较好。其中：①无因公出国情况。②公务用车购置及运行维护费支出0.73万元。③公务接待费支出0万元。</w:t>
      </w:r>
    </w:p>
    <w:p>
      <w:pPr>
        <w:pStyle w:val="3"/>
        <w:ind w:firstLine="640"/>
        <w:rPr>
          <w:rFonts w:hint="default" w:ascii="Times New Roman" w:hAnsi="Times New Roman" w:cs="Times New Roman"/>
          <w:bCs w:val="0"/>
          <w:color w:val="auto"/>
          <w:highlight w:val="none"/>
        </w:rPr>
      </w:pPr>
      <w:bookmarkStart w:id="32" w:name="_Toc2772"/>
      <w:r>
        <w:rPr>
          <w:rFonts w:hint="default" w:ascii="Times New Roman" w:hAnsi="Times New Roman" w:cs="Times New Roman"/>
          <w:bCs w:val="0"/>
          <w:color w:val="auto"/>
          <w:highlight w:val="none"/>
        </w:rPr>
        <w:t>（</w:t>
      </w:r>
      <w:r>
        <w:rPr>
          <w:rFonts w:hint="default" w:ascii="Times New Roman" w:hAnsi="Times New Roman" w:cs="Times New Roman"/>
          <w:bCs w:val="0"/>
          <w:color w:val="auto"/>
          <w:highlight w:val="none"/>
          <w:lang w:val="en-US" w:eastAsia="zh-CN"/>
        </w:rPr>
        <w:t>三</w:t>
      </w:r>
      <w:r>
        <w:rPr>
          <w:rFonts w:hint="default" w:ascii="Times New Roman" w:hAnsi="Times New Roman" w:cs="Times New Roman"/>
          <w:bCs w:val="0"/>
          <w:color w:val="auto"/>
          <w:highlight w:val="none"/>
        </w:rPr>
        <w:t>）部门</w:t>
      </w:r>
      <w:r>
        <w:rPr>
          <w:rFonts w:hint="default" w:ascii="Times New Roman" w:hAnsi="Times New Roman" w:cs="Times New Roman"/>
          <w:bCs w:val="0"/>
          <w:color w:val="auto"/>
          <w:highlight w:val="none"/>
          <w:lang w:val="en-US" w:eastAsia="zh-CN"/>
        </w:rPr>
        <w:t>资产</w:t>
      </w:r>
      <w:r>
        <w:rPr>
          <w:rFonts w:hint="default" w:ascii="Times New Roman" w:hAnsi="Times New Roman" w:cs="Times New Roman"/>
          <w:bCs w:val="0"/>
          <w:color w:val="auto"/>
          <w:highlight w:val="none"/>
        </w:rPr>
        <w:t>情况</w:t>
      </w:r>
      <w:bookmarkEnd w:id="32"/>
    </w:p>
    <w:p>
      <w:pPr>
        <w:ind w:firstLine="0"/>
        <w:jc w:val="left"/>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巴楚县残疾人联合</w:t>
      </w:r>
      <w:r>
        <w:rPr>
          <w:rFonts w:hint="default" w:ascii="Times New Roman" w:hAnsi="Times New Roman" w:cs="Times New Roman"/>
          <w:color w:val="auto"/>
          <w:highlight w:val="none"/>
          <w:lang w:val="en-US" w:eastAsia="zh-CN"/>
        </w:rPr>
        <w:t>会</w:t>
      </w:r>
      <w:r>
        <w:rPr>
          <w:rFonts w:hint="default" w:ascii="Times New Roman" w:hAnsi="Times New Roman" w:cs="Times New Roman"/>
          <w:color w:val="auto"/>
          <w:highlight w:val="none"/>
        </w:rPr>
        <w:t>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年末资产总额</w:t>
      </w:r>
      <w:r>
        <w:rPr>
          <w:rFonts w:hint="default" w:ascii="Times New Roman" w:hAnsi="Times New Roman" w:cs="Times New Roman"/>
          <w:color w:val="auto"/>
          <w:highlight w:val="none"/>
          <w:lang w:val="en-US" w:eastAsia="zh-CN"/>
        </w:rPr>
        <w:t>34.72万</w:t>
      </w:r>
      <w:r>
        <w:rPr>
          <w:rFonts w:hint="default" w:ascii="Times New Roman" w:hAnsi="Times New Roman" w:cs="Times New Roman"/>
          <w:color w:val="auto"/>
          <w:highlight w:val="none"/>
        </w:rPr>
        <w:t>元，其中：</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流动资产</w:t>
      </w:r>
      <w:r>
        <w:rPr>
          <w:rFonts w:hint="default" w:ascii="Times New Roman" w:hAnsi="Times New Roman" w:cs="Times New Roman"/>
          <w:color w:val="auto"/>
          <w:highlight w:val="none"/>
          <w:lang w:val="en-US" w:eastAsia="zh-CN"/>
        </w:rPr>
        <w:t>28.56万</w:t>
      </w:r>
      <w:r>
        <w:rPr>
          <w:rFonts w:hint="default" w:ascii="Times New Roman" w:hAnsi="Times New Roman" w:cs="Times New Roman"/>
          <w:color w:val="auto"/>
          <w:highlight w:val="none"/>
        </w:rPr>
        <w:t>元，</w:t>
      </w:r>
      <w:r>
        <w:rPr>
          <w:rFonts w:hint="default" w:ascii="Times New Roman" w:hAnsi="Times New Roman" w:cs="Times New Roman"/>
          <w:color w:val="auto"/>
          <w:highlight w:val="none"/>
          <w:lang w:val="en-US" w:eastAsia="zh-CN"/>
        </w:rPr>
        <w:t>包含</w:t>
      </w:r>
      <w:r>
        <w:rPr>
          <w:rFonts w:hint="default" w:ascii="Times New Roman" w:hAnsi="Times New Roman" w:cs="Times New Roman"/>
          <w:color w:val="auto"/>
          <w:highlight w:val="none"/>
        </w:rPr>
        <w:t>：货币资金</w:t>
      </w:r>
      <w:r>
        <w:rPr>
          <w:rFonts w:hint="default" w:ascii="Times New Roman" w:hAnsi="Times New Roman" w:cs="Times New Roman"/>
          <w:color w:val="auto"/>
          <w:highlight w:val="none"/>
          <w:lang w:val="en-US" w:eastAsia="zh-CN"/>
        </w:rPr>
        <w:t>28.56万</w:t>
      </w:r>
      <w:r>
        <w:rPr>
          <w:rFonts w:hint="default" w:ascii="Times New Roman" w:hAnsi="Times New Roman" w:cs="Times New Roman"/>
          <w:color w:val="auto"/>
          <w:highlight w:val="none"/>
        </w:rPr>
        <w:t>元。（2）非流动资产</w:t>
      </w:r>
      <w:r>
        <w:rPr>
          <w:rFonts w:hint="default" w:ascii="Times New Roman" w:hAnsi="Times New Roman" w:cs="Times New Roman"/>
          <w:color w:val="auto"/>
          <w:highlight w:val="none"/>
          <w:lang w:val="en-US" w:eastAsia="zh-CN"/>
        </w:rPr>
        <w:t>6.16</w:t>
      </w:r>
      <w:r>
        <w:rPr>
          <w:rFonts w:hint="default" w:ascii="Times New Roman" w:hAnsi="Times New Roman" w:cs="Times New Roman"/>
          <w:color w:val="auto"/>
          <w:highlight w:val="none"/>
        </w:rPr>
        <w:t>万元，包括：固定资产净值</w:t>
      </w:r>
      <w:r>
        <w:rPr>
          <w:rFonts w:hint="default" w:ascii="Times New Roman" w:hAnsi="Times New Roman" w:cs="Times New Roman"/>
          <w:color w:val="auto"/>
          <w:highlight w:val="none"/>
          <w:lang w:val="en-US" w:eastAsia="zh-CN"/>
        </w:rPr>
        <w:t>6.16万元。</w:t>
      </w:r>
    </w:p>
    <w:p>
      <w:pPr>
        <w:pStyle w:val="3"/>
        <w:ind w:firstLine="640"/>
        <w:rPr>
          <w:rFonts w:hint="default" w:ascii="Times New Roman" w:hAnsi="Times New Roman" w:cs="Times New Roman"/>
          <w:bCs w:val="0"/>
          <w:color w:val="auto"/>
          <w:highlight w:val="none"/>
        </w:rPr>
      </w:pPr>
      <w:bookmarkStart w:id="33" w:name="_Toc5709"/>
      <w:r>
        <w:rPr>
          <w:rFonts w:hint="default" w:ascii="Times New Roman" w:hAnsi="Times New Roman" w:cs="Times New Roman"/>
          <w:bCs w:val="0"/>
          <w:color w:val="auto"/>
          <w:highlight w:val="none"/>
        </w:rPr>
        <w:t>（</w:t>
      </w:r>
      <w:r>
        <w:rPr>
          <w:rFonts w:hint="default" w:ascii="Times New Roman" w:hAnsi="Times New Roman" w:cs="Times New Roman"/>
          <w:bCs w:val="0"/>
          <w:color w:val="auto"/>
          <w:highlight w:val="none"/>
          <w:lang w:val="en-US" w:eastAsia="zh-CN"/>
        </w:rPr>
        <w:t>四</w:t>
      </w:r>
      <w:r>
        <w:rPr>
          <w:rFonts w:hint="default" w:ascii="Times New Roman" w:hAnsi="Times New Roman" w:cs="Times New Roman"/>
          <w:bCs w:val="0"/>
          <w:color w:val="auto"/>
          <w:highlight w:val="none"/>
        </w:rPr>
        <w:t>）部门整体绩效目标</w:t>
      </w:r>
      <w:bookmarkEnd w:id="31"/>
      <w:bookmarkEnd w:id="33"/>
    </w:p>
    <w:p>
      <w:pPr>
        <w:pStyle w:val="4"/>
        <w:ind w:firstLine="640"/>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cs="Times New Roman"/>
          <w:bCs w:val="0"/>
          <w:color w:val="auto"/>
          <w:highlight w:val="none"/>
          <w:lang w:val="en-US" w:eastAsia="zh-CN"/>
        </w:rPr>
        <w:t>1</w:t>
      </w:r>
      <w:r>
        <w:rPr>
          <w:rFonts w:hint="default" w:ascii="Times New Roman" w:hAnsi="Times New Roman" w:cs="Times New Roman"/>
          <w:bCs w:val="0"/>
          <w:color w:val="auto"/>
          <w:highlight w:val="none"/>
        </w:rPr>
        <w:t>.部门中长期规划</w:t>
      </w:r>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到2025年，残疾人脱贫攻坚成果巩固拓展成效显著，生活品质得到明显提升，民生福祉达到新水平；残疾人社会保障制度更加完善，基本民生保障水平明显提高，残疾人家庭人均收入水平与社会平均水平差距进一步缩小；重度残疾人得到更好照护服务；多形式、多渠道扶持残疾人就业、创业体系基本形成；残疾人教育水平和就业能力大幅提高，基本实现较高层次、较高质量的就业创业；城乡一体化残疾人基本公共服务体系更加完备，残疾人中华民族共同体意识更加牢固，思想道德素养、科学文化素质和身心健康水平明显提高；残疾人参与社会生活和居家无障碍环境持续优化，残疾人在政治、经济、文化、社会、家庭生活等各方面权利得到更好保障和实现。</w:t>
      </w:r>
    </w:p>
    <w:p>
      <w:pPr>
        <w:pStyle w:val="4"/>
        <w:ind w:firstLine="640"/>
        <w:rPr>
          <w:rFonts w:hint="default" w:ascii="Times New Roman" w:hAnsi="Times New Roman" w:eastAsia="宋体" w:cs="Times New Roman"/>
          <w:bCs w:val="0"/>
          <w:color w:val="auto"/>
          <w:highlight w:val="none"/>
          <w:lang w:val="en-US" w:eastAsia="zh-CN"/>
        </w:rPr>
      </w:pPr>
      <w:r>
        <w:rPr>
          <w:rFonts w:hint="default" w:ascii="Times New Roman" w:hAnsi="Times New Roman" w:cs="Times New Roman"/>
          <w:bCs w:val="0"/>
          <w:color w:val="auto"/>
          <w:highlight w:val="none"/>
          <w:lang w:val="en-US" w:eastAsia="zh-CN"/>
        </w:rPr>
        <w:t>2</w:t>
      </w:r>
      <w:r>
        <w:rPr>
          <w:rFonts w:hint="default" w:ascii="Times New Roman" w:hAnsi="Times New Roman" w:cs="Times New Roman"/>
          <w:bCs w:val="0"/>
          <w:color w:val="auto"/>
          <w:highlight w:val="none"/>
        </w:rPr>
        <w:t>.部门年度工作</w:t>
      </w:r>
      <w:r>
        <w:rPr>
          <w:rFonts w:hint="default" w:ascii="Times New Roman" w:hAnsi="Times New Roman" w:cs="Times New Roman"/>
          <w:bCs w:val="0"/>
          <w:color w:val="auto"/>
          <w:highlight w:val="none"/>
          <w:lang w:val="en-US" w:eastAsia="zh-CN"/>
        </w:rPr>
        <w:t>任务</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 xml:space="preserve">强化党建引领与组织建设，推动残疾人服务高质量发展  </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将以习近平新时代中国特色社会主义思想为指导，深入贯彻落实党的二十大精神和习近平总书记关于残疾人事业的重要论述，全面加强基层党组织建设。通过强化主体责任落实、深化政治思想教育、严格党内制度执行，确保党建工作与残疾人服务紧密结合。同时，积极开展民族团结和基层走访活动，收集并解决残疾人实际困难，增强残疾人的获得感、幸福感和安全感。县残联将把全面从严治党贯穿始终，以惠残民生工程为抓手，推动残疾人事业健康发展，确保各项工作与县委、县政府的部署同频共振。</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 xml:space="preserve">规范残疾人证管理与精准康复服务，保障残疾人权益 </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将严格规范残疾人证换证及清理工作，确保残疾评定公开透明，杜绝“人情证”和虚假证件，并加强个人信息保护。通过广泛宣传办证流程、强化部门协作，提升服务效率。在康复服务方面，重点推进残疾儿童康复救助，加强专业队伍建设，优化项目管理和部门协作，确保0-6岁脑瘫儿童应救尽救。此外，通过政府购买服务等方式，为重度残疾人、精神病患者、肢体残疾人等群体提供精准康复服务，包括上门诊疗、免费服药、辅助器具适配等，全面提升残疾人的生活质量和社会参与能力。</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促进残疾人就业与教育，完善社会保障体系</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将多措并举推动残疾人就业，落实残保金征收政策，拓宽就业渠道，并联合劳动部门将残疾人就业纳入全县就业规划，给予特别扶助。在教育领域，协同教育、民政等部门解决适龄残疾儿童入学问题，通过评估制定个性化教育方案，确保教育公平。同时，加强维权和统计工作，妥善处理信访问题，开展“助残日”活动，完善残疾人信息动态更新机制，建立覆盖持证残疾人的实名制服务平台。通过家庭无障碍改造、寄宿托养、助学项目等惠残措施，切实减轻残疾人家庭负担，构建全方位的社会保障网络。</w:t>
      </w:r>
    </w:p>
    <w:p>
      <w:pPr>
        <w:pStyle w:val="4"/>
        <w:ind w:firstLine="640"/>
        <w:rPr>
          <w:rFonts w:hint="default" w:ascii="Times New Roman" w:hAnsi="Times New Roman" w:cs="Times New Roman" w:eastAsiaTheme="minorEastAsia"/>
          <w:bCs w:val="0"/>
          <w:color w:val="auto"/>
          <w:highlight w:val="none"/>
        </w:rPr>
      </w:pPr>
      <w:r>
        <w:rPr>
          <w:rFonts w:hint="default" w:ascii="Times New Roman" w:hAnsi="Times New Roman" w:cs="Times New Roman"/>
          <w:bCs w:val="0"/>
          <w:color w:val="auto"/>
          <w:highlight w:val="none"/>
          <w:lang w:val="en-US" w:eastAsia="zh-CN"/>
        </w:rPr>
        <w:t>3</w:t>
      </w:r>
      <w:r>
        <w:rPr>
          <w:rFonts w:hint="default" w:ascii="Times New Roman" w:hAnsi="Times New Roman" w:cs="Times New Roman"/>
          <w:bCs w:val="0"/>
          <w:color w:val="auto"/>
          <w:highlight w:val="none"/>
        </w:rPr>
        <w:t>.单位绩效目标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绩效评价小组参照</w:t>
      </w:r>
      <w:r>
        <w:rPr>
          <w:rFonts w:hint="default" w:ascii="Times New Roman" w:hAnsi="Times New Roman" w:cs="Times New Roman"/>
          <w:bCs/>
          <w:color w:val="auto"/>
          <w:highlight w:val="none"/>
          <w:lang w:val="en-US" w:eastAsia="zh-CN"/>
        </w:rPr>
        <w:t>巴楚县残疾人联合会</w:t>
      </w:r>
      <w:r>
        <w:rPr>
          <w:rFonts w:hint="default" w:ascii="Times New Roman" w:hAnsi="Times New Roman" w:cs="Times New Roman"/>
          <w:bCs/>
          <w:color w:val="auto"/>
          <w:highlight w:val="none"/>
        </w:rPr>
        <w:t>《部门（单位）整体绩效目标申报表》，以</w:t>
      </w:r>
      <w:r>
        <w:rPr>
          <w:rFonts w:hint="default" w:ascii="Times New Roman" w:hAnsi="Times New Roman" w:cs="Times New Roman"/>
          <w:bCs/>
          <w:color w:val="auto"/>
          <w:highlight w:val="none"/>
          <w:lang w:val="en-US" w:eastAsia="zh-CN"/>
        </w:rPr>
        <w:t>巴楚县残疾人联合会</w:t>
      </w:r>
      <w:r>
        <w:rPr>
          <w:rFonts w:hint="default" w:ascii="Times New Roman" w:hAnsi="Times New Roman" w:cs="Times New Roman"/>
          <w:bCs/>
          <w:color w:val="auto"/>
          <w:highlight w:val="none"/>
        </w:rPr>
        <w:t>中长期规划、单位职能、部门单位年度工作计划为基础，确定部门绩效评价目标分为三个方面：</w:t>
      </w:r>
      <w:r>
        <w:rPr>
          <w:rFonts w:hint="default" w:ascii="Times New Roman" w:hAnsi="Times New Roman" w:cs="Times New Roman"/>
          <w:color w:val="auto"/>
          <w:highlight w:val="none"/>
        </w:rPr>
        <w:t>一是</w:t>
      </w:r>
      <w:r>
        <w:rPr>
          <w:rFonts w:hint="default" w:ascii="Times New Roman" w:hAnsi="Times New Roman" w:cs="Times New Roman"/>
          <w:color w:val="auto"/>
          <w:highlight w:val="none"/>
          <w:lang w:val="en-US" w:eastAsia="zh-CN"/>
        </w:rPr>
        <w:t>最好</w:t>
      </w:r>
      <w:r>
        <w:rPr>
          <w:rFonts w:hint="default" w:ascii="Times New Roman" w:hAnsi="Times New Roman" w:cs="Times New Roman"/>
          <w:color w:val="auto"/>
          <w:highlight w:val="none"/>
        </w:rPr>
        <w:t>残疾人</w:t>
      </w:r>
      <w:r>
        <w:rPr>
          <w:rFonts w:hint="default" w:ascii="Times New Roman" w:hAnsi="Times New Roman" w:cs="Times New Roman"/>
          <w:color w:val="auto"/>
          <w:highlight w:val="none"/>
          <w:lang w:val="en-US" w:eastAsia="zh-CN"/>
        </w:rPr>
        <w:t>康复服务</w:t>
      </w:r>
      <w:r>
        <w:rPr>
          <w:rFonts w:hint="default" w:ascii="Times New Roman" w:hAnsi="Times New Roman" w:cs="Times New Roman"/>
          <w:color w:val="auto"/>
          <w:highlight w:val="none"/>
        </w:rPr>
        <w:t>工作</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落实好残疾儿童康复救助制度，实施残疾人精准康复服务行动，提升辅助器具适配服务能力</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开展残疾人托养和照护服务</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全面提升残疾人的生活质量和社会参与能力；二是做好残疾人</w:t>
      </w:r>
      <w:r>
        <w:rPr>
          <w:rFonts w:hint="default" w:ascii="Times New Roman" w:hAnsi="Times New Roman" w:cs="Times New Roman"/>
          <w:color w:val="auto"/>
          <w:highlight w:val="none"/>
          <w:lang w:val="en-US" w:eastAsia="zh-CN"/>
        </w:rPr>
        <w:t>文化教育保障</w:t>
      </w:r>
      <w:r>
        <w:rPr>
          <w:rFonts w:hint="default" w:ascii="Times New Roman" w:hAnsi="Times New Roman" w:cs="Times New Roman"/>
          <w:color w:val="auto"/>
          <w:highlight w:val="none"/>
        </w:rPr>
        <w:t>，巩固提高残疾儿童少年受义务教育水平，巩固和提升控辍保学成果</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积极开展残疾人文化进家庭活动，满足残疾人精神文化需求</w:t>
      </w:r>
      <w:r>
        <w:rPr>
          <w:rFonts w:hint="default" w:ascii="Times New Roman" w:hAnsi="Times New Roman" w:cs="Times New Roman"/>
          <w:color w:val="auto"/>
          <w:highlight w:val="none"/>
        </w:rPr>
        <w:t>。三是促进残疾人就业创业</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做好残疾人职业技能培训，</w:t>
      </w:r>
      <w:r>
        <w:rPr>
          <w:rFonts w:hint="default" w:ascii="Times New Roman" w:hAnsi="Times New Roman" w:cs="Times New Roman"/>
          <w:color w:val="auto"/>
          <w:highlight w:val="none"/>
        </w:rPr>
        <w:t>拓宽就业渠道。</w:t>
      </w:r>
      <w:r>
        <w:rPr>
          <w:rFonts w:hint="default" w:ascii="Times New Roman" w:hAnsi="Times New Roman" w:cs="Times New Roman"/>
          <w:bCs/>
          <w:color w:val="auto"/>
          <w:highlight w:val="none"/>
        </w:rPr>
        <w:t>具体如下：</w:t>
      </w:r>
    </w:p>
    <w:p>
      <w:pPr>
        <w:ind w:left="0" w:leftChars="0" w:firstLine="0" w:firstLineChars="0"/>
        <w:jc w:val="center"/>
        <w:rPr>
          <w:rFonts w:hint="default" w:ascii="Times New Roman" w:hAnsi="Times New Roman" w:eastAsia="宋体" w:cs="Times New Roman"/>
          <w:b/>
          <w:bCs/>
          <w:color w:val="auto"/>
          <w:sz w:val="21"/>
          <w:szCs w:val="21"/>
          <w:highlight w:val="none"/>
        </w:rPr>
      </w:pPr>
      <w:r>
        <w:rPr>
          <w:rFonts w:hint="default" w:ascii="Times New Roman" w:hAnsi="Times New Roman" w:eastAsia="宋体" w:cs="Times New Roman"/>
          <w:b/>
          <w:bCs/>
          <w:color w:val="auto"/>
          <w:sz w:val="21"/>
          <w:szCs w:val="21"/>
          <w:highlight w:val="none"/>
          <w:lang w:val="en-US" w:eastAsia="zh-CN"/>
        </w:rPr>
        <w:t>表</w:t>
      </w:r>
      <w:r>
        <w:rPr>
          <w:rFonts w:hint="default" w:ascii="Times New Roman" w:hAnsi="Times New Roman" w:eastAsia="宋体" w:cs="Times New Roman"/>
          <w:b/>
          <w:bCs/>
          <w:color w:val="auto"/>
          <w:sz w:val="21"/>
          <w:szCs w:val="21"/>
          <w:highlight w:val="none"/>
        </w:rPr>
        <w:t>1-</w:t>
      </w:r>
      <w:r>
        <w:rPr>
          <w:rFonts w:hint="default" w:ascii="Times New Roman" w:hAnsi="Times New Roman" w:cs="Times New Roman"/>
          <w:b/>
          <w:bCs/>
          <w:color w:val="auto"/>
          <w:sz w:val="21"/>
          <w:szCs w:val="21"/>
          <w:highlight w:val="none"/>
          <w:lang w:val="en-US" w:eastAsia="zh-CN"/>
        </w:rPr>
        <w:t>3</w:t>
      </w:r>
      <w:r>
        <w:rPr>
          <w:rFonts w:hint="default" w:ascii="Times New Roman" w:hAnsi="Times New Roman" w:eastAsia="宋体" w:cs="Times New Roman"/>
          <w:b/>
          <w:bCs/>
          <w:color w:val="auto"/>
          <w:sz w:val="21"/>
          <w:szCs w:val="21"/>
          <w:highlight w:val="none"/>
          <w:lang w:val="en-US" w:eastAsia="zh-CN"/>
        </w:rPr>
        <w:t>：</w:t>
      </w:r>
      <w:r>
        <w:rPr>
          <w:rFonts w:hint="default" w:ascii="Times New Roman" w:hAnsi="Times New Roman" w:cs="Times New Roman"/>
          <w:b/>
          <w:bCs/>
          <w:color w:val="auto"/>
          <w:sz w:val="21"/>
          <w:szCs w:val="21"/>
          <w:highlight w:val="none"/>
          <w:lang w:val="en-US" w:eastAsia="zh-CN"/>
        </w:rPr>
        <w:t>巴楚县残疾人联合会</w:t>
      </w:r>
      <w:r>
        <w:rPr>
          <w:rFonts w:hint="default" w:ascii="Times New Roman" w:hAnsi="Times New Roman" w:eastAsia="宋体" w:cs="Times New Roman"/>
          <w:b/>
          <w:bCs/>
          <w:color w:val="auto"/>
          <w:sz w:val="21"/>
          <w:szCs w:val="21"/>
          <w:highlight w:val="none"/>
        </w:rPr>
        <w:t>202</w:t>
      </w:r>
      <w:r>
        <w:rPr>
          <w:rFonts w:hint="default" w:ascii="Times New Roman" w:hAnsi="Times New Roman" w:cs="Times New Roman"/>
          <w:b/>
          <w:bCs/>
          <w:color w:val="auto"/>
          <w:sz w:val="21"/>
          <w:szCs w:val="21"/>
          <w:highlight w:val="none"/>
          <w:lang w:val="en-US" w:eastAsia="zh-CN"/>
        </w:rPr>
        <w:t>4</w:t>
      </w:r>
      <w:r>
        <w:rPr>
          <w:rFonts w:hint="default" w:ascii="Times New Roman" w:hAnsi="Times New Roman" w:eastAsia="宋体" w:cs="Times New Roman"/>
          <w:b/>
          <w:bCs/>
          <w:color w:val="auto"/>
          <w:sz w:val="21"/>
          <w:szCs w:val="21"/>
          <w:highlight w:val="none"/>
        </w:rPr>
        <w:t>年</w:t>
      </w:r>
      <w:r>
        <w:rPr>
          <w:rFonts w:hint="default" w:ascii="Times New Roman" w:hAnsi="Times New Roman" w:cs="Times New Roman"/>
          <w:b/>
          <w:bCs/>
          <w:color w:val="auto"/>
          <w:sz w:val="21"/>
          <w:szCs w:val="21"/>
          <w:highlight w:val="none"/>
          <w:lang w:val="en-US" w:eastAsia="zh-CN"/>
        </w:rPr>
        <w:t>度</w:t>
      </w:r>
      <w:r>
        <w:rPr>
          <w:rFonts w:hint="default" w:ascii="Times New Roman" w:hAnsi="Times New Roman" w:eastAsia="宋体" w:cs="Times New Roman"/>
          <w:b/>
          <w:bCs/>
          <w:color w:val="auto"/>
          <w:sz w:val="21"/>
          <w:szCs w:val="21"/>
          <w:highlight w:val="none"/>
        </w:rPr>
        <w:t>部门整体绩效阶段性目标</w:t>
      </w:r>
    </w:p>
    <w:tbl>
      <w:tblPr>
        <w:tblStyle w:val="23"/>
        <w:tblW w:w="4998" w:type="pct"/>
        <w:tblInd w:w="0" w:type="dxa"/>
        <w:tblLayout w:type="autofit"/>
        <w:tblCellMar>
          <w:top w:w="0" w:type="dxa"/>
          <w:left w:w="108" w:type="dxa"/>
          <w:bottom w:w="0" w:type="dxa"/>
          <w:right w:w="108" w:type="dxa"/>
        </w:tblCellMar>
      </w:tblPr>
      <w:tblGrid>
        <w:gridCol w:w="2280"/>
        <w:gridCol w:w="4523"/>
        <w:gridCol w:w="1602"/>
      </w:tblGrid>
      <w:tr>
        <w:tblPrEx>
          <w:tblCellMar>
            <w:top w:w="0" w:type="dxa"/>
            <w:left w:w="108" w:type="dxa"/>
            <w:bottom w:w="0" w:type="dxa"/>
            <w:right w:w="108" w:type="dxa"/>
          </w:tblCellMar>
        </w:tblPrEx>
        <w:trPr>
          <w:trHeight w:val="340" w:hRule="atLeast"/>
          <w:tblHeader/>
        </w:trPr>
        <w:tc>
          <w:tcPr>
            <w:tcW w:w="1356"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lang w:val="en-US" w:eastAsia="zh-CN" w:bidi="ar"/>
              </w:rPr>
              <w:t>工作任务</w:t>
            </w:r>
          </w:p>
        </w:tc>
        <w:tc>
          <w:tcPr>
            <w:tcW w:w="2690"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lang w:val="en-US" w:eastAsia="zh-CN" w:bidi="ar"/>
              </w:rPr>
              <w:t>年度重点工作</w:t>
            </w:r>
          </w:p>
        </w:tc>
        <w:tc>
          <w:tcPr>
            <w:tcW w:w="953"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lang w:val="en-US" w:eastAsia="zh-CN" w:bidi="ar"/>
              </w:rPr>
              <w:t>目标</w:t>
            </w:r>
            <w:r>
              <w:rPr>
                <w:rFonts w:hint="default" w:ascii="Times New Roman" w:hAnsi="Times New Roman" w:cs="Times New Roman"/>
                <w:b/>
                <w:bCs/>
                <w:color w:val="auto"/>
                <w:sz w:val="21"/>
                <w:szCs w:val="21"/>
                <w:highlight w:val="none"/>
                <w:lang w:bidi="ar"/>
              </w:rPr>
              <w:t>值</w:t>
            </w:r>
          </w:p>
        </w:tc>
      </w:tr>
      <w:tr>
        <w:tblPrEx>
          <w:tblCellMar>
            <w:top w:w="0" w:type="dxa"/>
            <w:left w:w="108" w:type="dxa"/>
            <w:bottom w:w="0" w:type="dxa"/>
            <w:right w:w="108" w:type="dxa"/>
          </w:tblCellMar>
        </w:tblPrEx>
        <w:trPr>
          <w:trHeight w:val="340" w:hRule="atLeast"/>
        </w:trPr>
        <w:tc>
          <w:tcPr>
            <w:tcW w:w="1356" w:type="pct"/>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C1履职效能</w:t>
            </w: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C11残疾人基本康复服务覆盖率</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100%</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C12残疾人辅助器具适配率</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80%</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C13适合接受义务教育的残疾儿童少年义务教育入学率</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95%</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C14残疾儿童康复救助人数</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28人</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C15残疾人农村技术培训人数</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23人</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C16残疾人文化进家庭覆盖人数</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212人</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C17残疾人评定补贴发放人数</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lang w:val="en-US"/>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117人</w:t>
            </w:r>
          </w:p>
        </w:tc>
      </w:tr>
      <w:tr>
        <w:tblPrEx>
          <w:tblCellMar>
            <w:top w:w="0" w:type="dxa"/>
            <w:left w:w="108" w:type="dxa"/>
            <w:bottom w:w="0" w:type="dxa"/>
            <w:right w:w="108" w:type="dxa"/>
          </w:tblCellMar>
        </w:tblPrEx>
        <w:trPr>
          <w:trHeight w:val="340" w:hRule="atLeast"/>
        </w:trPr>
        <w:tc>
          <w:tcPr>
            <w:tcW w:w="1356" w:type="pct"/>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p>
        </w:tc>
        <w:tc>
          <w:tcPr>
            <w:tcW w:w="4523"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C18残疾人数据动态更新管理率</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default" w:ascii="Times New Roman" w:hAnsi="Times New Roman" w:eastAsia="宋体" w:cs="Times New Roman"/>
                <w:i w:val="0"/>
                <w:iCs w:val="0"/>
                <w:color w:val="auto"/>
                <w:kern w:val="0"/>
                <w:sz w:val="20"/>
                <w:szCs w:val="20"/>
                <w:highlight w:val="none"/>
                <w:u w:val="none"/>
                <w:lang w:val="en-US" w:eastAsia="zh-CN" w:bidi="ar"/>
              </w:rPr>
              <w:t>100%</w:t>
            </w:r>
          </w:p>
        </w:tc>
      </w:tr>
      <w:tr>
        <w:tblPrEx>
          <w:tblCellMar>
            <w:top w:w="0" w:type="dxa"/>
            <w:left w:w="108" w:type="dxa"/>
            <w:bottom w:w="0" w:type="dxa"/>
            <w:right w:w="108" w:type="dxa"/>
          </w:tblCellMar>
        </w:tblPrEx>
        <w:trPr>
          <w:trHeight w:val="340" w:hRule="atLeast"/>
        </w:trPr>
        <w:tc>
          <w:tcPr>
            <w:tcW w:w="1356"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N/>
              <w:bidi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C2满意度</w:t>
            </w:r>
          </w:p>
        </w:tc>
        <w:tc>
          <w:tcPr>
            <w:tcW w:w="2690" w:type="pct"/>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keepLines/>
              <w:pageBreakBefore w:val="0"/>
              <w:widowControl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C21残疾人及残疾儿童家属对残联部门服务满意度</w:t>
            </w:r>
          </w:p>
        </w:tc>
        <w:tc>
          <w:tcPr>
            <w:tcW w:w="1602" w:type="dxa"/>
            <w:tcBorders>
              <w:top w:val="single" w:color="000000" w:sz="4" w:space="0"/>
              <w:left w:val="single" w:color="000000" w:sz="4" w:space="0"/>
              <w:bottom w:val="single" w:color="000000" w:sz="4" w:space="0"/>
              <w:right w:val="single" w:color="000000" w:sz="4" w:space="0"/>
            </w:tcBorders>
            <w:shd w:val="clear" w:color="auto" w:fill="auto"/>
            <w:tcMar>
              <w:top w:w="0" w:type="dxa"/>
              <w:left w:w="51" w:type="dxa"/>
              <w:bottom w:w="0" w:type="dxa"/>
              <w:right w:w="51" w:type="dxa"/>
            </w:tcMar>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cs="Times New Roman"/>
                <w:color w:val="auto"/>
                <w:sz w:val="21"/>
                <w:szCs w:val="21"/>
                <w:highlight w:val="none"/>
              </w:rPr>
            </w:pPr>
            <w:r>
              <w:rPr>
                <w:rFonts w:hint="eastAsia" w:cs="Times New Roman"/>
                <w:i w:val="0"/>
                <w:iCs w:val="0"/>
                <w:color w:val="auto"/>
                <w:kern w:val="0"/>
                <w:sz w:val="20"/>
                <w:szCs w:val="20"/>
                <w:highlight w:val="none"/>
                <w:u w:val="none"/>
                <w:lang w:val="en-US" w:eastAsia="zh-CN" w:bidi="ar"/>
              </w:rPr>
              <w:t>≥</w:t>
            </w:r>
            <w:r>
              <w:rPr>
                <w:rFonts w:hint="default" w:ascii="Times New Roman" w:hAnsi="Times New Roman" w:eastAsia="宋体" w:cs="Times New Roman"/>
                <w:i w:val="0"/>
                <w:iCs w:val="0"/>
                <w:color w:val="auto"/>
                <w:kern w:val="0"/>
                <w:sz w:val="20"/>
                <w:szCs w:val="20"/>
                <w:highlight w:val="none"/>
                <w:u w:val="none"/>
                <w:lang w:val="en-US" w:eastAsia="zh-CN" w:bidi="ar"/>
              </w:rPr>
              <w:t>90%</w:t>
            </w:r>
          </w:p>
        </w:tc>
      </w:tr>
    </w:tbl>
    <w:p>
      <w:pPr>
        <w:ind w:firstLine="640"/>
        <w:rPr>
          <w:rFonts w:hint="default" w:ascii="Times New Roman" w:hAnsi="Times New Roman" w:cs="Times New Roman"/>
          <w:bCs/>
          <w:color w:val="auto"/>
          <w:highlight w:val="none"/>
        </w:rPr>
      </w:pPr>
    </w:p>
    <w:p>
      <w:pPr>
        <w:ind w:firstLine="640"/>
        <w:rPr>
          <w:rFonts w:hint="default" w:ascii="Times New Roman" w:hAnsi="Times New Roman" w:cs="Times New Roman"/>
          <w:bCs/>
          <w:color w:val="auto"/>
          <w:highlight w:val="none"/>
        </w:rPr>
      </w:pPr>
    </w:p>
    <w:p>
      <w:pPr>
        <w:pStyle w:val="2"/>
        <w:ind w:firstLine="640"/>
        <w:rPr>
          <w:rFonts w:hint="default" w:ascii="Times New Roman" w:hAnsi="Times New Roman" w:cs="Times New Roman"/>
          <w:color w:val="auto"/>
          <w:highlight w:val="none"/>
        </w:rPr>
      </w:pPr>
      <w:bookmarkStart w:id="34" w:name="_Toc23062"/>
      <w:bookmarkStart w:id="35" w:name="_Toc68364660"/>
      <w:r>
        <w:rPr>
          <w:rFonts w:hint="default" w:ascii="Times New Roman" w:hAnsi="Times New Roman" w:cs="Times New Roman"/>
          <w:color w:val="auto"/>
          <w:highlight w:val="none"/>
        </w:rPr>
        <w:t>二、绩效评价工作开展情况</w:t>
      </w:r>
      <w:bookmarkEnd w:id="34"/>
      <w:bookmarkEnd w:id="35"/>
    </w:p>
    <w:p>
      <w:pPr>
        <w:pStyle w:val="3"/>
        <w:ind w:firstLine="640"/>
        <w:rPr>
          <w:rFonts w:hint="default" w:ascii="Times New Roman" w:hAnsi="Times New Roman" w:eastAsia="宋体" w:cs="Times New Roman"/>
          <w:bCs w:val="0"/>
          <w:color w:val="auto"/>
          <w:highlight w:val="none"/>
          <w:lang w:val="en-US" w:eastAsia="zh-CN"/>
        </w:rPr>
      </w:pPr>
      <w:bookmarkStart w:id="36" w:name="_Toc68364661"/>
      <w:bookmarkStart w:id="37" w:name="_Toc32015"/>
      <w:r>
        <w:rPr>
          <w:rFonts w:hint="default" w:ascii="Times New Roman" w:hAnsi="Times New Roman" w:cs="Times New Roman"/>
          <w:bCs w:val="0"/>
          <w:color w:val="auto"/>
          <w:highlight w:val="none"/>
        </w:rPr>
        <w:t>（一）</w:t>
      </w:r>
      <w:bookmarkEnd w:id="36"/>
      <w:r>
        <w:rPr>
          <w:rFonts w:hint="default" w:ascii="Times New Roman" w:hAnsi="Times New Roman" w:cs="Times New Roman"/>
          <w:bCs w:val="0"/>
          <w:color w:val="auto"/>
          <w:highlight w:val="none"/>
        </w:rPr>
        <w:t>绩效评价目的</w:t>
      </w:r>
      <w:r>
        <w:rPr>
          <w:rFonts w:hint="default" w:ascii="Times New Roman" w:hAnsi="Times New Roman" w:cs="Times New Roman"/>
          <w:bCs w:val="0"/>
          <w:color w:val="auto"/>
          <w:highlight w:val="none"/>
          <w:lang w:val="en-US" w:eastAsia="zh-CN"/>
        </w:rPr>
        <w:t>及依据</w:t>
      </w:r>
      <w:bookmarkEnd w:id="37"/>
    </w:p>
    <w:p>
      <w:pPr>
        <w:pStyle w:val="4"/>
        <w:bidi w:val="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绩效评价依据</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《中华人民共和国预算法》</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《中共中央国务院关于全面实施预算绩效管理的意见》（中发〔2018〕34号）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《项目支出绩效评价管理办法》（财预〔2020〕10号）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《自治区党委自治区人民政府关于全面实施预算绩效管理的实施意见》（新党发〔2018〕30号）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《自治区全面实施预算绩效管理的工作方案》（新财预〔2018〕158号）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《自治区财政支出绩效评价管理暂行办法》（新财预〔2018〕189号）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《关于委托第三方机构参与预算绩效管理的指导意见》（财预〔2021〕6 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《财政部关于印发〈第三方机构预算绩效评价业务监督管理暂行办法〉的通知》（财监〔2021〕4号）</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《关于进一步加强和规范第三方机构参与预算绩效管理的通知》（新财预〔2021〕49号）</w:t>
      </w:r>
    </w:p>
    <w:p>
      <w:pPr>
        <w:numPr>
          <w:ilvl w:val="0"/>
          <w:numId w:val="3"/>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《国务院“十四五”残疾人保障和发展规划》</w:t>
      </w:r>
    </w:p>
    <w:p>
      <w:pPr>
        <w:numPr>
          <w:ilvl w:val="0"/>
          <w:numId w:val="3"/>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《喀什地区“十四五”残疾人保障和发展规划》</w:t>
      </w:r>
    </w:p>
    <w:p>
      <w:pPr>
        <w:numPr>
          <w:ilvl w:val="0"/>
          <w:numId w:val="3"/>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关于印发《喀什地区卫生健康事业“十四五”发展规划》和《喀什地区“十四五”残疾人保障和发展规划》的通知</w:t>
      </w:r>
    </w:p>
    <w:p>
      <w:pPr>
        <w:numPr>
          <w:ilvl w:val="0"/>
          <w:numId w:val="3"/>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《巴楚县残联2023-2025年度残疾人工作规划》</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《巴楚县残联2024年工作计划》</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关于印发《巴楚县残疾人联合会机构设置、职能配置和人员编制方案》的通知</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巴政办发</w:t>
      </w:r>
      <w:r>
        <w:rPr>
          <w:rFonts w:hint="default" w:ascii="Times New Roman" w:hAnsi="Times New Roman" w:cs="Times New Roman"/>
          <w:bCs/>
          <w:color w:val="auto"/>
          <w:highlight w:val="none"/>
        </w:rPr>
        <w:t>〔20</w:t>
      </w:r>
      <w:r>
        <w:rPr>
          <w:rFonts w:hint="default" w:ascii="Times New Roman" w:hAnsi="Times New Roman" w:cs="Times New Roman"/>
          <w:bCs/>
          <w:color w:val="auto"/>
          <w:highlight w:val="none"/>
          <w:lang w:val="en-US" w:eastAsia="zh-CN"/>
        </w:rPr>
        <w:t>03</w:t>
      </w:r>
      <w:r>
        <w:rPr>
          <w:rFonts w:hint="default" w:ascii="Times New Roman" w:hAnsi="Times New Roman" w:cs="Times New Roman"/>
          <w:bCs/>
          <w:color w:val="auto"/>
          <w:highlight w:val="none"/>
        </w:rPr>
        <w:t>〕</w:t>
      </w:r>
      <w:r>
        <w:rPr>
          <w:rFonts w:hint="default" w:ascii="Times New Roman" w:hAnsi="Times New Roman" w:cs="Times New Roman"/>
          <w:bCs/>
          <w:color w:val="auto"/>
          <w:highlight w:val="none"/>
          <w:lang w:val="en-US" w:eastAsia="zh-CN"/>
        </w:rPr>
        <w:t>1</w:t>
      </w:r>
      <w:r>
        <w:rPr>
          <w:rFonts w:hint="default" w:ascii="Times New Roman" w:hAnsi="Times New Roman" w:cs="Times New Roman"/>
          <w:bCs/>
          <w:color w:val="auto"/>
          <w:highlight w:val="none"/>
        </w:rPr>
        <w:t>49号</w:t>
      </w:r>
      <w:r>
        <w:rPr>
          <w:rFonts w:hint="default" w:ascii="Times New Roman" w:hAnsi="Times New Roman" w:cs="Times New Roman"/>
          <w:bCs/>
          <w:color w:val="auto"/>
          <w:highlight w:val="none"/>
          <w:lang w:eastAsia="zh-CN"/>
        </w:rPr>
        <w:t>）</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color w:val="auto"/>
          <w:highlight w:val="none"/>
        </w:rPr>
        <w:t>《巴楚县残联收支管理制度》《巴楚县残联“三重一大”制度》《巴楚县残联政府采购管理制度》《巴楚县残联合同管理制度》《巴楚县残联项目管理制度》《巴楚县残联档案管理制度》《巴楚县残联国有资产管理制制度》</w:t>
      </w:r>
      <w:r>
        <w:rPr>
          <w:rFonts w:hint="default" w:ascii="Times New Roman" w:hAnsi="Times New Roman" w:cs="Times New Roman"/>
          <w:bCs/>
          <w:color w:val="auto"/>
          <w:highlight w:val="none"/>
        </w:rPr>
        <w:t>等内控资料</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202</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年部门预算公开文件、202</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年部门决算报表等</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部门履职绩效的工作材料</w:t>
      </w:r>
    </w:p>
    <w:p>
      <w:pPr>
        <w:numPr>
          <w:ilvl w:val="0"/>
          <w:numId w:val="2"/>
        </w:numPr>
        <w:ind w:firstLineChars="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其他和绩效评价相关资料</w:t>
      </w:r>
    </w:p>
    <w:p>
      <w:pPr>
        <w:bidi w:val="0"/>
        <w:rPr>
          <w:rFonts w:hint="default" w:ascii="Times New Roman" w:hAnsi="Times New Roman" w:cs="Times New Roman"/>
          <w:color w:val="auto"/>
          <w:highlight w:val="none"/>
          <w:lang w:eastAsia="zh-CN"/>
        </w:rPr>
      </w:pPr>
      <w:bookmarkStart w:id="38" w:name="_Toc9812"/>
    </w:p>
    <w:p>
      <w:pPr>
        <w:pStyle w:val="3"/>
        <w:bidi w:val="0"/>
        <w:rPr>
          <w:rFonts w:hint="default" w:ascii="Times New Roman" w:hAnsi="Times New Roman" w:cs="Times New Roman"/>
          <w:color w:val="auto"/>
          <w:highlight w:val="none"/>
        </w:rPr>
      </w:pP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二</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en-US" w:eastAsia="zh-CN"/>
        </w:rPr>
        <w:t>目的、</w:t>
      </w:r>
      <w:r>
        <w:rPr>
          <w:rFonts w:hint="default" w:ascii="Times New Roman" w:hAnsi="Times New Roman" w:cs="Times New Roman"/>
          <w:color w:val="auto"/>
          <w:highlight w:val="none"/>
        </w:rPr>
        <w:t>对象及范围</w:t>
      </w:r>
      <w:bookmarkEnd w:id="38"/>
    </w:p>
    <w:p>
      <w:pPr>
        <w:pStyle w:val="4"/>
        <w:bidi w:val="0"/>
        <w:rPr>
          <w:rFonts w:hint="default" w:ascii="Times New Roman" w:hAnsi="Times New Roman" w:cs="Times New Roman"/>
          <w:color w:val="auto"/>
          <w:highlight w:val="none"/>
          <w:lang w:val="en-US" w:eastAsia="zh-CN"/>
        </w:rPr>
      </w:pPr>
      <w:bookmarkStart w:id="39" w:name="_Toc68364662"/>
      <w:r>
        <w:rPr>
          <w:rFonts w:hint="default" w:ascii="Times New Roman" w:hAnsi="Times New Roman" w:cs="Times New Roman"/>
          <w:color w:val="auto"/>
          <w:highlight w:val="none"/>
          <w:lang w:val="en-US" w:eastAsia="zh-CN"/>
        </w:rPr>
        <w:t>1.绩效评价目的</w:t>
      </w:r>
    </w:p>
    <w:p>
      <w:pPr>
        <w:ind w:firstLine="640"/>
        <w:rPr>
          <w:rFonts w:hint="default" w:ascii="Times New Roman" w:hAnsi="Times New Roman" w:cs="Times New Roman"/>
          <w:bCs/>
          <w:color w:val="auto"/>
          <w:highlight w:val="none"/>
          <w:lang w:val="en-US" w:eastAsia="zh-CN"/>
        </w:rPr>
      </w:pPr>
      <w:r>
        <w:rPr>
          <w:rFonts w:hint="default" w:ascii="Times New Roman" w:hAnsi="Times New Roman" w:cs="Times New Roman"/>
          <w:bCs/>
          <w:color w:val="auto"/>
          <w:highlight w:val="none"/>
          <w:lang w:val="en-US" w:eastAsia="zh-CN"/>
        </w:rPr>
        <w:t>本次绩效评价遵循财政部《中共中央国务院关于全面实施预算绩效管理的意见》（中发〔2018〕34号）、《关于进一步加强和规范第三方机构参与预算绩效管理的通知》（新财预〔2021〕49号）等相关政策文件与规定，旨在评价财政支出实施前期、过程及效果，对财政支出的经济性、效率性、效益性和公平性进行客观、公正地测量、分析和评判。</w:t>
      </w:r>
    </w:p>
    <w:p>
      <w:pPr>
        <w:ind w:firstLine="640"/>
        <w:rPr>
          <w:rFonts w:hint="default" w:ascii="Times New Roman" w:hAnsi="Times New Roman" w:cs="Times New Roman"/>
          <w:bCs/>
          <w:color w:val="auto"/>
          <w:highlight w:val="none"/>
          <w:lang w:val="en-US" w:eastAsia="zh-CN"/>
        </w:rPr>
      </w:pPr>
      <w:r>
        <w:rPr>
          <w:rFonts w:hint="default" w:ascii="Times New Roman" w:hAnsi="Times New Roman" w:cs="Times New Roman"/>
          <w:bCs/>
          <w:color w:val="auto"/>
          <w:highlight w:val="none"/>
          <w:lang w:val="en-US" w:eastAsia="zh-CN"/>
        </w:rPr>
        <w:t>绩效评价的目的是为全面了解巴楚县残疾人联合会部门整体绩效，围绕部门和单位履职、行业发展规划，以预算资金管理为主线，统筹考虑资产和业务活动，从运行成本、管理效率、履职效能、社会效应、可持续发展能力和服务对象满意度等方面，衡量部门和单位整体及核心业务实施效果，推动提高部门和单位整体绩效水平。</w:t>
      </w:r>
    </w:p>
    <w:p>
      <w:pPr>
        <w:pStyle w:val="4"/>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绩效评价对象</w:t>
      </w:r>
      <w:r>
        <w:rPr>
          <w:rFonts w:hint="default" w:ascii="Times New Roman" w:hAnsi="Times New Roman" w:cs="Times New Roman"/>
          <w:color w:val="auto"/>
          <w:highlight w:val="none"/>
          <w:lang w:val="en-US" w:eastAsia="zh-CN"/>
        </w:rPr>
        <w:t>及范围</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本次绩效评价的对象为</w:t>
      </w:r>
      <w:r>
        <w:rPr>
          <w:rFonts w:hint="default" w:ascii="Times New Roman" w:hAnsi="Times New Roman" w:cs="Times New Roman"/>
          <w:bCs/>
          <w:color w:val="auto"/>
          <w:highlight w:val="none"/>
          <w:lang w:eastAsia="zh-CN"/>
        </w:rPr>
        <w:t>巴楚县残疾人联合会</w:t>
      </w:r>
      <w:r>
        <w:rPr>
          <w:rFonts w:hint="default" w:ascii="Times New Roman" w:hAnsi="Times New Roman" w:cs="Times New Roman"/>
          <w:bCs/>
          <w:color w:val="auto"/>
          <w:highlight w:val="none"/>
        </w:rPr>
        <w:t>202</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年度部门整体履职绩效，主要评价部门整体绩效的投入、产出及效益，绩效评价范围主要围绕部门整体决策情况、部门预算管理和使用情况、部门内部管理制度的健全性及执行情况、部门履职效能和可持续发展能力，事业发展目标实现情况以及部门整体的产出情况、取得的效益情况和其他相关内容。</w:t>
      </w:r>
    </w:p>
    <w:p>
      <w:pPr>
        <w:pStyle w:val="4"/>
        <w:bidi w:val="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en-US" w:eastAsia="zh-CN"/>
        </w:rPr>
        <w:t>时段</w:t>
      </w:r>
    </w:p>
    <w:p>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1</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12</w:t>
      </w:r>
      <w:r>
        <w:rPr>
          <w:rFonts w:hint="default" w:ascii="Times New Roman" w:hAnsi="Times New Roman" w:cs="Times New Roman"/>
          <w:color w:val="auto"/>
          <w:highlight w:val="none"/>
        </w:rPr>
        <w:t>月</w:t>
      </w:r>
    </w:p>
    <w:p>
      <w:pPr>
        <w:pStyle w:val="3"/>
        <w:bidi w:val="0"/>
        <w:rPr>
          <w:rFonts w:hint="default" w:ascii="Times New Roman" w:hAnsi="Times New Roman" w:cs="Times New Roman"/>
          <w:color w:val="auto"/>
          <w:highlight w:val="none"/>
        </w:rPr>
      </w:pPr>
      <w:bookmarkStart w:id="40" w:name="_Toc7270"/>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三</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绩效评价原则</w:t>
      </w:r>
      <w:bookmarkEnd w:id="40"/>
      <w:r>
        <w:rPr>
          <w:rFonts w:hint="default" w:ascii="Times New Roman" w:hAnsi="Times New Roman" w:cs="Times New Roman"/>
          <w:color w:val="auto"/>
          <w:highlight w:val="none"/>
          <w:lang w:val="en-US" w:eastAsia="zh-CN"/>
        </w:rPr>
        <w:t>及评价标准</w:t>
      </w:r>
    </w:p>
    <w:p>
      <w:pPr>
        <w:ind w:firstLine="640"/>
        <w:outlineLvl w:val="2"/>
        <w:rPr>
          <w:rFonts w:hint="default" w:ascii="Times New Roman" w:hAnsi="Times New Roman" w:eastAsia="宋体" w:cs="Times New Roman"/>
          <w:b/>
          <w:bCs w:val="0"/>
          <w:color w:val="auto"/>
          <w:highlight w:val="none"/>
          <w:lang w:val="en-US" w:eastAsia="zh-CN"/>
        </w:rPr>
      </w:pPr>
      <w:r>
        <w:rPr>
          <w:rFonts w:hint="default" w:ascii="Times New Roman" w:hAnsi="Times New Roman" w:cs="Times New Roman"/>
          <w:b/>
          <w:bCs w:val="0"/>
          <w:color w:val="auto"/>
          <w:highlight w:val="none"/>
          <w:lang w:val="en-US" w:eastAsia="zh-CN"/>
        </w:rPr>
        <w:t>1.</w:t>
      </w:r>
      <w:r>
        <w:rPr>
          <w:rFonts w:hint="default" w:ascii="Times New Roman" w:hAnsi="Times New Roman" w:cs="Times New Roman"/>
          <w:b/>
          <w:bCs w:val="0"/>
          <w:color w:val="auto"/>
          <w:highlight w:val="none"/>
        </w:rPr>
        <w:t>绩效评价原则</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本次绩效评价遵循的原则包括：</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1</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独立性原则：在评价工作中保持充分的第三方独立性，不受其他第三方不当干预。</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2</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客观性原则：第三方机构应当按照协议（合同）约定事项开展绩效评价，实事求是地向委托方提供服务，以客观事实为依据，确保内容真实、数字准确和资料可靠。</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科学性原则</w:t>
      </w:r>
      <w:r>
        <w:rPr>
          <w:rFonts w:hint="eastAsia" w:cs="Times New Roman"/>
          <w:bCs/>
          <w:color w:val="auto"/>
          <w:highlight w:val="none"/>
          <w:lang w:eastAsia="zh-CN"/>
        </w:rPr>
        <w:t>：</w:t>
      </w:r>
      <w:r>
        <w:rPr>
          <w:rFonts w:hint="default" w:ascii="Times New Roman" w:hAnsi="Times New Roman" w:cs="Times New Roman"/>
          <w:bCs/>
          <w:color w:val="auto"/>
          <w:highlight w:val="none"/>
        </w:rPr>
        <w:t>第三方机构应当履行必要评价程序，对原始资料进行核查验证，选择一种或多种方法进行对比分析，形成结论并出具评价报告。</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公正性原则：在评价过程中坚持公正、客观地反映实际情况，不隐瞒、弄虚作假。</w:t>
      </w:r>
    </w:p>
    <w:p>
      <w:pPr>
        <w:pStyle w:val="4"/>
        <w:bidi w:val="0"/>
        <w:outlineLvl w:val="2"/>
        <w:rPr>
          <w:rFonts w:hint="default" w:ascii="Times New Roman" w:hAnsi="Times New Roman" w:eastAsia="宋体" w:cs="Times New Roman"/>
          <w:color w:val="auto"/>
          <w:highlight w:val="none"/>
          <w:lang w:eastAsia="zh-CN"/>
        </w:rPr>
      </w:pPr>
      <w:bookmarkStart w:id="41" w:name="_Toc11067"/>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en-US" w:eastAsia="zh-CN"/>
        </w:rPr>
        <w:t>标准</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通常包括计划标准、行业标准、历史标准等。本次绩效评价采用计划标准，以预先制定的目标、计划、预算、定额等作为评价标准，对比分析部门整体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pPr>
        <w:pStyle w:val="3"/>
        <w:ind w:firstLine="640"/>
        <w:rPr>
          <w:rFonts w:hint="default" w:ascii="Times New Roman" w:hAnsi="Times New Roman" w:cs="Times New Roman"/>
          <w:bCs w:val="0"/>
          <w:color w:val="auto"/>
          <w:highlight w:val="none"/>
        </w:rPr>
      </w:pPr>
      <w:r>
        <w:rPr>
          <w:rFonts w:hint="default" w:ascii="Times New Roman" w:hAnsi="Times New Roman" w:cs="Times New Roman"/>
          <w:bCs w:val="0"/>
          <w:color w:val="auto"/>
          <w:highlight w:val="none"/>
        </w:rPr>
        <w:t>（</w:t>
      </w:r>
      <w:r>
        <w:rPr>
          <w:rFonts w:hint="default" w:ascii="Times New Roman" w:hAnsi="Times New Roman" w:cs="Times New Roman"/>
          <w:bCs w:val="0"/>
          <w:color w:val="auto"/>
          <w:highlight w:val="none"/>
          <w:lang w:val="en-US" w:eastAsia="zh-CN"/>
        </w:rPr>
        <w:t>四</w:t>
      </w:r>
      <w:r>
        <w:rPr>
          <w:rFonts w:hint="default" w:ascii="Times New Roman" w:hAnsi="Times New Roman" w:cs="Times New Roman"/>
          <w:bCs w:val="0"/>
          <w:color w:val="auto"/>
          <w:highlight w:val="none"/>
        </w:rPr>
        <w:t>）绩效评价思路及评价指标体系</w:t>
      </w:r>
      <w:bookmarkEnd w:id="41"/>
    </w:p>
    <w:p>
      <w:pPr>
        <w:pStyle w:val="4"/>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1.指标体系设计思路</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根据《中共中央国务院关于全面实施预算绩效管理的意见》（中发〔2018〕34号）文件相关要求：“预算部门要根据财政部门的要求，编制部门整体支出绩效目标，以反映部门整体支出与实现本部门事业规划的关联性、经济性、效益性和效率性，促进部门整体支出绩效的提升。”</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cs="Times New Roman"/>
          <w:b w:val="0"/>
          <w:bCs/>
          <w:color w:val="auto"/>
          <w:sz w:val="21"/>
          <w:szCs w:val="21"/>
          <w:highlight w:val="none"/>
          <w:lang w:val="en-US" w:eastAsia="zh-CN" w:bidi="ar-SA"/>
        </w:rPr>
        <w:t>巴楚县残疾人联合会</w:t>
      </w:r>
      <w:r>
        <w:rPr>
          <w:rFonts w:hint="default" w:ascii="Times New Roman" w:hAnsi="Times New Roman" w:eastAsia="宋体" w:cs="Times New Roman"/>
          <w:b w:val="0"/>
          <w:bCs/>
          <w:color w:val="auto"/>
          <w:sz w:val="21"/>
          <w:szCs w:val="21"/>
          <w:highlight w:val="none"/>
          <w:lang w:val="en-US" w:eastAsia="zh-CN" w:bidi="ar-SA"/>
        </w:rPr>
        <w:t>2024年度部门整体支出绩效评价思路应围绕绩效评价的目标，根据部门职能、中长期规划、年度工作计划、重点工作等工作材料分析，梳理分析年度重点工作任务及要求，确定年度部门整体支出的评价重点和部门整体支出绩效目标，按照确定的部门职责履行情况、部门运行有效情况及部门职能实现程度构建指标体系。通过绩效评价分析部门整体支出对单位基本运转及单位职能履职的保障作用，总结经验做法，找出资金使用和管理中的薄弱环节，提出具备一定前瞻性、实用性的、有助于提高其部门整体支出绩效的建议，进一步加强预算管理，提高财政资金使用效益，为部门科学决策、规范管理提供参考。</w:t>
      </w:r>
    </w:p>
    <w:p>
      <w:pPr>
        <w:pStyle w:val="4"/>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2.绩效评价指标体系设计</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cs="Times New Roman"/>
          <w:b w:val="0"/>
          <w:bCs/>
          <w:color w:val="auto"/>
          <w:sz w:val="21"/>
          <w:szCs w:val="21"/>
          <w:highlight w:val="none"/>
          <w:lang w:val="en-US" w:eastAsia="zh-CN" w:bidi="ar-SA"/>
        </w:rPr>
        <w:t>巴楚县残疾人联合会</w:t>
      </w:r>
      <w:r>
        <w:rPr>
          <w:rFonts w:hint="default" w:ascii="Times New Roman" w:hAnsi="Times New Roman" w:eastAsia="宋体" w:cs="Times New Roman"/>
          <w:b w:val="0"/>
          <w:bCs/>
          <w:color w:val="auto"/>
          <w:sz w:val="21"/>
          <w:szCs w:val="21"/>
          <w:highlight w:val="none"/>
          <w:lang w:val="en-US" w:eastAsia="zh-CN" w:bidi="ar-SA"/>
        </w:rPr>
        <w:t>部门整体财政支出绩效评价指标体系参照《自治区财政支出绩效评价管理暂行办法》（新财预〔2018〕189号）、《关于参照使用预算绩效评价指标体系通知》文件设置，指标体系设置一级指标共3个，包括部门决策指标（</w:t>
      </w:r>
      <w:r>
        <w:rPr>
          <w:rFonts w:hint="default" w:ascii="Times New Roman" w:hAnsi="Times New Roman" w:cs="Times New Roman"/>
          <w:b w:val="0"/>
          <w:bCs/>
          <w:color w:val="auto"/>
          <w:sz w:val="21"/>
          <w:szCs w:val="21"/>
          <w:highlight w:val="none"/>
          <w:lang w:val="en-US" w:eastAsia="zh-CN" w:bidi="ar-SA"/>
        </w:rPr>
        <w:t>20</w:t>
      </w:r>
      <w:r>
        <w:rPr>
          <w:rFonts w:hint="default" w:ascii="Times New Roman" w:hAnsi="Times New Roman" w:eastAsia="宋体" w:cs="Times New Roman"/>
          <w:b w:val="0"/>
          <w:bCs/>
          <w:color w:val="auto"/>
          <w:sz w:val="21"/>
          <w:szCs w:val="21"/>
          <w:highlight w:val="none"/>
          <w:lang w:val="en-US" w:eastAsia="zh-CN" w:bidi="ar-SA"/>
        </w:rPr>
        <w:t>%）、部门管理指标（</w:t>
      </w:r>
      <w:r>
        <w:rPr>
          <w:rFonts w:hint="default" w:ascii="Times New Roman" w:hAnsi="Times New Roman" w:cs="Times New Roman"/>
          <w:b w:val="0"/>
          <w:bCs/>
          <w:color w:val="auto"/>
          <w:sz w:val="21"/>
          <w:szCs w:val="21"/>
          <w:highlight w:val="none"/>
          <w:lang w:val="en-US" w:eastAsia="zh-CN" w:bidi="ar-SA"/>
        </w:rPr>
        <w:t>30</w:t>
      </w:r>
      <w:r>
        <w:rPr>
          <w:rFonts w:hint="default" w:ascii="Times New Roman" w:hAnsi="Times New Roman" w:eastAsia="宋体" w:cs="Times New Roman"/>
          <w:b w:val="0"/>
          <w:bCs/>
          <w:color w:val="auto"/>
          <w:sz w:val="21"/>
          <w:szCs w:val="21"/>
          <w:highlight w:val="none"/>
          <w:lang w:val="en-US" w:eastAsia="zh-CN" w:bidi="ar-SA"/>
        </w:rPr>
        <w:t>%）、部门绩效指标（</w:t>
      </w:r>
      <w:r>
        <w:rPr>
          <w:rFonts w:hint="default" w:ascii="Times New Roman" w:hAnsi="Times New Roman" w:cs="Times New Roman"/>
          <w:b w:val="0"/>
          <w:bCs/>
          <w:color w:val="auto"/>
          <w:sz w:val="21"/>
          <w:szCs w:val="21"/>
          <w:highlight w:val="none"/>
          <w:lang w:val="en-US" w:eastAsia="zh-CN" w:bidi="ar-SA"/>
        </w:rPr>
        <w:t>5</w:t>
      </w:r>
      <w:r>
        <w:rPr>
          <w:rFonts w:hint="default" w:ascii="Times New Roman" w:hAnsi="Times New Roman" w:eastAsia="宋体" w:cs="Times New Roman"/>
          <w:b w:val="0"/>
          <w:bCs/>
          <w:color w:val="auto"/>
          <w:sz w:val="21"/>
          <w:szCs w:val="21"/>
          <w:highlight w:val="none"/>
          <w:lang w:val="en-US" w:eastAsia="zh-CN" w:bidi="ar-SA"/>
        </w:rPr>
        <w:t>0%）三类指标，以部门单位职能为核心，主要围绕资金使用、项目管理、资源配置等方面，客观分析产出和效果，并通过指标明细程度体现侧重点。指标体系设置一级指标3个、二级指标</w:t>
      </w:r>
      <w:r>
        <w:rPr>
          <w:rFonts w:hint="default" w:ascii="Times New Roman" w:hAnsi="Times New Roman" w:cs="Times New Roman"/>
          <w:b w:val="0"/>
          <w:bCs/>
          <w:color w:val="auto"/>
          <w:sz w:val="21"/>
          <w:szCs w:val="21"/>
          <w:highlight w:val="none"/>
          <w:lang w:val="en-US" w:eastAsia="zh-CN" w:bidi="ar-SA"/>
        </w:rPr>
        <w:t>10</w:t>
      </w:r>
      <w:r>
        <w:rPr>
          <w:rFonts w:hint="default" w:ascii="Times New Roman" w:hAnsi="Times New Roman" w:eastAsia="宋体" w:cs="Times New Roman"/>
          <w:b w:val="0"/>
          <w:bCs/>
          <w:color w:val="auto"/>
          <w:sz w:val="21"/>
          <w:szCs w:val="21"/>
          <w:highlight w:val="none"/>
          <w:lang w:val="en-US" w:eastAsia="zh-CN" w:bidi="ar-SA"/>
        </w:rPr>
        <w:t>个，包括部门决策（部门规划计划、绩效目标、部门预算编制）、部门管理（内控制度建设、预算管理、资金管理、项目管理、资产管理等情况）、部门绩效（履职效能、满意度）等方面；三级指标根据</w:t>
      </w:r>
      <w:r>
        <w:rPr>
          <w:rFonts w:hint="default" w:ascii="Times New Roman" w:hAnsi="Times New Roman" w:cs="Times New Roman"/>
          <w:b w:val="0"/>
          <w:bCs/>
          <w:color w:val="auto"/>
          <w:sz w:val="21"/>
          <w:szCs w:val="21"/>
          <w:highlight w:val="none"/>
          <w:lang w:val="en-US" w:eastAsia="zh-CN" w:bidi="ar-SA"/>
        </w:rPr>
        <w:t>巴楚县残疾人联合会</w:t>
      </w:r>
      <w:r>
        <w:rPr>
          <w:rFonts w:hint="default" w:ascii="Times New Roman" w:hAnsi="Times New Roman" w:eastAsia="宋体" w:cs="Times New Roman"/>
          <w:b w:val="0"/>
          <w:bCs/>
          <w:color w:val="auto"/>
          <w:sz w:val="21"/>
          <w:szCs w:val="21"/>
          <w:highlight w:val="none"/>
          <w:lang w:val="en-US" w:eastAsia="zh-CN" w:bidi="ar-SA"/>
        </w:rPr>
        <w:t>中长期规划和当年工作计划内容做出相应调整，按照评价重点和内容进行进一步细化。部门整体支出绩效目标应反映部门整体支出与实现本部门事业规划的关联性、经济性、效益性和效率性，并以相应的绩效指标和指标值予以细化、量化。整个评价框架构成体现从投入、过程到产出、效果和影响的绩效逻辑路径。具体分类指标设计思路如下：</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1）部门决策指标：参考《预算绩效评价指标体系1.0》中新疆部门整体支出绩效评价指标体系相关指标，从部门规划计划、绩效目标、部门预算编制等方面对单位部门决策情况进行评价，设置了包括：中长期规划科学合理性、年度工作计划科学完整性、绩效目标明确性、绩效目标合理性、预算编制科学规范、预算编制与重点工作任务的匹配性等6个三级指标，分值权重设置为</w:t>
      </w:r>
      <w:r>
        <w:rPr>
          <w:rFonts w:hint="default" w:ascii="Times New Roman" w:hAnsi="Times New Roman" w:cs="Times New Roman"/>
          <w:b w:val="0"/>
          <w:bCs/>
          <w:color w:val="auto"/>
          <w:sz w:val="21"/>
          <w:szCs w:val="21"/>
          <w:highlight w:val="none"/>
          <w:lang w:val="en-US" w:eastAsia="zh-CN" w:bidi="ar-SA"/>
        </w:rPr>
        <w:t>20</w:t>
      </w:r>
      <w:r>
        <w:rPr>
          <w:rFonts w:hint="default" w:ascii="Times New Roman" w:hAnsi="Times New Roman" w:eastAsia="宋体" w:cs="Times New Roman"/>
          <w:b w:val="0"/>
          <w:bCs/>
          <w:color w:val="auto"/>
          <w:sz w:val="21"/>
          <w:szCs w:val="21"/>
          <w:highlight w:val="none"/>
          <w:lang w:val="en-US" w:eastAsia="zh-CN" w:bidi="ar-SA"/>
        </w:rPr>
        <w:t xml:space="preserve">分。                                                                                                                                                                                                                                                                                                                                                                                                                                                                                                                                                                                                                                                                                                                                                                                                                                                                                                                                                                                                                                                                                                                                                                                                                                                                                                                                                                                                                                                                                                                                                                                                                                                                                                                                                                                                                                                                                                                                                                                                                                                                                                                                                                                                                                                                                                                                                                                                                                                                                                                                                                                                                                                                                                                                                                                                                                                                                                                                                                                                                                                                                                                                                                                                                                                                                                                                                                                                                                                                                                                                                                                                                                                                                                                                                                                                                                                                                                                                                                                                                                                                                                                                                                                                              </w:t>
      </w:r>
      <w:r>
        <w:rPr>
          <w:rFonts w:hint="default" w:ascii="Times New Roman" w:hAnsi="Times New Roman" w:eastAsia="宋体" w:cs="Times New Roman"/>
          <w:b w:val="0"/>
          <w:bCs/>
          <w:color w:val="auto"/>
          <w:sz w:val="21"/>
          <w:szCs w:val="21"/>
          <w:highlight w:val="none"/>
          <w:lang w:val="en-US" w:eastAsia="zh-CN" w:bidi="ar-SA"/>
        </w:rPr>
        <w:t xml:space="preserve">                                                                                                                                                                                                                                                                                                                                                                                                                                                                                                                       </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2）部门管理指标：参考《预算绩效评价指标体系1.0》中新疆部门整体支出绩效评价指标体系相关指标，从内控制度建设、预算管理、资金管理、项目管理、资产管理等情况方面进行评价部门管理情况，包括内控制度健全性、预算、决算信息公开、支出预算执行率、资金使用合规性、政府采购招投标信息公开及时性、项目绩效达标率、项目支出预算调整率、资产管理合规性等8个三级指标，分值权重设置为</w:t>
      </w:r>
      <w:r>
        <w:rPr>
          <w:rFonts w:hint="default" w:ascii="Times New Roman" w:hAnsi="Times New Roman" w:cs="Times New Roman"/>
          <w:b w:val="0"/>
          <w:bCs/>
          <w:color w:val="auto"/>
          <w:sz w:val="21"/>
          <w:szCs w:val="21"/>
          <w:highlight w:val="none"/>
          <w:lang w:val="en-US" w:eastAsia="zh-CN" w:bidi="ar-SA"/>
        </w:rPr>
        <w:t>30</w:t>
      </w:r>
      <w:r>
        <w:rPr>
          <w:rFonts w:hint="default" w:ascii="Times New Roman" w:hAnsi="Times New Roman" w:eastAsia="宋体" w:cs="Times New Roman"/>
          <w:b w:val="0"/>
          <w:bCs/>
          <w:color w:val="auto"/>
          <w:sz w:val="21"/>
          <w:szCs w:val="21"/>
          <w:highlight w:val="none"/>
          <w:lang w:val="en-US" w:eastAsia="zh-CN" w:bidi="ar-SA"/>
        </w:rPr>
        <w:t>分。</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（3）部门绩效指标：评价小组在充分调研了解</w:t>
      </w:r>
      <w:r>
        <w:rPr>
          <w:rFonts w:hint="default" w:ascii="Times New Roman" w:hAnsi="Times New Roman" w:cs="Times New Roman"/>
          <w:b w:val="0"/>
          <w:bCs/>
          <w:color w:val="auto"/>
          <w:sz w:val="21"/>
          <w:szCs w:val="21"/>
          <w:highlight w:val="none"/>
          <w:lang w:val="en-US" w:eastAsia="zh-CN" w:bidi="ar-SA"/>
        </w:rPr>
        <w:t>巴楚县残疾人联合会</w:t>
      </w:r>
      <w:r>
        <w:rPr>
          <w:rFonts w:hint="default" w:ascii="Times New Roman" w:hAnsi="Times New Roman" w:eastAsia="宋体" w:cs="Times New Roman"/>
          <w:b w:val="0"/>
          <w:bCs/>
          <w:color w:val="auto"/>
          <w:sz w:val="21"/>
          <w:szCs w:val="21"/>
          <w:highlight w:val="none"/>
          <w:lang w:val="en-US" w:eastAsia="zh-CN" w:bidi="ar-SA"/>
        </w:rPr>
        <w:t>主要职责和核心履职前提下、以《喀什地区“十四五”残疾人保障和发展规划》《巴楚县残联2023-2025年度残疾人工作规划》《巴楚县残疾人联合会2024年工作计划》为依据，从部门履职情况</w:t>
      </w:r>
      <w:r>
        <w:rPr>
          <w:rFonts w:hint="default" w:ascii="Times New Roman" w:hAnsi="Times New Roman" w:cs="Times New Roman"/>
          <w:b w:val="0"/>
          <w:bCs/>
          <w:color w:val="auto"/>
          <w:sz w:val="21"/>
          <w:szCs w:val="21"/>
          <w:highlight w:val="none"/>
          <w:lang w:val="en-US" w:eastAsia="zh-CN" w:bidi="ar-SA"/>
        </w:rPr>
        <w:t>、服务对象满意度两个</w:t>
      </w:r>
      <w:r>
        <w:rPr>
          <w:rFonts w:hint="default" w:ascii="Times New Roman" w:hAnsi="Times New Roman" w:eastAsia="宋体" w:cs="Times New Roman"/>
          <w:b w:val="0"/>
          <w:bCs/>
          <w:color w:val="auto"/>
          <w:sz w:val="21"/>
          <w:szCs w:val="21"/>
          <w:highlight w:val="none"/>
          <w:lang w:val="en-US" w:eastAsia="zh-CN" w:bidi="ar-SA"/>
        </w:rPr>
        <w:t>方面考核单位履职任务完成情况，分值权重设置为</w:t>
      </w:r>
      <w:r>
        <w:rPr>
          <w:rFonts w:hint="default" w:ascii="Times New Roman" w:hAnsi="Times New Roman" w:cs="Times New Roman"/>
          <w:b w:val="0"/>
          <w:bCs/>
          <w:color w:val="auto"/>
          <w:sz w:val="21"/>
          <w:szCs w:val="21"/>
          <w:highlight w:val="none"/>
          <w:lang w:val="en-US" w:eastAsia="zh-CN" w:bidi="ar-SA"/>
        </w:rPr>
        <w:t>50</w:t>
      </w:r>
      <w:r>
        <w:rPr>
          <w:rFonts w:hint="default" w:ascii="Times New Roman" w:hAnsi="Times New Roman" w:eastAsia="宋体" w:cs="Times New Roman"/>
          <w:b w:val="0"/>
          <w:bCs/>
          <w:color w:val="auto"/>
          <w:sz w:val="21"/>
          <w:szCs w:val="21"/>
          <w:highlight w:val="none"/>
          <w:lang w:val="en-US" w:eastAsia="zh-CN" w:bidi="ar-SA"/>
        </w:rPr>
        <w:t>分，三级指标分值综合考虑资金安排、核心履职等因素根据重要性原则进行分配。三级指标设计依据和思路如下：</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履职效能方面：依据《喀什地区“十四五”残疾人保障和发展规划》《巴楚县残疾人联合会2024年工作计划》</w:t>
      </w:r>
      <w:r>
        <w:rPr>
          <w:rFonts w:hint="default" w:ascii="Times New Roman" w:hAnsi="Times New Roman" w:cs="Times New Roman"/>
          <w:b w:val="0"/>
          <w:bCs/>
          <w:color w:val="auto"/>
          <w:sz w:val="21"/>
          <w:szCs w:val="21"/>
          <w:highlight w:val="none"/>
          <w:lang w:val="en-US" w:eastAsia="zh-CN" w:bidi="ar-SA"/>
        </w:rPr>
        <w:t>以及当年专项资金文件下达任务</w:t>
      </w:r>
      <w:r>
        <w:rPr>
          <w:rFonts w:hint="default" w:ascii="Times New Roman" w:hAnsi="Times New Roman" w:eastAsia="宋体" w:cs="Times New Roman"/>
          <w:b w:val="0"/>
          <w:bCs/>
          <w:color w:val="auto"/>
          <w:sz w:val="21"/>
          <w:szCs w:val="21"/>
          <w:highlight w:val="none"/>
          <w:lang w:val="en-US" w:eastAsia="zh-CN" w:bidi="ar-SA"/>
        </w:rPr>
        <w:t>，设定了</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残疾人基本康复服务覆盖率</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残疾人辅助器具适配率</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适合接受义务教育的残疾儿童少年义务教育入学率</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残疾儿童康复救助人数”、</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残疾人农村技术培训人数</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残疾人文化进家庭覆盖人数</w:t>
      </w:r>
      <w:r>
        <w:rPr>
          <w:rFonts w:hint="default" w:ascii="Times New Roman" w:hAnsi="Times New Roman" w:cs="Times New Roman"/>
          <w:b w:val="0"/>
          <w:bCs/>
          <w:color w:val="auto"/>
          <w:sz w:val="21"/>
          <w:szCs w:val="21"/>
          <w:highlight w:val="none"/>
          <w:lang w:val="en-US" w:eastAsia="zh-CN" w:bidi="ar-SA"/>
        </w:rPr>
        <w:t>”、“</w:t>
      </w:r>
      <w:r>
        <w:rPr>
          <w:rFonts w:hint="default" w:ascii="Times New Roman" w:hAnsi="Times New Roman" w:eastAsia="宋体" w:cs="Times New Roman"/>
          <w:b w:val="0"/>
          <w:bCs/>
          <w:color w:val="auto"/>
          <w:sz w:val="21"/>
          <w:szCs w:val="21"/>
          <w:highlight w:val="none"/>
          <w:lang w:val="en-US" w:eastAsia="zh-CN" w:bidi="ar-SA"/>
        </w:rPr>
        <w:t>残疾人评定补贴发放人数</w:t>
      </w:r>
      <w:r>
        <w:rPr>
          <w:rFonts w:hint="default" w:ascii="Times New Roman" w:hAnsi="Times New Roman" w:cs="Times New Roman"/>
          <w:b w:val="0"/>
          <w:bCs/>
          <w:color w:val="auto"/>
          <w:sz w:val="21"/>
          <w:szCs w:val="21"/>
          <w:highlight w:val="none"/>
          <w:lang w:val="en-US" w:eastAsia="zh-CN" w:bidi="ar-SA"/>
        </w:rPr>
        <w:t>”以及“</w:t>
      </w:r>
      <w:r>
        <w:rPr>
          <w:rFonts w:hint="default" w:ascii="Times New Roman" w:hAnsi="Times New Roman" w:eastAsia="宋体" w:cs="Times New Roman"/>
          <w:b w:val="0"/>
          <w:bCs/>
          <w:color w:val="auto"/>
          <w:sz w:val="21"/>
          <w:szCs w:val="21"/>
          <w:highlight w:val="none"/>
          <w:lang w:val="en-US" w:eastAsia="zh-CN" w:bidi="ar-SA"/>
        </w:rPr>
        <w:t>残疾人数据动态更新管理率</w:t>
      </w:r>
      <w:r>
        <w:rPr>
          <w:rFonts w:hint="default" w:ascii="Times New Roman" w:hAnsi="Times New Roman" w:cs="Times New Roman"/>
          <w:b w:val="0"/>
          <w:bCs/>
          <w:color w:val="auto"/>
          <w:sz w:val="21"/>
          <w:szCs w:val="21"/>
          <w:highlight w:val="none"/>
          <w:lang w:val="en-US" w:eastAsia="zh-CN" w:bidi="ar-SA"/>
        </w:rPr>
        <w:t>”8</w:t>
      </w:r>
      <w:r>
        <w:rPr>
          <w:rFonts w:hint="default" w:ascii="Times New Roman" w:hAnsi="Times New Roman" w:eastAsia="宋体" w:cs="Times New Roman"/>
          <w:b w:val="0"/>
          <w:bCs/>
          <w:color w:val="auto"/>
          <w:sz w:val="21"/>
          <w:szCs w:val="21"/>
          <w:highlight w:val="none"/>
          <w:lang w:val="en-US" w:eastAsia="zh-CN" w:bidi="ar-SA"/>
        </w:rPr>
        <w:t>个三级指标；</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满意度方面：评价小组选取被评价部门单位职责中最受社会公众关注、关心的</w:t>
      </w:r>
      <w:r>
        <w:rPr>
          <w:rFonts w:hint="default" w:ascii="Times New Roman" w:hAnsi="Times New Roman" w:cs="Times New Roman"/>
          <w:b w:val="0"/>
          <w:bCs/>
          <w:color w:val="auto"/>
          <w:sz w:val="21"/>
          <w:szCs w:val="21"/>
          <w:highlight w:val="none"/>
          <w:lang w:val="en-US" w:eastAsia="zh-CN" w:bidi="ar-SA"/>
        </w:rPr>
        <w:t>就业、康复救助、文化活动、宣传</w:t>
      </w:r>
      <w:r>
        <w:rPr>
          <w:rFonts w:hint="default" w:ascii="Times New Roman" w:hAnsi="Times New Roman" w:eastAsia="宋体" w:cs="Times New Roman"/>
          <w:b w:val="0"/>
          <w:bCs/>
          <w:color w:val="auto"/>
          <w:sz w:val="21"/>
          <w:szCs w:val="21"/>
          <w:highlight w:val="none"/>
          <w:lang w:val="en-US" w:eastAsia="zh-CN" w:bidi="ar-SA"/>
        </w:rPr>
        <w:t>等方面的工作作为满意度指标的设定依据，设定了“残疾人及残疾儿童家属对残联部门服务满意度”</w:t>
      </w:r>
      <w:r>
        <w:rPr>
          <w:rFonts w:hint="default" w:ascii="Times New Roman" w:hAnsi="Times New Roman" w:cs="Times New Roman"/>
          <w:b w:val="0"/>
          <w:bCs/>
          <w:color w:val="auto"/>
          <w:sz w:val="21"/>
          <w:szCs w:val="21"/>
          <w:highlight w:val="none"/>
          <w:lang w:val="en-US" w:eastAsia="zh-CN" w:bidi="ar-SA"/>
        </w:rPr>
        <w:t>1个</w:t>
      </w:r>
      <w:r>
        <w:rPr>
          <w:rFonts w:hint="default" w:ascii="Times New Roman" w:hAnsi="Times New Roman" w:eastAsia="宋体" w:cs="Times New Roman"/>
          <w:b w:val="0"/>
          <w:bCs/>
          <w:color w:val="auto"/>
          <w:sz w:val="21"/>
          <w:szCs w:val="21"/>
          <w:highlight w:val="none"/>
          <w:lang w:val="en-US" w:eastAsia="zh-CN" w:bidi="ar-SA"/>
        </w:rPr>
        <w:t>满意度指标。</w:t>
      </w:r>
    </w:p>
    <w:p>
      <w:pPr>
        <w:pStyle w:val="4"/>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3.绩效评价等级</w:t>
      </w:r>
    </w:p>
    <w:p>
      <w:pPr>
        <w:outlineLvl w:val="9"/>
        <w:rPr>
          <w:rFonts w:hint="default" w:ascii="Times New Roman" w:hAnsi="Times New Roman" w:eastAsia="宋体" w:cs="Times New Roman"/>
          <w:b w:val="0"/>
          <w:bCs/>
          <w:color w:val="auto"/>
          <w:sz w:val="21"/>
          <w:szCs w:val="21"/>
          <w:highlight w:val="none"/>
          <w:lang w:val="en-US" w:eastAsia="zh-CN" w:bidi="ar-SA"/>
        </w:rPr>
      </w:pPr>
      <w:r>
        <w:rPr>
          <w:rFonts w:hint="default" w:ascii="Times New Roman" w:hAnsi="Times New Roman" w:eastAsia="宋体" w:cs="Times New Roman"/>
          <w:b w:val="0"/>
          <w:bCs/>
          <w:color w:val="auto"/>
          <w:sz w:val="21"/>
          <w:szCs w:val="21"/>
          <w:highlight w:val="none"/>
          <w:lang w:val="en-US" w:eastAsia="zh-CN" w:bidi="ar-SA"/>
        </w:rPr>
        <w:t>根据相关规定，绩效评价结果采取评分和评级相结合的方式，具体分值和等级可根据不同评价内容设定。总分设置为100分，等级划分为四档：9</w:t>
      </w:r>
      <w:r>
        <w:rPr>
          <w:rFonts w:hint="default" w:ascii="Times New Roman" w:hAnsi="Times New Roman" w:cs="Times New Roman"/>
          <w:b w:val="0"/>
          <w:bCs/>
          <w:color w:val="auto"/>
          <w:sz w:val="21"/>
          <w:szCs w:val="21"/>
          <w:highlight w:val="none"/>
          <w:lang w:val="en-US" w:eastAsia="zh-CN" w:bidi="ar-SA"/>
        </w:rPr>
        <w:t>0（含）~100分为优，80（含）~90分为良，60（含）~80分为中，60分以下为差</w:t>
      </w:r>
      <w:r>
        <w:rPr>
          <w:rFonts w:hint="default" w:ascii="Times New Roman" w:hAnsi="Times New Roman" w:eastAsia="宋体" w:cs="Times New Roman"/>
          <w:b w:val="0"/>
          <w:bCs/>
          <w:color w:val="auto"/>
          <w:sz w:val="21"/>
          <w:szCs w:val="21"/>
          <w:highlight w:val="none"/>
          <w:lang w:val="en-US" w:eastAsia="zh-CN" w:bidi="ar-SA"/>
        </w:rPr>
        <w:t>。</w:t>
      </w:r>
    </w:p>
    <w:bookmarkEnd w:id="39"/>
    <w:p>
      <w:pPr>
        <w:pStyle w:val="3"/>
        <w:bidi w:val="0"/>
        <w:rPr>
          <w:rFonts w:hint="default" w:ascii="Times New Roman" w:hAnsi="Times New Roman" w:cs="Times New Roman"/>
          <w:color w:val="auto"/>
          <w:highlight w:val="none"/>
        </w:rPr>
      </w:pPr>
      <w:bookmarkStart w:id="42" w:name="_Toc6030"/>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五</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绩效评价方法</w:t>
      </w:r>
      <w:bookmarkEnd w:id="42"/>
    </w:p>
    <w:p>
      <w:pPr>
        <w:ind w:firstLine="420"/>
        <w:rPr>
          <w:rFonts w:hint="default" w:ascii="Times New Roman" w:hAnsi="Times New Roman" w:cs="Times New Roman"/>
          <w:color w:val="auto"/>
          <w:highlight w:val="none"/>
        </w:rPr>
      </w:pPr>
      <w:bookmarkStart w:id="43" w:name="_Toc68364663"/>
      <w:r>
        <w:rPr>
          <w:rFonts w:hint="default" w:ascii="Times New Roman" w:hAnsi="Times New Roman" w:cs="Times New Roman"/>
          <w:color w:val="auto"/>
          <w:highlight w:val="none"/>
        </w:rPr>
        <w:t>正确的评价方法是评价工作顺利开展的保障，在结合实际经验的情况下，绩效评价小组根据该项目资金的性质和特点</w:t>
      </w:r>
      <w:r>
        <w:rPr>
          <w:rFonts w:hint="default" w:ascii="Times New Roman" w:hAnsi="Times New Roman" w:cs="Times New Roman"/>
          <w:b w:val="0"/>
          <w:bCs w:val="0"/>
          <w:color w:val="auto"/>
          <w:highlight w:val="none"/>
        </w:rPr>
        <w:t>，选用比较法、因素分析法、公众评判法以及文献法对项目进行评价，旨在通过综合分析影响绩效目标实现、实施效果的内外部因素，从而评价该项目绩效。根据不同三级指标的类型进行逐项分析。</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（1）部门决策类指标评价方法</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中长期规划科学合理性：比较法和文献法，分析部门中长期规划的科学性，以及与</w:t>
      </w:r>
      <w:r>
        <w:rPr>
          <w:rFonts w:hint="default" w:ascii="Times New Roman" w:hAnsi="Times New Roman" w:cs="Times New Roman"/>
          <w:color w:val="auto"/>
          <w:highlight w:val="none"/>
          <w:lang w:val="en-US" w:eastAsia="zh-CN"/>
        </w:rPr>
        <w:t>巴楚县、喀什地区</w:t>
      </w:r>
      <w:r>
        <w:rPr>
          <w:rFonts w:hint="default" w:ascii="Times New Roman" w:hAnsi="Times New Roman" w:cs="Times New Roman"/>
          <w:color w:val="auto"/>
          <w:highlight w:val="none"/>
        </w:rPr>
        <w:t>及上级部门中长期规划的匹配性。</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年度工作计划科学完整性：比较法和文献法，分析年度工作计划的合理性、明确性，与本部门规划及上级部门的适应性。</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绩效目标明确性：比较法和因素分析法，分析是否按要求编报部门整体绩效目标，是否依据充分、内容完整、覆盖全面、符合实际。</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绩效目标合理性：比较法和因素分析法，分析设定的绩效指标是否清晰、细化、可量化，用以反映和考核部门（单位）整体绩效目标的明细化情况。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预算编制科学规范：比较法和因素分析法，分析年度预算决策程序是否规范。</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预算编制与重点工作任务的匹配性：比较法和因素分析法，分析部门预算安排和工作计划的匹配性，重点工作资金的保障性。</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（2）部门管理类指标评价方法</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内控制度健全性：比较法和文献法，分析部门（单位）是否制定了合理、合规的内部控制体系，各项内控制度对其完成主要职责和促进事业发展的保障情况。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支出预算执行率：比较法和因素分析法，考察部门预算执行情况，支出预算完成率=(支出预算完成数/支出预算下达数) ×100%支出预算执行数：部门（单位）本年度实际完成的预算支出数支出预算数：财政部门批复的本年度部门（单位）预算支出数，支出预算执行率100%得满分，每降低1%扣</w:t>
      </w:r>
      <w:r>
        <w:rPr>
          <w:rFonts w:hint="default" w:ascii="Times New Roman" w:hAnsi="Times New Roman" w:cs="Times New Roman"/>
          <w:color w:val="auto"/>
          <w:highlight w:val="none"/>
          <w:lang w:val="en-US" w:eastAsia="zh-CN"/>
        </w:rPr>
        <w:t>0</w:t>
      </w:r>
      <w:r>
        <w:rPr>
          <w:rFonts w:hint="eastAsia" w:cs="Times New Roman"/>
          <w:color w:val="auto"/>
          <w:highlight w:val="none"/>
          <w:lang w:val="en-US" w:eastAsia="zh-CN"/>
        </w:rPr>
        <w:t>.1</w:t>
      </w:r>
      <w:r>
        <w:rPr>
          <w:rFonts w:hint="default" w:ascii="Times New Roman" w:hAnsi="Times New Roman" w:cs="Times New Roman"/>
          <w:color w:val="auto"/>
          <w:highlight w:val="none"/>
        </w:rPr>
        <w:t>分，扣完为止。</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预算、决算信息公开：比较法，分析预决算信息是否按时按规公开。</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资金使用合规性：比较法、文献法和因素分析法，考察部门（单位）资金支出规范性，包括资金管理、费用支出等制度是否严格执行；资金调整、调剂是否规范；会计核算是否规范、是否存在支出依据不合规、虚列项目支出的情况；是否存在截留、挤占、挪用项目资金情况。</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政府采购招投标信息公开及时：比较法、文献法和因素分析法，考察是否建立健全责任明确的工作机制、简便顺畅的操作流程和集中统一的发布渠道，是否确保政府采购信息发布的及时、完整、准确，实现政府采购信息的全流程公开透明。</w:t>
      </w:r>
    </w:p>
    <w:p>
      <w:pPr>
        <w:ind w:firstLine="420"/>
        <w:rPr>
          <w:rFonts w:hint="default" w:ascii="Times New Roman" w:hAnsi="Times New Roman" w:eastAsia="宋体" w:cs="Times New Roman"/>
          <w:color w:val="auto"/>
          <w:highlight w:val="none"/>
          <w:lang w:eastAsia="zh-CN"/>
        </w:rPr>
      </w:pPr>
      <w:r>
        <w:rPr>
          <w:rFonts w:hint="default" w:ascii="Times New Roman" w:hAnsi="Times New Roman" w:cs="Times New Roman"/>
          <w:color w:val="auto"/>
          <w:highlight w:val="none"/>
        </w:rPr>
        <w:t>资产管理合规性：比较法、因素分析法、文献法：检查单位资产管理情况、资产的入账、调拨、处置、报废等资料，判断部门资产管理是否按照部门资产管理制度合规进行。</w:t>
      </w:r>
    </w:p>
    <w:p>
      <w:pPr>
        <w:ind w:firstLine="42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固定资产利用率：比较法、因素分析法：检查单位资产管理</w:t>
      </w:r>
      <w:r>
        <w:rPr>
          <w:rFonts w:hint="default" w:ascii="Times New Roman" w:hAnsi="Times New Roman" w:eastAsia="宋体" w:cs="Times New Roman"/>
          <w:color w:val="auto"/>
          <w:highlight w:val="none"/>
          <w:lang w:val="en-US" w:eastAsia="zh-CN"/>
        </w:rPr>
        <w:t>及使用</w:t>
      </w:r>
      <w:r>
        <w:rPr>
          <w:rFonts w:hint="default" w:ascii="Times New Roman" w:hAnsi="Times New Roman" w:eastAsia="宋体" w:cs="Times New Roman"/>
          <w:color w:val="auto"/>
          <w:highlight w:val="none"/>
        </w:rPr>
        <w:t>情况，判断部门</w:t>
      </w:r>
      <w:r>
        <w:rPr>
          <w:rFonts w:hint="default" w:ascii="Times New Roman" w:hAnsi="Times New Roman" w:eastAsia="宋体" w:cs="Times New Roman"/>
          <w:color w:val="auto"/>
          <w:highlight w:val="none"/>
          <w:lang w:val="en-US" w:eastAsia="zh-CN"/>
        </w:rPr>
        <w:t>固定 资产是否得到有效利用，固定资产利用率大于或等于95%得满分；小于或等于85%，得0分；85%-95%之间的，用公式计算，得分=（部门单位固定资产利用率-85%）/（</w:t>
      </w:r>
      <w:r>
        <w:rPr>
          <w:rFonts w:hint="default" w:ascii="Times New Roman" w:hAnsi="Times New Roman" w:cs="Times New Roman"/>
          <w:color w:val="auto"/>
          <w:highlight w:val="none"/>
          <w:lang w:val="en-US" w:eastAsia="zh-CN"/>
        </w:rPr>
        <w:t>95%~85%</w:t>
      </w:r>
      <w:r>
        <w:rPr>
          <w:rFonts w:hint="default" w:ascii="Times New Roman" w:hAnsi="Times New Roman" w:eastAsia="宋体" w:cs="Times New Roman"/>
          <w:color w:val="auto"/>
          <w:highlight w:val="none"/>
          <w:lang w:val="en-US" w:eastAsia="zh-CN"/>
        </w:rPr>
        <w:t>）×该指标分值，扣完为止</w:t>
      </w:r>
      <w:r>
        <w:rPr>
          <w:rFonts w:hint="default" w:ascii="Times New Roman" w:hAnsi="Times New Roman" w:eastAsia="宋体" w:cs="Times New Roman"/>
          <w:color w:val="auto"/>
          <w:highlight w:val="none"/>
        </w:rPr>
        <w:t>。</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项目绩效达标率：比较法、因素分析法，考察项目绩效达标情况，项目绩效达标率=项目绩效自评平均分×100%，项目绩效达标率大于等于90%，得满分；项目绩效达标率大于等于80%，小于90%，得3分；项目绩效达标率大于等于60%，小于80%，得1分，项目绩效达标率低于60%，得0分。注：若根据项目绩效自评印证材料发现存在自评不真实，无法印证自评结果的情况，该指标不得分。</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rPr>
        <w:t>项目支出预算调整率：比较法、因素分析法，考察项目支出预算调整情况，项目支出预算调整率在±10%以内，得2分，每增减1%扣0</w:t>
      </w:r>
      <w:r>
        <w:rPr>
          <w:rFonts w:hint="eastAsia" w:cs="Times New Roman"/>
          <w:color w:val="auto"/>
          <w:highlight w:val="none"/>
          <w:lang w:eastAsia="zh-CN"/>
        </w:rPr>
        <w:t>.1</w:t>
      </w:r>
      <w:r>
        <w:rPr>
          <w:rFonts w:hint="default" w:ascii="Times New Roman" w:hAnsi="Times New Roman" w:cs="Times New Roman"/>
          <w:color w:val="auto"/>
          <w:highlight w:val="none"/>
        </w:rPr>
        <w:t>分，扣完为止。注：部门在本年度内涉及预算的追加、追减或结构调整的资金总和（因落实国家新政策、发生不可抗力、上</w:t>
      </w:r>
      <w:r>
        <w:rPr>
          <w:rFonts w:hint="default" w:ascii="Times New Roman" w:hAnsi="Times New Roman" w:eastAsia="宋体" w:cs="Times New Roman"/>
          <w:color w:val="auto"/>
          <w:highlight w:val="none"/>
        </w:rPr>
        <w:t>级部门或本级党委政府临时交办而产生的调整除外）。</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（3）部门绩效类指标评价方法</w:t>
      </w:r>
    </w:p>
    <w:p>
      <w:pPr>
        <w:pageBreakBefore w:val="0"/>
        <w:kinsoku/>
        <w:wordWrap/>
        <w:overflowPunct/>
        <w:topLinePunct w:val="0"/>
        <w:autoSpaceDE/>
        <w:autoSpaceDN/>
        <w:bidi w:val="0"/>
        <w:snapToGrid/>
        <w:spacing w:before="0" w:after="0" w:line="360" w:lineRule="auto"/>
        <w:ind w:firstLine="420" w:firstLineChars="0"/>
        <w:rPr>
          <w:rFonts w:hint="eastAsia" w:ascii="Times New Roman" w:hAnsi="Times New Roman" w:eastAsia="宋体" w:cs="Times New Roman"/>
          <w:color w:val="auto"/>
          <w:highlight w:val="none"/>
          <w:lang w:eastAsia="zh-CN"/>
        </w:rPr>
      </w:pPr>
      <w:r>
        <w:rPr>
          <w:rFonts w:hint="default" w:ascii="Times New Roman" w:hAnsi="Times New Roman" w:eastAsia="宋体" w:cs="Times New Roman"/>
          <w:color w:val="auto"/>
          <w:highlight w:val="none"/>
        </w:rPr>
        <w:t>本次绩效评价部门效益类指标下的三级指标均为量化指标主要采用因素分析法、标杆管理法和比较法，对比三级指标预期指标值和三级指标截至评价日的完成情况，综合分析绩效目标实现程度。详细评价方法的应用如下</w:t>
      </w:r>
      <w:r>
        <w:rPr>
          <w:rFonts w:hint="eastAsia" w:cs="Times New Roman"/>
          <w:color w:val="auto"/>
          <w:highlight w:val="none"/>
          <w:lang w:eastAsia="zh-CN"/>
        </w:rPr>
        <w:t>。</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①履职效能指标</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残疾人基本康复服务覆盖率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考核是否按照《关于提前下达2024年中央财政残疾人事业发展补助资金预算的通知》（喀地财社〔2023〕68号）</w:t>
      </w:r>
      <w:r>
        <w:rPr>
          <w:rFonts w:hint="default" w:ascii="Times New Roman" w:hAnsi="Times New Roman" w:eastAsia="宋体" w:cs="Times New Roman"/>
          <w:color w:val="auto"/>
          <w:highlight w:val="none"/>
          <w:lang w:val="en-US" w:eastAsia="zh-CN"/>
        </w:rPr>
        <w:t>等专项资金文件下达任务</w:t>
      </w:r>
      <w:r>
        <w:rPr>
          <w:rFonts w:hint="default" w:ascii="Times New Roman" w:hAnsi="Times New Roman" w:eastAsia="宋体" w:cs="Times New Roman"/>
          <w:color w:val="auto"/>
          <w:highlight w:val="none"/>
        </w:rPr>
        <w:t>完成2024年度残疾人基本康复服务工作。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残疾人辅助器具适配率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考核是否按照《关于下达2024年中央专项彩票公益金支持地方社会公益事业发展(残疾人事业)资金预算的通知》（喀地财综〔2024〕11号）</w:t>
      </w:r>
      <w:r>
        <w:rPr>
          <w:rFonts w:hint="default" w:ascii="Times New Roman" w:hAnsi="Times New Roman" w:eastAsia="宋体" w:cs="Times New Roman"/>
          <w:color w:val="auto"/>
          <w:highlight w:val="none"/>
          <w:lang w:val="en-US" w:eastAsia="zh-CN"/>
        </w:rPr>
        <w:t>等专项资金文件下达任务</w:t>
      </w:r>
      <w:r>
        <w:rPr>
          <w:rFonts w:hint="default" w:ascii="Times New Roman" w:hAnsi="Times New Roman" w:eastAsia="宋体" w:cs="Times New Roman"/>
          <w:color w:val="auto"/>
          <w:highlight w:val="none"/>
        </w:rPr>
        <w:t>完成2024年度残疾人辅助器具适配工作。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适合接受义务教育的残疾儿童少年义务教育入学率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考核是否按照《喀什地区“十四五”残疾人保障和发展规划》《巴楚县残疾人联合会2024年工作计划》完成残疾儿童少年义务教育入学工作。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残疾儿童康复救助人数</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w:t>
      </w:r>
      <w:r>
        <w:rPr>
          <w:rFonts w:hint="default" w:ascii="Times New Roman" w:hAnsi="Times New Roman" w:eastAsia="宋体" w:cs="Times New Roman"/>
          <w:color w:val="auto"/>
          <w:highlight w:val="none"/>
          <w:lang w:val="en-US" w:eastAsia="zh-CN"/>
        </w:rPr>
        <w:t>专项资金文件和</w:t>
      </w:r>
      <w:r>
        <w:rPr>
          <w:rFonts w:hint="default" w:ascii="Times New Roman" w:hAnsi="Times New Roman" w:eastAsia="宋体" w:cs="Times New Roman"/>
          <w:color w:val="auto"/>
          <w:highlight w:val="none"/>
        </w:rPr>
        <w:t>《巴楚县残疾人联合会2024年工作计划》完成残疾儿童康复救助工作。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残疾人农村技术培训人数</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w:t>
      </w:r>
      <w:r>
        <w:rPr>
          <w:rFonts w:hint="default" w:ascii="Times New Roman" w:hAnsi="Times New Roman" w:eastAsia="宋体" w:cs="Times New Roman"/>
          <w:color w:val="auto"/>
          <w:highlight w:val="none"/>
          <w:lang w:val="en-US" w:eastAsia="zh-CN"/>
        </w:rPr>
        <w:t>专项资金文件和</w:t>
      </w:r>
      <w:r>
        <w:rPr>
          <w:rFonts w:hint="default" w:ascii="Times New Roman" w:hAnsi="Times New Roman" w:eastAsia="宋体" w:cs="Times New Roman"/>
          <w:color w:val="auto"/>
          <w:highlight w:val="none"/>
        </w:rPr>
        <w:t>《巴楚县残疾人联合会2024年工作计划》完成残疾人农村技术培训工作。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残疾人文化进家庭覆盖人数</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w:t>
      </w:r>
      <w:r>
        <w:rPr>
          <w:rFonts w:hint="default" w:ascii="Times New Roman" w:hAnsi="Times New Roman" w:eastAsia="宋体" w:cs="Times New Roman"/>
          <w:color w:val="auto"/>
          <w:highlight w:val="none"/>
          <w:lang w:val="en-US" w:eastAsia="zh-CN"/>
        </w:rPr>
        <w:t>专项资金文件和</w:t>
      </w:r>
      <w:r>
        <w:rPr>
          <w:rFonts w:hint="default" w:ascii="Times New Roman" w:hAnsi="Times New Roman" w:eastAsia="宋体" w:cs="Times New Roman"/>
          <w:color w:val="auto"/>
          <w:highlight w:val="none"/>
        </w:rPr>
        <w:t>《巴楚县残疾人联合会2024年工作计划》完成残疾人文化进家庭工作。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残疾人评定补贴发放人数</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w:t>
      </w:r>
      <w:r>
        <w:rPr>
          <w:rFonts w:hint="default" w:ascii="Times New Roman" w:hAnsi="Times New Roman" w:eastAsia="宋体" w:cs="Times New Roman"/>
          <w:color w:val="auto"/>
          <w:highlight w:val="none"/>
          <w:lang w:val="en-US" w:eastAsia="zh-CN"/>
        </w:rPr>
        <w:t>专项资金文件和</w:t>
      </w:r>
      <w:r>
        <w:rPr>
          <w:rFonts w:hint="default" w:ascii="Times New Roman" w:hAnsi="Times New Roman" w:eastAsia="宋体" w:cs="Times New Roman"/>
          <w:color w:val="auto"/>
          <w:highlight w:val="none"/>
        </w:rPr>
        <w:t>《巴楚县残疾人联合会2024年工作计划》完成残疾人评定补贴发放工作。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残疾人数据动态更新管理率</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比较法</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lang w:val="en-US" w:eastAsia="zh-CN"/>
        </w:rPr>
        <w:t>通过对比实际完成值和预期值，</w:t>
      </w:r>
      <w:r>
        <w:rPr>
          <w:rFonts w:hint="default" w:ascii="Times New Roman" w:hAnsi="Times New Roman" w:eastAsia="宋体" w:cs="Times New Roman"/>
          <w:color w:val="auto"/>
          <w:highlight w:val="none"/>
        </w:rPr>
        <w:t>考核是否按照《喀什地区“十四五”残疾人保障和发展规划》《巴楚县残疾人联合会2024年工作计划》完成残疾人数据动态更新管理工作。</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②满意度指标</w:t>
      </w:r>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残疾人及残疾儿童家属对残联部门服务满意度</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通过公众问卷及抽样调查等方式了解社会对部门整体工作成果的满意程度，并对调查数据的趋势进行分析评价。</w:t>
      </w:r>
    </w:p>
    <w:p>
      <w:pPr>
        <w:pStyle w:val="3"/>
        <w:ind w:firstLine="640"/>
        <w:rPr>
          <w:rFonts w:hint="default" w:ascii="Times New Roman" w:hAnsi="Times New Roman" w:cs="Times New Roman"/>
          <w:bCs w:val="0"/>
          <w:color w:val="auto"/>
          <w:highlight w:val="none"/>
        </w:rPr>
      </w:pPr>
      <w:bookmarkStart w:id="44" w:name="_Toc1104"/>
      <w:r>
        <w:rPr>
          <w:rFonts w:hint="default" w:ascii="Times New Roman" w:hAnsi="Times New Roman" w:cs="Times New Roman"/>
          <w:bCs w:val="0"/>
          <w:color w:val="auto"/>
          <w:highlight w:val="none"/>
        </w:rPr>
        <w:t>（</w:t>
      </w:r>
      <w:r>
        <w:rPr>
          <w:rFonts w:hint="default" w:ascii="Times New Roman" w:hAnsi="Times New Roman" w:cs="Times New Roman"/>
          <w:bCs w:val="0"/>
          <w:color w:val="auto"/>
          <w:highlight w:val="none"/>
          <w:lang w:val="en-US" w:eastAsia="zh-CN"/>
        </w:rPr>
        <w:t>六</w:t>
      </w:r>
      <w:r>
        <w:rPr>
          <w:rFonts w:hint="default" w:ascii="Times New Roman" w:hAnsi="Times New Roman" w:cs="Times New Roman"/>
          <w:bCs w:val="0"/>
          <w:color w:val="auto"/>
          <w:highlight w:val="none"/>
        </w:rPr>
        <w:t>）绩效评价过程</w:t>
      </w:r>
      <w:bookmarkEnd w:id="43"/>
      <w:bookmarkEnd w:id="44"/>
    </w:p>
    <w:p>
      <w:pPr>
        <w:pageBreakBefore w:val="0"/>
        <w:kinsoku/>
        <w:wordWrap/>
        <w:overflowPunct/>
        <w:topLinePunct w:val="0"/>
        <w:autoSpaceDE/>
        <w:autoSpaceDN/>
        <w:bidi w:val="0"/>
        <w:snapToGrid/>
        <w:spacing w:before="0" w:after="0" w:line="360" w:lineRule="auto"/>
        <w:ind w:firstLine="420" w:firstLineChars="0"/>
        <w:rPr>
          <w:rFonts w:hint="default" w:ascii="Times New Roman" w:hAnsi="Times New Roman" w:cs="Times New Roman"/>
          <w:color w:val="auto"/>
          <w:highlight w:val="none"/>
        </w:rPr>
      </w:pPr>
      <w:r>
        <w:rPr>
          <w:rFonts w:hint="default" w:ascii="Times New Roman" w:hAnsi="Times New Roman" w:cs="Times New Roman"/>
          <w:color w:val="auto"/>
          <w:highlight w:val="none"/>
        </w:rPr>
        <w:t>我们接受委托，按规定开展了前期准备、制定绩效评价工作方案、组织实施、报告撰写等绩效评价工作程序。绩效评价从</w:t>
      </w:r>
      <w:r>
        <w:rPr>
          <w:rFonts w:hint="default" w:ascii="Times New Roman" w:hAnsi="Times New Roman" w:cs="Times New Roman"/>
          <w:color w:val="auto"/>
          <w:highlight w:val="none"/>
          <w:lang w:val="en-US" w:eastAsia="zh-CN"/>
        </w:rPr>
        <w:t>2025</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6</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val="en-US" w:eastAsia="zh-CN"/>
        </w:rPr>
        <w:t>15</w:t>
      </w:r>
      <w:r>
        <w:rPr>
          <w:rFonts w:hint="default" w:ascii="Times New Roman" w:hAnsi="Times New Roman" w:cs="Times New Roman"/>
          <w:color w:val="auto"/>
          <w:highlight w:val="none"/>
        </w:rPr>
        <w:t>日启动，在各方有效配合下，评价工作于</w:t>
      </w:r>
      <w:r>
        <w:rPr>
          <w:rFonts w:hint="default" w:ascii="Times New Roman" w:hAnsi="Times New Roman" w:cs="Times New Roman"/>
          <w:color w:val="auto"/>
          <w:highlight w:val="none"/>
          <w:lang w:val="en-US" w:eastAsia="zh-CN"/>
        </w:rPr>
        <w:t>2025</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7</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val="en-US" w:eastAsia="zh-CN"/>
        </w:rPr>
        <w:t>25</w:t>
      </w:r>
      <w:r>
        <w:rPr>
          <w:rFonts w:hint="default" w:ascii="Times New Roman" w:hAnsi="Times New Roman" w:cs="Times New Roman"/>
          <w:color w:val="auto"/>
          <w:highlight w:val="none"/>
        </w:rPr>
        <w:t>日前完成。主要实施过程如下：</w:t>
      </w:r>
    </w:p>
    <w:p>
      <w:pPr>
        <w:spacing w:before="0" w:after="0" w:line="360" w:lineRule="auto"/>
        <w:ind w:firstLine="640"/>
        <w:rPr>
          <w:rFonts w:hint="default" w:ascii="Times New Roman" w:hAnsi="Times New Roman" w:cs="Times New Roman"/>
          <w:bCs/>
          <w:color w:val="auto"/>
          <w:highlight w:val="none"/>
          <w:lang w:eastAsia="zh-CN"/>
        </w:rPr>
      </w:pPr>
      <w:r>
        <w:rPr>
          <w:rFonts w:hint="default" w:ascii="Times New Roman" w:hAnsi="Times New Roman" w:cs="Times New Roman"/>
          <w:bCs/>
          <w:color w:val="auto"/>
          <w:highlight w:val="none"/>
          <w:lang w:eastAsia="zh-CN"/>
        </w:rPr>
        <w:t>（1）根据项目实际情况，确定绩效评价目的、对象和范围、评价期限，拟定评价工作方案，与委托人签订绩效评价服务合同。</w:t>
      </w:r>
    </w:p>
    <w:p>
      <w:pPr>
        <w:spacing w:before="0" w:after="0" w:line="360" w:lineRule="auto"/>
        <w:ind w:firstLine="640"/>
        <w:rPr>
          <w:rFonts w:hint="default" w:ascii="Times New Roman" w:hAnsi="Times New Roman" w:cs="Times New Roman"/>
          <w:color w:val="auto"/>
          <w:highlight w:val="none"/>
        </w:rPr>
      </w:pPr>
      <w:r>
        <w:rPr>
          <w:rFonts w:hint="default" w:ascii="Times New Roman" w:hAnsi="Times New Roman" w:cs="Times New Roman"/>
          <w:bCs/>
          <w:color w:val="auto"/>
          <w:highlight w:val="none"/>
          <w:lang w:eastAsia="zh-CN"/>
        </w:rPr>
        <w:t>（2）成立绩效评价小组。绩效评价小组组实行组长负责制，项目总负责人统筹全盘工作，总负责人下设1名现场负责人负责总体协调沟通工作，负责现场督导，对绩效评价工作提供技术指导与支持，组织专家团队对评价工作质量把关，并负责报告数据审核验收、报告撰写指导、报告验收等技术工作；绩效评价组成员计划安排7人，由财务、绩效、行业等专业人员组成，并完成现场调研、资料收集和检查、项相关人员访谈、问题清单整理、数据整理、撰写报告等工作，具体成员及职责分工如下</w:t>
      </w:r>
      <w:r>
        <w:rPr>
          <w:rFonts w:hint="eastAsia" w:cs="Times New Roman"/>
          <w:bCs/>
          <w:color w:val="auto"/>
          <w:highlight w:val="none"/>
          <w:lang w:eastAsia="zh-CN"/>
        </w:rPr>
        <w:t>。</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序号</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姓名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rPr>
            </w:pPr>
            <w:r>
              <w:rPr>
                <w:rFonts w:hint="default" w:ascii="Times New Roman" w:hAnsi="Times New Roman" w:eastAsia="仿宋_GB2312" w:cs="Times New Roman"/>
                <w:b/>
                <w:color w:val="auto"/>
                <w:sz w:val="21"/>
                <w:szCs w:val="21"/>
                <w:highlight w:val="none"/>
              </w:rPr>
              <w:t>项目角色</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sz w:val="21"/>
                <w:szCs w:val="21"/>
                <w:highlight w:val="none"/>
                <w:lang w:eastAsia="en-US"/>
              </w:rPr>
            </w:pPr>
            <w:r>
              <w:rPr>
                <w:rFonts w:hint="default" w:ascii="Times New Roman" w:hAnsi="Times New Roman" w:eastAsia="仿宋_GB2312" w:cs="Times New Roman"/>
                <w:b/>
                <w:color w:val="auto"/>
                <w:kern w:val="0"/>
                <w:sz w:val="21"/>
                <w:szCs w:val="21"/>
                <w:highlight w:val="none"/>
                <w:lang w:bidi="ar"/>
              </w:rPr>
              <w:t>资质或公司职位</w:t>
            </w:r>
          </w:p>
        </w:tc>
        <w:tc>
          <w:tcPr>
            <w:tcW w:w="235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auto"/>
                <w:kern w:val="0"/>
                <w:sz w:val="21"/>
                <w:szCs w:val="21"/>
                <w:highlight w:val="none"/>
                <w:lang w:bidi="ar"/>
              </w:rPr>
            </w:pPr>
            <w:r>
              <w:rPr>
                <w:rFonts w:hint="default" w:ascii="Times New Roman" w:hAnsi="Times New Roman" w:eastAsia="仿宋_GB2312" w:cs="Times New Roman"/>
                <w:b/>
                <w:color w:val="auto"/>
                <w:kern w:val="0"/>
                <w:sz w:val="21"/>
                <w:szCs w:val="21"/>
                <w:highlight w:val="none"/>
                <w:lang w:bidi="ar"/>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kern w:val="0"/>
                <w:sz w:val="21"/>
                <w:szCs w:val="21"/>
                <w:highlight w:val="none"/>
                <w:lang w:bidi="ar"/>
              </w:rPr>
              <w:t>1</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color w:val="auto"/>
                <w:kern w:val="0"/>
                <w:sz w:val="21"/>
                <w:szCs w:val="21"/>
                <w:highlight w:val="none"/>
                <w:lang w:bidi="ar"/>
              </w:rPr>
            </w:pPr>
            <w:r>
              <w:rPr>
                <w:rFonts w:hint="default" w:ascii="Times New Roman" w:hAnsi="Times New Roman" w:eastAsia="仿宋_GB2312" w:cs="Times New Roman"/>
                <w:color w:val="auto"/>
                <w:kern w:val="0"/>
                <w:sz w:val="21"/>
                <w:szCs w:val="21"/>
                <w:highlight w:val="none"/>
                <w:lang w:bidi="ar"/>
              </w:rPr>
              <w:t>冯延萍</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主评人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注册会计师、中级会计师</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val="en-US" w:eastAsia="zh-CN" w:bidi="ar"/>
              </w:rPr>
            </w:pPr>
            <w:r>
              <w:rPr>
                <w:rFonts w:hint="default" w:ascii="Times New Roman" w:hAnsi="Times New Roman" w:cs="Times New Roman"/>
                <w:color w:val="auto"/>
                <w:kern w:val="0"/>
                <w:sz w:val="21"/>
                <w:szCs w:val="21"/>
                <w:highlight w:val="none"/>
                <w:lang w:val="en-US" w:eastAsia="zh-CN" w:bidi="ar"/>
              </w:rPr>
              <w:t>2</w:t>
            </w:r>
          </w:p>
        </w:tc>
        <w:tc>
          <w:tcPr>
            <w:tcW w:w="528"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王丽</w:t>
            </w:r>
          </w:p>
        </w:tc>
        <w:tc>
          <w:tcPr>
            <w:tcW w:w="813"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报告复核人</w:t>
            </w:r>
          </w:p>
        </w:tc>
        <w:tc>
          <w:tcPr>
            <w:tcW w:w="969"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技术总监</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bCs/>
                <w:snapToGrid w:val="0"/>
                <w:color w:val="auto"/>
                <w:sz w:val="21"/>
                <w:szCs w:val="21"/>
                <w:highlight w:val="none"/>
                <w:lang w:val="en-US" w:eastAsia="zh-CN"/>
              </w:rPr>
            </w:pPr>
            <w:r>
              <w:rPr>
                <w:rFonts w:hint="default" w:ascii="Times New Roman" w:hAnsi="Times New Roman" w:eastAsia="仿宋_GB2312" w:cs="Times New Roman"/>
                <w:bCs/>
                <w:snapToGrid w:val="0"/>
                <w:color w:val="auto"/>
                <w:sz w:val="21"/>
                <w:szCs w:val="21"/>
                <w:highlight w:val="none"/>
                <w:lang w:val="en-US" w:eastAsia="zh-CN"/>
              </w:rPr>
              <w:t>审核实施方案，负责对项目成果进行复核，</w:t>
            </w:r>
            <w:r>
              <w:rPr>
                <w:rFonts w:hint="default" w:ascii="Times New Roman" w:hAnsi="Times New Roman" w:eastAsia="仿宋_GB2312" w:cs="Times New Roman"/>
                <w:color w:val="auto"/>
                <w:sz w:val="21"/>
                <w:szCs w:val="21"/>
                <w:highlight w:val="none"/>
              </w:rPr>
              <w:t>杜绝或减少对外出具的报告中出现不应出错或低级错误的发生，确保工作质量不出现重大纰漏。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zh-CN"/>
              </w:rPr>
            </w:pPr>
            <w:r>
              <w:rPr>
                <w:rFonts w:hint="default" w:ascii="Times New Roman" w:hAnsi="Times New Roman" w:eastAsia="仿宋_GB2312" w:cs="Times New Roman"/>
                <w:color w:val="auto"/>
                <w:kern w:val="0"/>
                <w:sz w:val="21"/>
                <w:szCs w:val="21"/>
                <w:highlight w:val="none"/>
                <w:lang w:val="en-US" w:eastAsia="zh-CN" w:bidi="ar"/>
              </w:rPr>
              <w:t>3</w:t>
            </w: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赵夏清</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eastAsia="en-US"/>
              </w:rPr>
            </w:pPr>
            <w:r>
              <w:rPr>
                <w:rFonts w:hint="default" w:ascii="Times New Roman" w:hAnsi="Times New Roman" w:eastAsia="仿宋_GB2312" w:cs="Times New Roman"/>
                <w:color w:val="auto"/>
                <w:sz w:val="21"/>
                <w:szCs w:val="21"/>
                <w:highlight w:val="none"/>
              </w:rPr>
              <w:t>项目负责人</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w:t>
            </w:r>
            <w:r>
              <w:rPr>
                <w:rFonts w:hint="default" w:ascii="Times New Roman" w:hAnsi="Times New Roman" w:eastAsia="仿宋_GB2312" w:cs="Times New Roman"/>
                <w:color w:val="auto"/>
                <w:sz w:val="21"/>
                <w:szCs w:val="21"/>
                <w:highlight w:val="none"/>
                <w:lang w:val="en-US" w:eastAsia="zh-CN"/>
              </w:rPr>
              <w:t>主审</w:t>
            </w:r>
          </w:p>
        </w:tc>
        <w:tc>
          <w:tcPr>
            <w:tcW w:w="2354" w:type="pc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bCs/>
                <w:snapToGrid w:val="0"/>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restart"/>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eastAsia="zh-CN" w:bidi="ar"/>
              </w:rPr>
            </w:pPr>
            <w:r>
              <w:rPr>
                <w:rFonts w:hint="default" w:ascii="Times New Roman" w:hAnsi="Times New Roman" w:eastAsia="仿宋_GB2312" w:cs="Times New Roman"/>
                <w:color w:val="auto"/>
                <w:kern w:val="0"/>
                <w:sz w:val="21"/>
                <w:szCs w:val="21"/>
                <w:highlight w:val="none"/>
                <w:lang w:val="en-US" w:eastAsia="zh-CN" w:bidi="ar"/>
              </w:rPr>
              <w:t>4</w:t>
            </w:r>
          </w:p>
        </w:tc>
        <w:tc>
          <w:tcPr>
            <w:tcW w:w="881"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lang w:val="en-US" w:eastAsia="zh-CN"/>
              </w:rPr>
              <w:t>李玲</w:t>
            </w:r>
          </w:p>
        </w:tc>
        <w:tc>
          <w:tcPr>
            <w:tcW w:w="135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restart"/>
            <w:noWrap w:val="0"/>
            <w:vAlign w:val="center"/>
          </w:tcPr>
          <w:p>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eastAsia="仿宋_GB2312" w:cs="Times New Roman"/>
                <w:color w:val="auto"/>
                <w:kern w:val="0"/>
                <w:sz w:val="21"/>
                <w:szCs w:val="21"/>
                <w:highlight w:val="none"/>
                <w:lang w:bidi="ar"/>
              </w:rPr>
            </w:pPr>
            <w:r>
              <w:rPr>
                <w:rFonts w:hint="default" w:ascii="Times New Roman" w:hAnsi="Times New Roman" w:eastAsia="仿宋_GB2312" w:cs="Times New Roman"/>
                <w:bCs/>
                <w:snapToGrid w:val="0"/>
                <w:color w:val="auto"/>
                <w:sz w:val="21"/>
                <w:szCs w:val="21"/>
                <w:highlight w:val="none"/>
              </w:rPr>
              <w:t>按照计划和分工</w:t>
            </w:r>
            <w:r>
              <w:rPr>
                <w:rFonts w:hint="default" w:ascii="Times New Roman" w:hAnsi="Times New Roman" w:eastAsia="仿宋_GB2312" w:cs="Times New Roman"/>
                <w:bCs/>
                <w:snapToGrid w:val="0"/>
                <w:color w:val="auto"/>
                <w:sz w:val="21"/>
                <w:szCs w:val="21"/>
                <w:highlight w:val="none"/>
                <w:lang w:eastAsia="zh-CN"/>
              </w:rPr>
              <w:t>完成</w:t>
            </w:r>
            <w:r>
              <w:rPr>
                <w:rFonts w:hint="default" w:ascii="Times New Roman" w:hAnsi="Times New Roman" w:eastAsia="仿宋_GB2312" w:cs="Times New Roman"/>
                <w:bCs/>
                <w:snapToGrid w:val="0"/>
                <w:color w:val="auto"/>
                <w:sz w:val="21"/>
                <w:szCs w:val="21"/>
                <w:highlight w:val="none"/>
              </w:rPr>
              <w:t>现场调研、资料收集和检查、项目相关人员访谈、问题清单整理、数据整理、撰写报告等工作。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881"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Cs/>
                <w:snapToGrid w:val="0"/>
                <w:color w:val="auto"/>
                <w:spacing w:val="6"/>
                <w:kern w:val="2"/>
                <w:sz w:val="21"/>
                <w:szCs w:val="21"/>
                <w:highlight w:val="none"/>
                <w:lang w:val="en-US" w:eastAsia="zh-CN" w:bidi="ar-SA"/>
              </w:rPr>
            </w:pPr>
            <w:r>
              <w:rPr>
                <w:rFonts w:hint="default" w:ascii="Times New Roman" w:hAnsi="Times New Roman" w:eastAsia="仿宋_GB2312" w:cs="Times New Roman"/>
                <w:color w:val="auto"/>
                <w:sz w:val="21"/>
                <w:szCs w:val="21"/>
                <w:highlight w:val="none"/>
                <w:lang w:val="en-US" w:eastAsia="zh-CN"/>
              </w:rPr>
              <w:t>张书婷</w:t>
            </w:r>
          </w:p>
        </w:tc>
        <w:tc>
          <w:tcPr>
            <w:tcW w:w="135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shd w:val="clear" w:color="auto" w:fill="auto"/>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kern w:val="0"/>
                <w:sz w:val="21"/>
                <w:szCs w:val="21"/>
                <w:highlight w:val="none"/>
                <w:lang w:bidi="ar"/>
              </w:rPr>
            </w:pPr>
          </w:p>
        </w:tc>
        <w:tc>
          <w:tcPr>
            <w:tcW w:w="881"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汉俊秀</w:t>
            </w:r>
          </w:p>
        </w:tc>
        <w:tc>
          <w:tcPr>
            <w:tcW w:w="135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rPr>
              <w:t>项目绩效评价人员</w:t>
            </w:r>
          </w:p>
        </w:tc>
        <w:tc>
          <w:tcPr>
            <w:tcW w:w="1616" w:type="dxa"/>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项目助理</w:t>
            </w:r>
          </w:p>
        </w:tc>
        <w:tc>
          <w:tcPr>
            <w:tcW w:w="2354" w:type="pct"/>
            <w:vMerge w:val="continue"/>
            <w:noWrap w:val="0"/>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bCs/>
                <w:snapToGrid w:val="0"/>
                <w:color w:val="auto"/>
                <w:sz w:val="21"/>
                <w:szCs w:val="21"/>
                <w:highlight w:val="none"/>
                <w:lang w:val="en-US" w:eastAsia="zh-CN"/>
              </w:rPr>
            </w:pPr>
          </w:p>
        </w:tc>
      </w:tr>
    </w:tbl>
    <w:p>
      <w:pPr>
        <w:bidi w:val="0"/>
        <w:rPr>
          <w:rFonts w:hint="default" w:ascii="Times New Roman" w:hAnsi="Times New Roman" w:cs="Times New Roman"/>
          <w:color w:val="auto"/>
          <w:highlight w:val="none"/>
        </w:rPr>
      </w:pPr>
    </w:p>
    <w:p>
      <w:pPr>
        <w:pStyle w:val="4"/>
        <w:ind w:firstLine="641"/>
        <w:rPr>
          <w:rFonts w:hint="default" w:ascii="Times New Roman" w:hAnsi="Times New Roman" w:cs="Times New Roman"/>
          <w:color w:val="auto"/>
          <w:highlight w:val="none"/>
        </w:rPr>
      </w:pPr>
      <w:r>
        <w:rPr>
          <w:rFonts w:hint="default" w:ascii="Times New Roman" w:hAnsi="Times New Roman" w:cs="Times New Roman"/>
          <w:color w:val="auto"/>
          <w:highlight w:val="none"/>
        </w:rPr>
        <w:t>2.确定绩效评价工作方案</w:t>
      </w:r>
    </w:p>
    <w:p>
      <w:pPr>
        <w:bidi w:val="0"/>
        <w:rPr>
          <w:ins w:id="0" w:author="驰远天合~王丽" w:date="2025-07-14T11:38:53Z"/>
          <w:rFonts w:hint="default" w:ascii="Times New Roman" w:hAnsi="Times New Roman" w:cs="Times New Roman"/>
          <w:color w:val="auto"/>
          <w:highlight w:val="none"/>
        </w:rPr>
      </w:pPr>
      <w:r>
        <w:rPr>
          <w:rFonts w:hint="default" w:ascii="Times New Roman" w:hAnsi="Times New Roman" w:cs="Times New Roman"/>
          <w:color w:val="auto"/>
          <w:highlight w:val="none"/>
        </w:rPr>
        <w:t>绩效评价小组根据前期初步收集的</w:t>
      </w:r>
      <w:r>
        <w:rPr>
          <w:rFonts w:hint="default" w:ascii="Times New Roman" w:hAnsi="Times New Roman" w:cs="Times New Roman"/>
          <w:color w:val="auto"/>
          <w:highlight w:val="none"/>
          <w:lang w:val="en-US" w:eastAsia="zh-CN"/>
        </w:rPr>
        <w:t>部门整体工作</w:t>
      </w:r>
      <w:r>
        <w:rPr>
          <w:rFonts w:hint="default" w:ascii="Times New Roman" w:hAnsi="Times New Roman" w:cs="Times New Roman"/>
          <w:color w:val="auto"/>
          <w:highlight w:val="none"/>
        </w:rPr>
        <w:t>资料，根据</w:t>
      </w:r>
      <w:r>
        <w:rPr>
          <w:rFonts w:hint="default" w:ascii="Times New Roman" w:hAnsi="Times New Roman" w:eastAsia="宋体" w:cs="Times New Roman"/>
          <w:b w:val="0"/>
          <w:bCs/>
          <w:color w:val="auto"/>
          <w:sz w:val="21"/>
          <w:szCs w:val="21"/>
          <w:highlight w:val="none"/>
          <w:lang w:val="en-US" w:eastAsia="zh-CN" w:bidi="ar-SA"/>
        </w:rPr>
        <w:t>根据部门职能、中长期规划、年度工作计划、重点工作等工作材料分析，梳理分析年度重点工作任务及要求，确定年度部门整体支出的评价重点和部门整体支出绩效目标，</w:t>
      </w:r>
      <w:r>
        <w:rPr>
          <w:rFonts w:hint="default" w:ascii="Times New Roman" w:hAnsi="Times New Roman" w:cs="Times New Roman"/>
          <w:color w:val="auto"/>
          <w:highlight w:val="none"/>
        </w:rPr>
        <w:t>制定《</w:t>
      </w:r>
      <w:r>
        <w:rPr>
          <w:rFonts w:hint="default" w:ascii="Times New Roman" w:hAnsi="Times New Roman" w:cs="Times New Roman"/>
          <w:color w:val="auto"/>
          <w:highlight w:val="none"/>
          <w:lang w:val="en-US" w:eastAsia="zh-CN"/>
        </w:rPr>
        <w:t>巴楚县残疾人联合会部门整体支出</w:t>
      </w:r>
      <w:r>
        <w:rPr>
          <w:rFonts w:hint="default" w:ascii="Times New Roman" w:hAnsi="Times New Roman" w:cs="Times New Roman"/>
          <w:color w:val="auto"/>
          <w:highlight w:val="none"/>
        </w:rPr>
        <w:t>绩效评价实施方案》。</w:t>
      </w:r>
      <w:r>
        <w:rPr>
          <w:rFonts w:hint="default" w:ascii="Times New Roman" w:hAnsi="Times New Roman" w:cs="Times New Roman"/>
          <w:color w:val="auto"/>
          <w:highlight w:val="none"/>
          <w:lang w:eastAsia="zh-CN"/>
        </w:rPr>
        <w:t>2025年6月15日</w:t>
      </w:r>
      <w:r>
        <w:rPr>
          <w:rFonts w:hint="default" w:ascii="Times New Roman" w:hAnsi="Times New Roman" w:cs="Times New Roman"/>
          <w:color w:val="auto"/>
          <w:highlight w:val="none"/>
        </w:rPr>
        <w:t>，绩效评价小组将实施方案初稿提交至</w:t>
      </w:r>
      <w:r>
        <w:rPr>
          <w:rFonts w:hint="default" w:ascii="Times New Roman" w:hAnsi="Times New Roman" w:cs="Times New Roman"/>
          <w:color w:val="auto"/>
          <w:highlight w:val="none"/>
          <w:lang w:eastAsia="zh-CN"/>
        </w:rPr>
        <w:t>绩效评价小组组长</w:t>
      </w:r>
      <w:r>
        <w:rPr>
          <w:rFonts w:hint="default" w:ascii="Times New Roman" w:hAnsi="Times New Roman" w:cs="Times New Roman"/>
          <w:color w:val="auto"/>
          <w:highlight w:val="none"/>
        </w:rPr>
        <w:t>进行</w:t>
      </w:r>
      <w:r>
        <w:rPr>
          <w:rFonts w:hint="default" w:ascii="Times New Roman" w:hAnsi="Times New Roman" w:cs="Times New Roman"/>
          <w:color w:val="auto"/>
          <w:highlight w:val="none"/>
          <w:lang w:val="en-US" w:eastAsia="zh-CN"/>
        </w:rPr>
        <w:t>审核</w:t>
      </w:r>
      <w:r>
        <w:rPr>
          <w:rFonts w:hint="default" w:ascii="Times New Roman" w:hAnsi="Times New Roman" w:cs="Times New Roman"/>
          <w:color w:val="auto"/>
          <w:highlight w:val="none"/>
        </w:rPr>
        <w:t>。经</w:t>
      </w:r>
      <w:r>
        <w:rPr>
          <w:rFonts w:hint="default" w:ascii="Times New Roman" w:hAnsi="Times New Roman" w:cs="Times New Roman"/>
          <w:color w:val="auto"/>
          <w:highlight w:val="none"/>
          <w:lang w:val="en-US" w:eastAsia="zh-CN"/>
        </w:rPr>
        <w:t>审核</w:t>
      </w:r>
      <w:r>
        <w:rPr>
          <w:rFonts w:hint="default" w:ascii="Times New Roman" w:hAnsi="Times New Roman" w:cs="Times New Roman"/>
          <w:color w:val="auto"/>
          <w:highlight w:val="none"/>
        </w:rPr>
        <w:t>通过后，项目绩效评价工作正式启动。</w:t>
      </w:r>
    </w:p>
    <w:p>
      <w:pPr>
        <w:pStyle w:val="4"/>
        <w:ind w:firstLine="641"/>
        <w:rPr>
          <w:rFonts w:hint="default" w:ascii="Times New Roman" w:hAnsi="Times New Roman" w:cs="Times New Roman"/>
          <w:color w:val="auto"/>
          <w:highlight w:val="none"/>
        </w:rPr>
      </w:pPr>
      <w:r>
        <w:rPr>
          <w:rFonts w:hint="default" w:ascii="Times New Roman" w:hAnsi="Times New Roman" w:cs="Times New Roman"/>
          <w:color w:val="auto"/>
          <w:highlight w:val="none"/>
        </w:rPr>
        <w:t>3.组织实施</w:t>
      </w:r>
    </w:p>
    <w:p>
      <w:pPr>
        <w:ind w:firstLine="640"/>
        <w:rPr>
          <w:rFonts w:hint="eastAsia" w:cs="Times New Roman"/>
          <w:color w:val="auto"/>
          <w:highlight w:val="none"/>
          <w:lang w:eastAsia="zh-CN"/>
        </w:rPr>
      </w:pPr>
      <w:r>
        <w:rPr>
          <w:rFonts w:hint="default" w:ascii="Times New Roman" w:hAnsi="Times New Roman" w:cs="Times New Roman"/>
          <w:color w:val="auto"/>
          <w:highlight w:val="none"/>
          <w:lang w:eastAsia="zh-CN"/>
        </w:rPr>
        <w:t>2025年6月15日至2025年6月30日，</w:t>
      </w:r>
      <w:r>
        <w:rPr>
          <w:rFonts w:hint="default" w:ascii="Times New Roman" w:hAnsi="Times New Roman" w:cs="Times New Roman"/>
          <w:color w:val="auto"/>
          <w:highlight w:val="none"/>
        </w:rPr>
        <w:t>绩效评价组采取现场和非现场评价相结合的方式开展调研、查阅基础资料、数据采集、问卷调查、访谈、数据分析等绩效评价工作，具体实施情况如下</w:t>
      </w:r>
      <w:bookmarkStart w:id="45" w:name="_Toc11994"/>
      <w:r>
        <w:rPr>
          <w:rFonts w:hint="eastAsia" w:cs="Times New Roman"/>
          <w:color w:val="auto"/>
          <w:highlight w:val="none"/>
          <w:lang w:eastAsia="zh-CN"/>
        </w:rPr>
        <w:t>。</w:t>
      </w:r>
    </w:p>
    <w:p>
      <w:pPr>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t>（1）与</w:t>
      </w:r>
      <w:r>
        <w:rPr>
          <w:rFonts w:hint="default" w:ascii="Times New Roman" w:hAnsi="Times New Roman" w:cs="Times New Roman"/>
          <w:color w:val="auto"/>
          <w:highlight w:val="none"/>
          <w:lang w:val="en-US" w:eastAsia="zh-CN"/>
        </w:rPr>
        <w:t>巴楚县残疾人联合会财务及业务处室</w:t>
      </w:r>
      <w:r>
        <w:rPr>
          <w:rFonts w:hint="default" w:ascii="Times New Roman" w:hAnsi="Times New Roman" w:cs="Times New Roman"/>
          <w:color w:val="auto"/>
          <w:highlight w:val="none"/>
        </w:rPr>
        <w:t>管理人员进行访谈沟通，全面了解</w:t>
      </w:r>
      <w:r>
        <w:rPr>
          <w:rFonts w:hint="default" w:ascii="Times New Roman" w:hAnsi="Times New Roman" w:cs="Times New Roman"/>
          <w:color w:val="auto"/>
          <w:highlight w:val="none"/>
          <w:lang w:val="en-US" w:eastAsia="zh-CN"/>
        </w:rPr>
        <w:t>部门单位的主要职责、年度重点任务</w:t>
      </w:r>
      <w:r>
        <w:rPr>
          <w:rFonts w:hint="default" w:ascii="Times New Roman" w:hAnsi="Times New Roman" w:cs="Times New Roman"/>
          <w:color w:val="auto"/>
          <w:highlight w:val="none"/>
        </w:rPr>
        <w:t>安排</w:t>
      </w:r>
      <w:r>
        <w:rPr>
          <w:rFonts w:hint="default" w:ascii="Times New Roman" w:hAnsi="Times New Roman" w:cs="Times New Roman"/>
          <w:color w:val="auto"/>
          <w:highlight w:val="none"/>
          <w:lang w:val="en-US" w:eastAsia="zh-CN"/>
        </w:rPr>
        <w:t>、核心履职效能</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部门整体预算安排及使用情况</w:t>
      </w:r>
      <w:r>
        <w:rPr>
          <w:rFonts w:hint="default" w:ascii="Times New Roman" w:hAnsi="Times New Roman" w:cs="Times New Roman"/>
          <w:color w:val="auto"/>
          <w:highlight w:val="none"/>
        </w:rPr>
        <w:t>等方面的内容。</w:t>
      </w:r>
      <w:r>
        <w:rPr>
          <w:rFonts w:hint="default" w:ascii="Times New Roman" w:hAnsi="Times New Roman" w:cs="Times New Roman"/>
          <w:bCs/>
          <w:color w:val="auto"/>
          <w:highlight w:val="none"/>
        </w:rPr>
        <w:t>全面收集项目相关资料和基础数据，</w:t>
      </w:r>
      <w:r>
        <w:rPr>
          <w:rFonts w:hint="default" w:ascii="Times New Roman" w:hAnsi="Times New Roman" w:cs="Times New Roman"/>
          <w:bCs/>
          <w:color w:val="auto"/>
          <w:highlight w:val="none"/>
          <w:lang w:val="zh-TW" w:eastAsia="zh-TW"/>
        </w:rPr>
        <w:t>整理</w:t>
      </w:r>
      <w:r>
        <w:rPr>
          <w:rFonts w:hint="default" w:ascii="Times New Roman" w:hAnsi="Times New Roman" w:cs="Times New Roman"/>
          <w:bCs/>
          <w:color w:val="auto"/>
          <w:highlight w:val="none"/>
        </w:rPr>
        <w:t>获取</w:t>
      </w:r>
      <w:r>
        <w:rPr>
          <w:rFonts w:hint="default" w:ascii="Times New Roman" w:hAnsi="Times New Roman" w:cs="Times New Roman"/>
          <w:bCs/>
          <w:color w:val="auto"/>
          <w:highlight w:val="none"/>
          <w:lang w:val="en-US" w:eastAsia="zh-CN"/>
        </w:rPr>
        <w:t>部门单位机构设置</w:t>
      </w:r>
      <w:r>
        <w:rPr>
          <w:rFonts w:hint="default" w:ascii="Times New Roman" w:hAnsi="Times New Roman" w:cs="Times New Roman"/>
          <w:bCs/>
          <w:color w:val="auto"/>
          <w:highlight w:val="none"/>
          <w:lang w:val="zh-TW" w:eastAsia="zh-TW"/>
        </w:rPr>
        <w:t>、</w:t>
      </w:r>
      <w:r>
        <w:rPr>
          <w:rFonts w:hint="default" w:ascii="Times New Roman" w:hAnsi="Times New Roman" w:cs="Times New Roman"/>
          <w:bCs/>
          <w:color w:val="auto"/>
          <w:highlight w:val="none"/>
        </w:rPr>
        <w:t>部门</w:t>
      </w:r>
      <w:r>
        <w:rPr>
          <w:rFonts w:hint="default" w:ascii="Times New Roman" w:hAnsi="Times New Roman" w:cs="Times New Roman"/>
          <w:bCs/>
          <w:color w:val="auto"/>
          <w:highlight w:val="none"/>
          <w:lang w:val="zh-TW" w:eastAsia="zh-TW"/>
        </w:rPr>
        <w:t>职能、</w:t>
      </w:r>
      <w:r>
        <w:rPr>
          <w:rFonts w:hint="default" w:ascii="Times New Roman" w:hAnsi="Times New Roman" w:cs="Times New Roman"/>
          <w:bCs/>
          <w:color w:val="auto"/>
          <w:highlight w:val="none"/>
        </w:rPr>
        <w:t>中长期</w:t>
      </w:r>
      <w:r>
        <w:rPr>
          <w:rFonts w:hint="default" w:ascii="Times New Roman" w:hAnsi="Times New Roman" w:cs="Times New Roman"/>
          <w:bCs/>
          <w:color w:val="auto"/>
          <w:highlight w:val="none"/>
          <w:lang w:val="zh-TW" w:eastAsia="zh-TW"/>
        </w:rPr>
        <w:t>规划、年度</w:t>
      </w:r>
      <w:r>
        <w:rPr>
          <w:rFonts w:hint="default" w:ascii="Times New Roman" w:hAnsi="Times New Roman" w:cs="Times New Roman"/>
          <w:bCs/>
          <w:color w:val="auto"/>
          <w:highlight w:val="none"/>
        </w:rPr>
        <w:t>工作</w:t>
      </w:r>
      <w:r>
        <w:rPr>
          <w:rFonts w:hint="default" w:ascii="Times New Roman" w:hAnsi="Times New Roman" w:cs="Times New Roman"/>
          <w:bCs/>
          <w:color w:val="auto"/>
          <w:highlight w:val="none"/>
          <w:lang w:val="zh-TW" w:eastAsia="zh-TW"/>
        </w:rPr>
        <w:t>计划</w:t>
      </w:r>
      <w:r>
        <w:rPr>
          <w:rFonts w:hint="default" w:ascii="Times New Roman" w:hAnsi="Times New Roman" w:cs="Times New Roman"/>
          <w:bCs/>
          <w:color w:val="auto"/>
          <w:highlight w:val="none"/>
        </w:rPr>
        <w:t>和重点工作完成情况</w:t>
      </w:r>
      <w:r>
        <w:rPr>
          <w:rFonts w:hint="default" w:ascii="Times New Roman" w:hAnsi="Times New Roman" w:cs="Times New Roman"/>
          <w:bCs/>
          <w:color w:val="auto"/>
          <w:highlight w:val="none"/>
          <w:lang w:val="zh-TW" w:eastAsia="zh-TW"/>
        </w:rPr>
        <w:t>、资金安排与使用</w:t>
      </w:r>
      <w:r>
        <w:rPr>
          <w:rFonts w:hint="default" w:ascii="Times New Roman" w:hAnsi="Times New Roman" w:cs="Times New Roman"/>
          <w:bCs/>
          <w:color w:val="auto"/>
          <w:highlight w:val="none"/>
        </w:rPr>
        <w:t>情况</w:t>
      </w:r>
      <w:r>
        <w:rPr>
          <w:rFonts w:hint="default" w:ascii="Times New Roman" w:hAnsi="Times New Roman" w:cs="Times New Roman"/>
          <w:bCs/>
          <w:color w:val="auto"/>
          <w:highlight w:val="none"/>
          <w:lang w:val="zh-TW" w:eastAsia="zh-TW"/>
        </w:rPr>
        <w:t>等基础</w:t>
      </w:r>
      <w:r>
        <w:rPr>
          <w:rFonts w:hint="default" w:ascii="Times New Roman" w:hAnsi="Times New Roman" w:cs="Times New Roman"/>
          <w:bCs/>
          <w:color w:val="auto"/>
          <w:highlight w:val="none"/>
        </w:rPr>
        <w:t>资料</w:t>
      </w:r>
      <w:r>
        <w:rPr>
          <w:rFonts w:hint="default" w:ascii="Times New Roman" w:hAnsi="Times New Roman" w:cs="Times New Roman"/>
          <w:bCs/>
          <w:color w:val="auto"/>
          <w:highlight w:val="none"/>
          <w:lang w:val="zh-TW" w:eastAsia="zh-TW"/>
        </w:rPr>
        <w:t>，</w:t>
      </w:r>
      <w:r>
        <w:rPr>
          <w:rFonts w:hint="default" w:ascii="Times New Roman" w:hAnsi="Times New Roman" w:cs="Times New Roman"/>
          <w:bCs/>
          <w:color w:val="auto"/>
          <w:highlight w:val="none"/>
        </w:rPr>
        <w:t>分类梳理</w:t>
      </w:r>
      <w:r>
        <w:rPr>
          <w:rFonts w:hint="default" w:ascii="Times New Roman" w:hAnsi="Times New Roman" w:cs="Times New Roman"/>
          <w:bCs/>
          <w:color w:val="auto"/>
          <w:highlight w:val="none"/>
          <w:lang w:val="zh-TW" w:eastAsia="zh-TW"/>
        </w:rPr>
        <w:t>202</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lang w:val="zh-TW" w:eastAsia="zh-TW"/>
        </w:rPr>
        <w:t>年度部门预算资金</w:t>
      </w:r>
      <w:r>
        <w:rPr>
          <w:rFonts w:hint="default" w:ascii="Times New Roman" w:hAnsi="Times New Roman" w:cs="Times New Roman"/>
          <w:bCs/>
          <w:color w:val="auto"/>
          <w:highlight w:val="none"/>
        </w:rPr>
        <w:t>管理</w:t>
      </w:r>
      <w:r>
        <w:rPr>
          <w:rFonts w:hint="default" w:ascii="Times New Roman" w:hAnsi="Times New Roman" w:cs="Times New Roman"/>
          <w:bCs/>
          <w:color w:val="auto"/>
          <w:highlight w:val="none"/>
          <w:lang w:val="zh-TW" w:eastAsia="zh-TW"/>
        </w:rPr>
        <w:t>、</w:t>
      </w:r>
      <w:r>
        <w:rPr>
          <w:rFonts w:hint="default" w:ascii="Times New Roman" w:hAnsi="Times New Roman" w:cs="Times New Roman"/>
          <w:bCs/>
          <w:color w:val="auto"/>
          <w:highlight w:val="none"/>
        </w:rPr>
        <w:t>部门履职、内控制度管理、</w:t>
      </w:r>
      <w:r>
        <w:rPr>
          <w:rFonts w:hint="default" w:ascii="Times New Roman" w:hAnsi="Times New Roman" w:cs="Times New Roman"/>
          <w:bCs/>
          <w:color w:val="auto"/>
          <w:highlight w:val="none"/>
          <w:lang w:val="zh-TW" w:eastAsia="zh-TW"/>
        </w:rPr>
        <w:t>项目实施、绩效目标完成情况等数据，</w:t>
      </w:r>
      <w:r>
        <w:rPr>
          <w:rFonts w:hint="default" w:ascii="Times New Roman" w:hAnsi="Times New Roman" w:cs="Times New Roman"/>
          <w:bCs/>
          <w:color w:val="auto"/>
          <w:highlight w:val="none"/>
        </w:rPr>
        <w:t>并</w:t>
      </w:r>
      <w:r>
        <w:rPr>
          <w:rFonts w:hint="default" w:ascii="Times New Roman" w:hAnsi="Times New Roman" w:cs="Times New Roman"/>
          <w:bCs/>
          <w:color w:val="auto"/>
          <w:highlight w:val="none"/>
          <w:lang w:val="zh-TW" w:eastAsia="zh-TW"/>
        </w:rPr>
        <w:t>对采集的数据做详细的分析和统计</w:t>
      </w:r>
      <w:r>
        <w:rPr>
          <w:rFonts w:hint="default" w:ascii="Times New Roman" w:hAnsi="Times New Roman" w:cs="Times New Roman"/>
          <w:color w:val="auto"/>
          <w:highlight w:val="none"/>
        </w:rPr>
        <w:t>。</w:t>
      </w:r>
    </w:p>
    <w:p>
      <w:pPr>
        <w:ind w:firstLine="0"/>
        <w:rPr>
          <w:rFonts w:hint="default" w:ascii="Times New Roman" w:hAnsi="Times New Roman" w:cs="Times New Roman" w:eastAsiaTheme="minorEastAsia"/>
          <w:b w:val="0"/>
          <w:bCs w:val="0"/>
          <w:color w:val="auto"/>
          <w:highlight w:val="none"/>
          <w:lang w:val="en-US" w:eastAsia="zh-CN"/>
        </w:rPr>
      </w:pP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2</w:t>
      </w:r>
      <w:r>
        <w:rPr>
          <w:rFonts w:hint="default" w:ascii="Times New Roman" w:hAnsi="Times New Roman" w:cs="Times New Roman"/>
          <w:color w:val="auto"/>
          <w:highlight w:val="none"/>
        </w:rPr>
        <w:t>）</w:t>
      </w:r>
      <w:bookmarkEnd w:id="45"/>
      <w:bookmarkStart w:id="46" w:name="_Toc419984726"/>
      <w:bookmarkStart w:id="47" w:name="_Toc26870"/>
      <w:bookmarkStart w:id="48" w:name="_Toc428278235"/>
      <w:r>
        <w:rPr>
          <w:rFonts w:hint="default" w:ascii="Times New Roman" w:hAnsi="Times New Roman" w:cs="Times New Roman"/>
          <w:color w:val="auto"/>
          <w:highlight w:val="none"/>
        </w:rPr>
        <w:t>实地调研和现场勘察</w:t>
      </w:r>
      <w:r>
        <w:rPr>
          <w:rFonts w:hint="default" w:ascii="Times New Roman" w:hAnsi="Times New Roman" w:cs="Times New Roman"/>
          <w:color w:val="auto"/>
          <w:highlight w:val="none"/>
          <w:lang w:eastAsia="zh-CN"/>
        </w:rPr>
        <w:t>，</w:t>
      </w:r>
      <w:r>
        <w:rPr>
          <w:rFonts w:hint="default" w:ascii="Times New Roman" w:hAnsi="Times New Roman" w:cs="Times New Roman"/>
          <w:b w:val="0"/>
          <w:bCs w:val="0"/>
          <w:color w:val="auto"/>
          <w:highlight w:val="none"/>
          <w:lang w:eastAsia="zh-CN"/>
        </w:rPr>
        <w:t>项目评价组根据部门整体工作过程及指标评价需求，到</w:t>
      </w:r>
      <w:r>
        <w:rPr>
          <w:rFonts w:hint="default" w:ascii="Times New Roman" w:hAnsi="Times New Roman" w:cs="Times New Roman"/>
          <w:b w:val="0"/>
          <w:bCs w:val="0"/>
          <w:color w:val="auto"/>
          <w:highlight w:val="none"/>
          <w:lang w:val="en-US" w:eastAsia="zh-CN"/>
        </w:rPr>
        <w:t>巴楚县</w:t>
      </w:r>
      <w:r>
        <w:rPr>
          <w:rFonts w:hint="default" w:ascii="Times New Roman" w:hAnsi="Times New Roman" w:cs="Times New Roman"/>
          <w:b w:val="0"/>
          <w:bCs w:val="0"/>
          <w:color w:val="auto"/>
          <w:highlight w:val="none"/>
          <w:lang w:eastAsia="zh-CN"/>
        </w:rPr>
        <w:t>残疾人联合会开展了实地调研工作，了解单位整体发展目标和计划。绩效评价小组对巴楚县残疾人联合会2024年资金支出进行了抽查，其中重点检查了残疾儿童康复救助、辅助器具适配、康复托养机构设备补贴等重点项目支出情况，抽查资金206.55万元，抽查比例占2024年项目支出金额58.41%。</w:t>
      </w:r>
      <w:r>
        <w:rPr>
          <w:rFonts w:hint="default" w:ascii="Times New Roman" w:hAnsi="Times New Roman" w:cs="Times New Roman"/>
          <w:b w:val="0"/>
          <w:bCs w:val="0"/>
          <w:color w:val="auto"/>
          <w:highlight w:val="none"/>
          <w:lang w:val="en-US" w:eastAsia="zh-CN"/>
        </w:rPr>
        <w:t>同时，</w:t>
      </w:r>
      <w:r>
        <w:rPr>
          <w:rFonts w:hint="default" w:ascii="Times New Roman" w:hAnsi="Times New Roman" w:cs="Times New Roman"/>
          <w:b w:val="0"/>
          <w:bCs w:val="0"/>
          <w:color w:val="auto"/>
          <w:highlight w:val="none"/>
          <w:lang w:eastAsia="zh-CN"/>
        </w:rPr>
        <w:t>绩效评价小组开展了固定资产账实检查和固定资产管理情况检查，绩效评价小组对巴楚县残疾人联合会2024年资产管理进行了抽查，</w:t>
      </w:r>
      <w:r>
        <w:rPr>
          <w:rFonts w:hint="default" w:ascii="Times New Roman" w:hAnsi="Times New Roman" w:cs="Times New Roman"/>
          <w:b w:val="0"/>
          <w:bCs w:val="0"/>
          <w:color w:val="auto"/>
          <w:highlight w:val="none"/>
          <w:lang w:val="en-US" w:eastAsia="zh-CN"/>
        </w:rPr>
        <w:t>涉及</w:t>
      </w:r>
      <w:r>
        <w:rPr>
          <w:rFonts w:hint="default" w:ascii="Times New Roman" w:hAnsi="Times New Roman" w:cs="Times New Roman"/>
          <w:b w:val="0"/>
          <w:bCs w:val="0"/>
          <w:color w:val="auto"/>
          <w:highlight w:val="none"/>
          <w:lang w:eastAsia="zh-CN"/>
        </w:rPr>
        <w:t>资产原值41.93万元。</w:t>
      </w:r>
    </w:p>
    <w:p>
      <w:pPr>
        <w:ind w:firstLine="640"/>
        <w:rPr>
          <w:rFonts w:hint="default" w:ascii="Times New Roman" w:hAnsi="Times New Roman" w:cs="Times New Roman"/>
          <w:b w:val="0"/>
          <w:bCs w:val="0"/>
          <w:color w:val="auto"/>
          <w:highlight w:val="none"/>
        </w:rPr>
      </w:pPr>
      <w:r>
        <w:rPr>
          <w:rFonts w:hint="default" w:ascii="Times New Roman" w:hAnsi="Times New Roman" w:cs="Times New Roman"/>
          <w:b w:val="0"/>
          <w:bCs w:val="0"/>
          <w:color w:val="auto"/>
          <w:highlight w:val="none"/>
          <w:lang w:eastAsia="zh-CN"/>
        </w:rPr>
        <w:t>（</w:t>
      </w:r>
      <w:r>
        <w:rPr>
          <w:rFonts w:hint="default" w:ascii="Times New Roman" w:hAnsi="Times New Roman" w:cs="Times New Roman"/>
          <w:b w:val="0"/>
          <w:bCs w:val="0"/>
          <w:color w:val="auto"/>
          <w:highlight w:val="none"/>
          <w:lang w:val="en-US" w:eastAsia="zh-CN"/>
        </w:rPr>
        <w:t>3</w:t>
      </w:r>
      <w:r>
        <w:rPr>
          <w:rFonts w:hint="default" w:ascii="Times New Roman" w:hAnsi="Times New Roman" w:cs="Times New Roman"/>
          <w:b w:val="0"/>
          <w:bCs w:val="0"/>
          <w:color w:val="auto"/>
          <w:highlight w:val="none"/>
          <w:lang w:eastAsia="zh-CN"/>
        </w:rPr>
        <w:t>）</w:t>
      </w:r>
      <w:r>
        <w:rPr>
          <w:rFonts w:hint="default" w:ascii="Times New Roman" w:hAnsi="Times New Roman" w:cs="Times New Roman"/>
          <w:b w:val="0"/>
          <w:bCs w:val="0"/>
          <w:color w:val="auto"/>
          <w:highlight w:val="none"/>
        </w:rPr>
        <w:t>经调研了解，</w:t>
      </w:r>
      <w:r>
        <w:rPr>
          <w:rFonts w:hint="default" w:ascii="Times New Roman" w:hAnsi="Times New Roman" w:cs="Times New Roman"/>
          <w:b w:val="0"/>
          <w:bCs w:val="0"/>
          <w:color w:val="auto"/>
          <w:highlight w:val="none"/>
          <w:lang w:val="en-US" w:eastAsia="zh-CN"/>
        </w:rPr>
        <w:t>巴楚县残疾人联合会整体工作主要围绕残疾人基本康复、托养和照料、辅助器具适配、文化活动等方面工作开展，服务的残疾人群体涉及全部年龄段，包含很儿童以及部分无法自主行为的残疾人，考虑到该部分人群无法进行问卷调查，调查对象扩大至残疾儿童或残疾人的监护人，同时降低发放比例。</w:t>
      </w:r>
      <w:bookmarkEnd w:id="46"/>
      <w:bookmarkEnd w:id="47"/>
      <w:bookmarkEnd w:id="48"/>
    </w:p>
    <w:p>
      <w:pPr>
        <w:ind w:firstLine="640"/>
        <w:rPr>
          <w:rFonts w:hint="default" w:ascii="Times New Roman" w:hAnsi="Times New Roman" w:cs="Times New Roman"/>
          <w:color w:val="auto"/>
          <w:highlight w:val="none"/>
        </w:rPr>
      </w:pPr>
      <w:r>
        <w:rPr>
          <w:rFonts w:hint="default" w:ascii="Times New Roman" w:hAnsi="Times New Roman" w:cs="Times New Roman"/>
          <w:color w:val="auto"/>
          <w:kern w:val="0"/>
          <w:szCs w:val="24"/>
          <w:highlight w:val="none"/>
        </w:rPr>
        <w:t>（5）通过对采集的数据资料进行复核汇总、分类整理和综合分析，按照设立的评价指标、标准、权重、方法实施评价，并形成评价工作底稿</w:t>
      </w:r>
      <w:r>
        <w:rPr>
          <w:rFonts w:hint="default" w:ascii="Times New Roman" w:hAnsi="Times New Roman" w:cs="Times New Roman"/>
          <w:color w:val="auto"/>
          <w:highlight w:val="none"/>
        </w:rPr>
        <w:t>。</w:t>
      </w:r>
    </w:p>
    <w:p>
      <w:pPr>
        <w:pStyle w:val="4"/>
        <w:rPr>
          <w:rFonts w:hint="default" w:ascii="Times New Roman" w:hAnsi="Times New Roman" w:cs="Times New Roman"/>
          <w:color w:val="auto"/>
          <w:highlight w:val="none"/>
        </w:rPr>
      </w:pPr>
      <w:bookmarkStart w:id="49" w:name="_Toc19481"/>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撰写</w:t>
      </w:r>
      <w:r>
        <w:rPr>
          <w:rFonts w:hint="default" w:ascii="Times New Roman" w:hAnsi="Times New Roman" w:cs="Times New Roman"/>
          <w:color w:val="auto"/>
          <w:highlight w:val="none"/>
          <w:lang w:val="en-US" w:eastAsia="zh-CN"/>
        </w:rPr>
        <w:t>绩效评价</w:t>
      </w:r>
      <w:r>
        <w:rPr>
          <w:rFonts w:hint="default" w:ascii="Times New Roman" w:hAnsi="Times New Roman" w:cs="Times New Roman"/>
          <w:color w:val="auto"/>
          <w:highlight w:val="none"/>
        </w:rPr>
        <w:t>报告</w:t>
      </w:r>
      <w:bookmarkEnd w:id="49"/>
      <w:r>
        <w:rPr>
          <w:rFonts w:hint="default" w:ascii="Times New Roman" w:hAnsi="Times New Roman" w:cs="Times New Roman"/>
          <w:color w:val="auto"/>
          <w:highlight w:val="none"/>
        </w:rPr>
        <w:t xml:space="preserve"> </w:t>
      </w:r>
    </w:p>
    <w:p>
      <w:pPr>
        <w:ind w:firstLine="560"/>
        <w:rPr>
          <w:rFonts w:hint="default" w:ascii="Times New Roman" w:hAnsi="Times New Roman" w:eastAsia="宋体" w:cs="Times New Roman"/>
          <w:color w:val="auto"/>
          <w:highlight w:val="none"/>
        </w:rPr>
      </w:pPr>
      <w:r>
        <w:rPr>
          <w:rFonts w:hint="default" w:ascii="Times New Roman" w:hAnsi="Times New Roman" w:cs="Times New Roman"/>
          <w:color w:val="auto"/>
          <w:highlight w:val="none"/>
          <w:lang w:eastAsia="zh-CN"/>
        </w:rPr>
        <w:t>2025年7月1日至2025年7月25日，</w:t>
      </w:r>
      <w:r>
        <w:rPr>
          <w:rFonts w:hint="default" w:ascii="Times New Roman" w:hAnsi="Times New Roman" w:cs="Times New Roman"/>
          <w:color w:val="auto"/>
          <w:highlight w:val="none"/>
          <w:lang w:val="en-US" w:eastAsia="zh-CN"/>
        </w:rPr>
        <w:t>项目组</w:t>
      </w:r>
      <w:r>
        <w:rPr>
          <w:rFonts w:hint="default" w:ascii="Times New Roman" w:hAnsi="Times New Roman" w:cs="Times New Roman"/>
          <w:color w:val="auto"/>
          <w:highlight w:val="none"/>
        </w:rPr>
        <w:t>归集</w:t>
      </w:r>
      <w:r>
        <w:rPr>
          <w:rFonts w:hint="default" w:ascii="Times New Roman" w:hAnsi="Times New Roman" w:cs="Times New Roman"/>
          <w:color w:val="auto"/>
          <w:highlight w:val="none"/>
          <w:lang w:val="en-US" w:eastAsia="zh-CN"/>
        </w:rPr>
        <w:t>绩效评价</w:t>
      </w:r>
      <w:r>
        <w:rPr>
          <w:rFonts w:hint="default" w:ascii="Times New Roman" w:hAnsi="Times New Roman" w:cs="Times New Roman"/>
          <w:color w:val="auto"/>
          <w:highlight w:val="none"/>
        </w:rPr>
        <w:t>工作底稿，起草</w:t>
      </w:r>
      <w:r>
        <w:rPr>
          <w:rFonts w:hint="default" w:ascii="Times New Roman" w:hAnsi="Times New Roman" w:cs="Times New Roman"/>
          <w:color w:val="auto"/>
          <w:highlight w:val="none"/>
          <w:lang w:val="en-US" w:eastAsia="zh-CN"/>
        </w:rPr>
        <w:t>绩效评价</w:t>
      </w:r>
      <w:r>
        <w:rPr>
          <w:rFonts w:hint="default" w:ascii="Times New Roman" w:hAnsi="Times New Roman" w:cs="Times New Roman"/>
          <w:color w:val="auto"/>
          <w:highlight w:val="none"/>
        </w:rPr>
        <w:t>报告，经公司内部质量审核通过后向委托人提交评估报告初稿，并报送项目实施机构以及行业主管部门，进行结果反馈，充分交换意见</w:t>
      </w:r>
      <w:r>
        <w:rPr>
          <w:rFonts w:hint="default" w:ascii="Times New Roman" w:hAnsi="Times New Roman" w:eastAsia="宋体" w:cs="Times New Roman"/>
          <w:color w:val="auto"/>
          <w:highlight w:val="none"/>
        </w:rPr>
        <w:t>。</w:t>
      </w:r>
    </w:p>
    <w:p>
      <w:pPr>
        <w:pStyle w:val="4"/>
        <w:rPr>
          <w:rFonts w:hint="default" w:ascii="Times New Roman" w:hAnsi="Times New Roman" w:cs="Times New Roman"/>
          <w:color w:val="auto"/>
          <w:highlight w:val="none"/>
          <w:lang w:val="en-US" w:eastAsia="zh-CN"/>
        </w:rPr>
      </w:pPr>
      <w:bookmarkStart w:id="50" w:name="_Toc471"/>
      <w:r>
        <w:rPr>
          <w:rFonts w:hint="default" w:ascii="Times New Roman" w:hAnsi="Times New Roman" w:cs="Times New Roman"/>
          <w:color w:val="auto"/>
          <w:highlight w:val="none"/>
          <w:lang w:val="en-US" w:eastAsia="zh-CN"/>
        </w:rPr>
        <w:t>5.</w:t>
      </w:r>
      <w:bookmarkEnd w:id="50"/>
      <w:r>
        <w:rPr>
          <w:rFonts w:hint="default" w:ascii="Times New Roman" w:hAnsi="Times New Roman" w:cs="Times New Roman"/>
          <w:color w:val="auto"/>
          <w:highlight w:val="none"/>
          <w:lang w:val="en-US" w:eastAsia="zh-CN"/>
        </w:rPr>
        <w:t>资料档案</w:t>
      </w:r>
    </w:p>
    <w:p>
      <w:pPr>
        <w:ind w:firstLine="640"/>
        <w:rPr>
          <w:rFonts w:hint="default" w:ascii="Times New Roman" w:hAnsi="Times New Roman" w:cs="Times New Roman"/>
          <w:bCs/>
          <w:color w:val="auto"/>
          <w:highlight w:val="none"/>
        </w:rPr>
      </w:pPr>
      <w:r>
        <w:rPr>
          <w:rFonts w:hint="default" w:ascii="Times New Roman" w:hAnsi="Times New Roman" w:cs="Times New Roman"/>
          <w:color w:val="auto"/>
          <w:highlight w:val="none"/>
          <w:lang w:val="en-US" w:eastAsia="zh-CN"/>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r>
        <w:rPr>
          <w:rFonts w:hint="default" w:ascii="Times New Roman" w:hAnsi="Times New Roman" w:cs="Times New Roman"/>
          <w:bCs/>
          <w:color w:val="auto"/>
          <w:highlight w:val="none"/>
        </w:rPr>
        <w:t>。</w:t>
      </w:r>
    </w:p>
    <w:p>
      <w:pPr>
        <w:pStyle w:val="2"/>
        <w:ind w:firstLine="640"/>
        <w:rPr>
          <w:rFonts w:hint="default" w:ascii="Times New Roman" w:hAnsi="Times New Roman" w:cs="Times New Roman"/>
          <w:color w:val="auto"/>
          <w:highlight w:val="none"/>
        </w:rPr>
      </w:pPr>
      <w:bookmarkStart w:id="51" w:name="_Toc29768"/>
      <w:bookmarkStart w:id="52" w:name="_Toc68364664"/>
      <w:r>
        <w:rPr>
          <w:rFonts w:hint="default" w:ascii="Times New Roman" w:hAnsi="Times New Roman" w:cs="Times New Roman"/>
          <w:color w:val="auto"/>
          <w:highlight w:val="none"/>
        </w:rPr>
        <w:t>三、综合评价情况及评价结论</w:t>
      </w:r>
      <w:bookmarkEnd w:id="51"/>
      <w:bookmarkEnd w:id="52"/>
    </w:p>
    <w:p>
      <w:pPr>
        <w:pStyle w:val="3"/>
        <w:ind w:firstLine="640"/>
        <w:rPr>
          <w:rFonts w:hint="default" w:ascii="Times New Roman" w:hAnsi="Times New Roman" w:cs="Times New Roman"/>
          <w:bCs w:val="0"/>
          <w:color w:val="auto"/>
          <w:highlight w:val="none"/>
        </w:rPr>
      </w:pPr>
      <w:bookmarkStart w:id="53" w:name="_Toc24412"/>
      <w:r>
        <w:rPr>
          <w:rFonts w:hint="default" w:ascii="Times New Roman" w:hAnsi="Times New Roman" w:cs="Times New Roman"/>
          <w:bCs w:val="0"/>
          <w:color w:val="auto"/>
          <w:highlight w:val="none"/>
        </w:rPr>
        <w:t>（一）绩效评价结果</w:t>
      </w:r>
      <w:bookmarkEnd w:id="53"/>
    </w:p>
    <w:p>
      <w:pPr>
        <w:ind w:firstLine="640"/>
        <w:rPr>
          <w:rFonts w:hint="eastAsia" w:ascii="Times New Roman" w:hAnsi="Times New Roman" w:eastAsia="宋体" w:cs="Times New Roman"/>
          <w:color w:val="auto"/>
          <w:highlight w:val="none"/>
          <w:lang w:eastAsia="zh-CN"/>
        </w:rPr>
      </w:pPr>
      <w:r>
        <w:rPr>
          <w:rFonts w:hint="default" w:ascii="Times New Roman" w:hAnsi="Times New Roman" w:cs="Times New Roman"/>
          <w:color w:val="auto"/>
          <w:highlight w:val="none"/>
          <w:lang w:val="zh-TW" w:eastAsia="zh-TW"/>
        </w:rPr>
        <w:t>通过调研、数据分析、访谈等方式，根据</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zh-TW" w:eastAsia="zh-TW"/>
        </w:rPr>
        <w:t>方案确定的指标体系及评分标准，对“</w:t>
      </w:r>
      <w:r>
        <w:rPr>
          <w:rFonts w:hint="default" w:ascii="Times New Roman" w:hAnsi="Times New Roman" w:cs="Times New Roman"/>
          <w:color w:val="auto"/>
          <w:highlight w:val="none"/>
          <w:lang w:val="zh-TW" w:eastAsia="zh-CN"/>
        </w:rPr>
        <w:t>巴楚县残疾人联合会</w:t>
      </w:r>
      <w:r>
        <w:rPr>
          <w:rFonts w:hint="default" w:ascii="Times New Roman" w:hAnsi="Times New Roman" w:cs="Times New Roman"/>
          <w:color w:val="auto"/>
          <w:highlight w:val="none"/>
          <w:lang w:val="zh-TW" w:eastAsia="zh-TW"/>
        </w:rPr>
        <w:t>部门整体支出”绩效进行客观评价，得出综合评价结论如下：</w:t>
      </w:r>
      <w:r>
        <w:rPr>
          <w:rFonts w:hint="default" w:ascii="Times New Roman" w:hAnsi="Times New Roman" w:cs="Times New Roman"/>
          <w:color w:val="auto"/>
          <w:highlight w:val="none"/>
          <w:lang w:val="zh-TW" w:eastAsia="zh-CN"/>
        </w:rPr>
        <w:t>巴楚县残疾人联合会</w:t>
      </w:r>
      <w:r>
        <w:rPr>
          <w:rFonts w:hint="default" w:ascii="Times New Roman" w:hAnsi="Times New Roman" w:cs="Times New Roman"/>
          <w:color w:val="auto"/>
          <w:highlight w:val="none"/>
          <w:lang w:val="zh-TW" w:eastAsia="zh-TW"/>
        </w:rPr>
        <w:t>部门整体支出</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zh-TW" w:eastAsia="zh-TW"/>
        </w:rPr>
        <w:t>共设置绩效目标</w:t>
      </w:r>
      <w:r>
        <w:rPr>
          <w:rFonts w:hint="default" w:ascii="Times New Roman" w:hAnsi="Times New Roman" w:cs="Times New Roman"/>
          <w:color w:val="auto"/>
          <w:highlight w:val="none"/>
          <w:lang w:val="en-US" w:eastAsia="zh-CN"/>
        </w:rPr>
        <w:t>24</w:t>
      </w:r>
      <w:r>
        <w:rPr>
          <w:rFonts w:hint="default" w:ascii="Times New Roman" w:hAnsi="Times New Roman" w:cs="Times New Roman"/>
          <w:color w:val="auto"/>
          <w:highlight w:val="none"/>
          <w:lang w:val="zh-TW" w:eastAsia="zh-TW"/>
        </w:rPr>
        <w:t>个，实现目标</w:t>
      </w:r>
      <w:r>
        <w:rPr>
          <w:rFonts w:hint="default" w:ascii="Times New Roman" w:hAnsi="Times New Roman" w:cs="Times New Roman"/>
          <w:color w:val="auto"/>
          <w:highlight w:val="none"/>
          <w:lang w:val="en-US" w:eastAsia="zh-CN"/>
        </w:rPr>
        <w:t>17</w:t>
      </w:r>
      <w:r>
        <w:rPr>
          <w:rFonts w:hint="default" w:ascii="Times New Roman" w:hAnsi="Times New Roman" w:cs="Times New Roman"/>
          <w:color w:val="auto"/>
          <w:highlight w:val="none"/>
          <w:lang w:val="zh-TW" w:eastAsia="zh-TW"/>
        </w:rPr>
        <w:t>个，最终评分结果为</w:t>
      </w:r>
      <w:r>
        <w:rPr>
          <w:rFonts w:hint="default" w:ascii="Times New Roman" w:hAnsi="Times New Roman" w:cs="Times New Roman"/>
          <w:color w:val="auto"/>
          <w:highlight w:val="none"/>
          <w:lang w:val="en-US" w:eastAsia="zh-CN"/>
        </w:rPr>
        <w:t>91.03</w:t>
      </w:r>
      <w:r>
        <w:rPr>
          <w:rFonts w:hint="default" w:ascii="Times New Roman" w:hAnsi="Times New Roman" w:cs="Times New Roman"/>
          <w:color w:val="auto"/>
          <w:highlight w:val="none"/>
          <w:lang w:val="zh-TW" w:eastAsia="zh-TW"/>
        </w:rPr>
        <w:t>分，绩效评级为“</w:t>
      </w:r>
      <w:r>
        <w:rPr>
          <w:rFonts w:hint="default" w:ascii="Times New Roman" w:hAnsi="Times New Roman" w:cs="Times New Roman"/>
          <w:color w:val="auto"/>
          <w:highlight w:val="none"/>
          <w:lang w:val="en-US" w:eastAsia="zh-CN"/>
        </w:rPr>
        <w:t>优</w:t>
      </w:r>
      <w:r>
        <w:rPr>
          <w:rFonts w:hint="default" w:ascii="Times New Roman" w:hAnsi="Times New Roman" w:cs="Times New Roman"/>
          <w:color w:val="auto"/>
          <w:highlight w:val="none"/>
          <w:lang w:val="zh-TW" w:eastAsia="zh-TW"/>
        </w:rPr>
        <w:t>”。各部分权重和绩效分值如下表</w:t>
      </w:r>
      <w:r>
        <w:rPr>
          <w:rFonts w:hint="eastAsia" w:cs="Times New Roman"/>
          <w:color w:val="auto"/>
          <w:highlight w:val="none"/>
          <w:lang w:val="zh-TW" w:eastAsia="zh-CN"/>
        </w:rPr>
        <w:t>。</w:t>
      </w:r>
    </w:p>
    <w:p>
      <w:pPr>
        <w:ind w:left="0" w:leftChars="0"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lang w:val="zh-TW" w:eastAsia="zh-TW"/>
        </w:rPr>
        <w:t>表3-1</w:t>
      </w:r>
      <w:r>
        <w:rPr>
          <w:rFonts w:hint="default" w:ascii="Times New Roman" w:hAnsi="Times New Roman" w:eastAsia="宋体" w:cs="Times New Roman"/>
          <w:b/>
          <w:color w:val="auto"/>
          <w:spacing w:val="6"/>
          <w:sz w:val="21"/>
          <w:szCs w:val="21"/>
          <w:highlight w:val="none"/>
          <w:lang w:val="zh-TW"/>
        </w:rPr>
        <w:t>：</w:t>
      </w:r>
      <w:r>
        <w:rPr>
          <w:rFonts w:hint="default" w:ascii="Times New Roman" w:hAnsi="Times New Roman" w:cs="Times New Roman"/>
          <w:b/>
          <w:color w:val="auto"/>
          <w:spacing w:val="6"/>
          <w:sz w:val="21"/>
          <w:szCs w:val="21"/>
          <w:highlight w:val="none"/>
          <w:lang w:eastAsia="zh-CN"/>
        </w:rPr>
        <w:t>巴楚县残疾人联合会</w:t>
      </w:r>
      <w:r>
        <w:rPr>
          <w:rFonts w:hint="default" w:ascii="Times New Roman" w:hAnsi="Times New Roman" w:eastAsia="宋体" w:cs="Times New Roman"/>
          <w:b/>
          <w:color w:val="auto"/>
          <w:spacing w:val="6"/>
          <w:sz w:val="21"/>
          <w:szCs w:val="21"/>
          <w:highlight w:val="none"/>
        </w:rPr>
        <w:t>部门整体绩效评价</w:t>
      </w:r>
      <w:r>
        <w:rPr>
          <w:rFonts w:hint="default" w:ascii="Times New Roman" w:hAnsi="Times New Roman" w:eastAsia="宋体" w:cs="Times New Roman"/>
          <w:b/>
          <w:color w:val="auto"/>
          <w:spacing w:val="6"/>
          <w:sz w:val="21"/>
          <w:szCs w:val="21"/>
          <w:highlight w:val="none"/>
          <w:lang w:val="zh-TW"/>
        </w:rPr>
        <w:t>得分表</w:t>
      </w:r>
    </w:p>
    <w:tbl>
      <w:tblPr>
        <w:tblStyle w:val="23"/>
        <w:tblW w:w="4512"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146"/>
        <w:gridCol w:w="1568"/>
        <w:gridCol w:w="1649"/>
        <w:gridCol w:w="1700"/>
        <w:gridCol w:w="15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7"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指标</w:t>
            </w:r>
          </w:p>
        </w:tc>
        <w:tc>
          <w:tcPr>
            <w:tcW w:w="102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部门决策</w:t>
            </w:r>
            <w:r>
              <w:rPr>
                <w:rFonts w:hint="default" w:ascii="Times New Roman" w:hAnsi="Times New Roman" w:eastAsia="宋体" w:cs="Times New Roman"/>
                <w:b/>
                <w:color w:val="auto"/>
                <w:sz w:val="21"/>
                <w:szCs w:val="21"/>
                <w:highlight w:val="none"/>
                <w:lang w:val="en-US" w:eastAsia="zh-CN"/>
              </w:rPr>
              <w:t>类</w:t>
            </w:r>
          </w:p>
        </w:tc>
        <w:tc>
          <w:tcPr>
            <w:tcW w:w="1079"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部门管理</w:t>
            </w:r>
            <w:r>
              <w:rPr>
                <w:rFonts w:hint="default" w:ascii="Times New Roman" w:hAnsi="Times New Roman" w:eastAsia="宋体" w:cs="Times New Roman"/>
                <w:b/>
                <w:color w:val="auto"/>
                <w:sz w:val="21"/>
                <w:szCs w:val="21"/>
                <w:highlight w:val="none"/>
                <w:lang w:val="en-US" w:eastAsia="zh-CN"/>
              </w:rPr>
              <w:t>类</w:t>
            </w:r>
          </w:p>
        </w:tc>
        <w:tc>
          <w:tcPr>
            <w:tcW w:w="111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rPr>
              <w:t>部门</w:t>
            </w:r>
            <w:r>
              <w:rPr>
                <w:rFonts w:hint="default" w:ascii="Times New Roman" w:hAnsi="Times New Roman" w:eastAsia="宋体" w:cs="Times New Roman"/>
                <w:b/>
                <w:color w:val="auto"/>
                <w:sz w:val="21"/>
                <w:szCs w:val="21"/>
                <w:highlight w:val="none"/>
                <w:lang w:val="en-US" w:eastAsia="zh-CN"/>
              </w:rPr>
              <w:t>绩效类</w:t>
            </w:r>
          </w:p>
        </w:tc>
        <w:tc>
          <w:tcPr>
            <w:tcW w:w="103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val="zh-TW" w:eastAsia="zh-TW"/>
              </w:rPr>
              <w:t>合计分值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权重</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20</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30</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50</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100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得分</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19</w:t>
            </w:r>
            <w:r>
              <w:rPr>
                <w:rFonts w:hint="eastAsia" w:hAnsi="Times New Roman" w:eastAsia="宋体" w:cs="Times New Roman"/>
                <w:bCs/>
                <w:color w:val="auto"/>
                <w:sz w:val="21"/>
                <w:szCs w:val="21"/>
                <w:highlight w:val="none"/>
                <w:lang w:val="en-US" w:eastAsia="zh-CN"/>
              </w:rPr>
              <w:t>.5</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25.69</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45.84</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91.03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
                <w:color w:val="auto"/>
                <w:sz w:val="21"/>
                <w:szCs w:val="21"/>
                <w:highlight w:val="none"/>
                <w:lang w:val="en-US" w:eastAsia="zh-CN"/>
              </w:rPr>
            </w:pPr>
            <w:r>
              <w:rPr>
                <w:rFonts w:hint="default" w:ascii="Times New Roman" w:hAnsi="Times New Roman" w:eastAsia="宋体" w:cs="Times New Roman"/>
                <w:b/>
                <w:color w:val="auto"/>
                <w:sz w:val="21"/>
                <w:szCs w:val="21"/>
                <w:highlight w:val="none"/>
                <w:lang w:val="en-US" w:eastAsia="zh-CN"/>
              </w:rPr>
              <w:t>得分率</w:t>
            </w:r>
          </w:p>
        </w:tc>
        <w:tc>
          <w:tcPr>
            <w:tcW w:w="1026"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97</w:t>
            </w:r>
            <w:r>
              <w:rPr>
                <w:rFonts w:hint="eastAsia" w:hAnsi="Times New Roman" w:eastAsia="宋体" w:cs="Times New Roman"/>
                <w:bCs/>
                <w:color w:val="auto"/>
                <w:sz w:val="21"/>
                <w:szCs w:val="21"/>
                <w:highlight w:val="none"/>
                <w:lang w:val="en-US" w:eastAsia="zh-CN"/>
              </w:rPr>
              <w:t>.5</w:t>
            </w:r>
            <w:r>
              <w:rPr>
                <w:rFonts w:hint="default" w:ascii="Times New Roman" w:hAnsi="Times New Roman" w:eastAsia="宋体" w:cs="Times New Roman"/>
                <w:bCs/>
                <w:color w:val="auto"/>
                <w:sz w:val="21"/>
                <w:szCs w:val="21"/>
                <w:highlight w:val="none"/>
                <w:lang w:val="en-US" w:eastAsia="zh-CN"/>
              </w:rPr>
              <w:t>%</w:t>
            </w:r>
          </w:p>
        </w:tc>
        <w:tc>
          <w:tcPr>
            <w:tcW w:w="1079"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85.63%</w:t>
            </w:r>
          </w:p>
        </w:tc>
        <w:tc>
          <w:tcPr>
            <w:tcW w:w="111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91.68%</w:t>
            </w:r>
          </w:p>
        </w:tc>
        <w:tc>
          <w:tcPr>
            <w:tcW w:w="1032"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pStyle w:val="36"/>
              <w:snapToGrid w:val="0"/>
              <w:spacing w:before="0" w:after="0" w:line="240" w:lineRule="auto"/>
              <w:jc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Cs/>
                <w:color w:val="auto"/>
                <w:sz w:val="21"/>
                <w:szCs w:val="21"/>
                <w:highlight w:val="none"/>
                <w:lang w:val="en-US" w:eastAsia="zh-CN"/>
              </w:rPr>
              <w:t>91.03%</w:t>
            </w:r>
          </w:p>
        </w:tc>
      </w:tr>
    </w:tbl>
    <w:p>
      <w:pPr>
        <w:bidi w:val="0"/>
        <w:rPr>
          <w:rFonts w:hint="default" w:ascii="Times New Roman" w:hAnsi="Times New Roman" w:cs="Times New Roman"/>
          <w:color w:val="auto"/>
          <w:highlight w:val="none"/>
        </w:rPr>
      </w:pPr>
    </w:p>
    <w:p>
      <w:pPr>
        <w:pStyle w:val="3"/>
        <w:ind w:firstLine="640"/>
        <w:rPr>
          <w:rFonts w:hint="default" w:ascii="Times New Roman" w:hAnsi="Times New Roman" w:cs="Times New Roman"/>
          <w:bCs w:val="0"/>
          <w:color w:val="auto"/>
          <w:highlight w:val="none"/>
        </w:rPr>
      </w:pPr>
      <w:bookmarkStart w:id="54" w:name="_Toc5144"/>
      <w:r>
        <w:rPr>
          <w:rFonts w:hint="default" w:ascii="Times New Roman" w:hAnsi="Times New Roman" w:cs="Times New Roman"/>
          <w:bCs w:val="0"/>
          <w:color w:val="auto"/>
          <w:highlight w:val="none"/>
        </w:rPr>
        <w:t>（二）</w:t>
      </w:r>
      <w:r>
        <w:rPr>
          <w:rFonts w:hint="default" w:ascii="Times New Roman" w:hAnsi="Times New Roman" w:cs="Times New Roman"/>
          <w:color w:val="auto"/>
          <w:highlight w:val="none"/>
          <w:lang w:val="en-US" w:eastAsia="zh-CN"/>
        </w:rPr>
        <w:t>综合评价结论</w:t>
      </w:r>
      <w:bookmarkEnd w:id="54"/>
    </w:p>
    <w:p>
      <w:pPr>
        <w:ind w:firstLine="640"/>
        <w:rPr>
          <w:rFonts w:hint="default" w:ascii="Times New Roman" w:hAnsi="Times New Roman" w:cs="Times New Roman"/>
          <w:bCs/>
          <w:color w:val="auto"/>
          <w:highlight w:val="none"/>
        </w:rPr>
      </w:pPr>
      <w:r>
        <w:rPr>
          <w:rFonts w:hint="default" w:ascii="Times New Roman" w:hAnsi="Times New Roman" w:cs="Times New Roman"/>
          <w:color w:val="auto"/>
          <w:highlight w:val="none"/>
        </w:rPr>
        <w:t>经综合评价，</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年度总体实施情况较好，年度重点工作任务基本完成。</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rPr>
        <w:t>残疾人联合会2024年为298名残疾人提供基本康复服务</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为336名残疾人发放辅助器</w:t>
      </w:r>
      <w:r>
        <w:rPr>
          <w:rFonts w:hint="default" w:ascii="Times New Roman" w:hAnsi="Times New Roman" w:cs="Times New Roman"/>
          <w:color w:val="auto"/>
          <w:highlight w:val="none"/>
          <w:lang w:eastAsia="zh-CN"/>
        </w:rPr>
        <w:t>，为28名残疾儿童提供了康复救助，</w:t>
      </w:r>
      <w:r>
        <w:rPr>
          <w:rFonts w:hint="default" w:ascii="Times New Roman" w:hAnsi="Times New Roman" w:cs="Times New Roman"/>
          <w:color w:val="auto"/>
          <w:highlight w:val="none"/>
        </w:rPr>
        <w:t>残疾人基本康复服务覆盖率达到100%</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提升了残疾人社会参与能力</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巴楚县</w:t>
      </w:r>
      <w:r>
        <w:rPr>
          <w:rFonts w:hint="default" w:ascii="Times New Roman" w:hAnsi="Times New Roman" w:cs="Times New Roman"/>
          <w:color w:val="auto"/>
          <w:highlight w:val="none"/>
          <w:lang w:eastAsia="zh-CN"/>
        </w:rPr>
        <w:t>2024年残疾儿童义务教育安置总数为811人，适合接受义务教育的残疾儿童少年义务教育入学率</w:t>
      </w:r>
      <w:r>
        <w:rPr>
          <w:rFonts w:hint="default" w:ascii="Times New Roman" w:hAnsi="Times New Roman" w:cs="Times New Roman"/>
          <w:color w:val="auto"/>
          <w:highlight w:val="none"/>
          <w:lang w:val="en-US" w:eastAsia="zh-CN"/>
        </w:rPr>
        <w:t>达到100%，同时通过</w:t>
      </w:r>
      <w:r>
        <w:rPr>
          <w:rFonts w:hint="default" w:ascii="Times New Roman" w:hAnsi="Times New Roman" w:eastAsia="宋体" w:cs="Times New Roman"/>
          <w:bCs/>
          <w:color w:val="auto"/>
          <w:highlight w:val="none"/>
          <w:lang w:val="en-US" w:eastAsia="zh-CN"/>
        </w:rPr>
        <w:t>开展“五个一”文化活动，惠及200名残疾人及其家属；建立社区康复驿站，丰富残疾人精神生活。此外，通过实用技术培训、盲人按摩机构扶持等项目，提升残疾人就业创业能力，推动其社会融入和自我发展</w:t>
      </w:r>
      <w:r>
        <w:rPr>
          <w:rFonts w:hint="default" w:ascii="Times New Roman" w:hAnsi="Times New Roman" w:cs="Times New Roman"/>
          <w:color w:val="auto"/>
          <w:highlight w:val="none"/>
        </w:rPr>
        <w:t>。但部门单位日常管理工作中还存在部门预算调整率偏高，资产管理不到位的情况；残疾人辅助器具适配率</w:t>
      </w:r>
      <w:r>
        <w:rPr>
          <w:rFonts w:hint="default" w:ascii="Times New Roman" w:hAnsi="Times New Roman" w:cs="Times New Roman"/>
          <w:color w:val="auto"/>
          <w:highlight w:val="none"/>
          <w:lang w:val="en-US" w:eastAsia="zh-CN"/>
        </w:rPr>
        <w:t>有待提高</w:t>
      </w:r>
      <w:r>
        <w:rPr>
          <w:rFonts w:hint="default" w:ascii="Times New Roman" w:hAnsi="Times New Roman" w:cs="Times New Roman"/>
          <w:bCs/>
          <w:color w:val="auto"/>
          <w:highlight w:val="none"/>
        </w:rPr>
        <w:t>。</w:t>
      </w:r>
    </w:p>
    <w:p>
      <w:pPr>
        <w:pStyle w:val="2"/>
        <w:ind w:firstLine="640"/>
        <w:rPr>
          <w:rFonts w:hint="default" w:ascii="Times New Roman" w:hAnsi="Times New Roman" w:cs="Times New Roman"/>
          <w:color w:val="auto"/>
          <w:highlight w:val="none"/>
        </w:rPr>
      </w:pPr>
      <w:bookmarkStart w:id="55" w:name="_Toc535"/>
      <w:bookmarkStart w:id="56" w:name="_Toc22544"/>
      <w:bookmarkStart w:id="57" w:name="_Toc24360"/>
      <w:r>
        <w:rPr>
          <w:rFonts w:hint="default" w:ascii="Times New Roman" w:hAnsi="Times New Roman" w:cs="Times New Roman"/>
          <w:color w:val="auto"/>
          <w:highlight w:val="none"/>
        </w:rPr>
        <w:t>四、绩效评价指标分析</w:t>
      </w:r>
      <w:bookmarkEnd w:id="55"/>
      <w:bookmarkEnd w:id="56"/>
      <w:bookmarkEnd w:id="57"/>
    </w:p>
    <w:p>
      <w:pPr>
        <w:pStyle w:val="3"/>
        <w:ind w:firstLine="640"/>
        <w:rPr>
          <w:rFonts w:hint="default" w:ascii="Times New Roman" w:hAnsi="Times New Roman" w:cs="Times New Roman"/>
          <w:b w:val="0"/>
          <w:color w:val="auto"/>
          <w:highlight w:val="none"/>
        </w:rPr>
      </w:pPr>
      <w:bookmarkStart w:id="58" w:name="_Toc22260"/>
      <w:bookmarkStart w:id="59" w:name="_Toc18078"/>
      <w:bookmarkStart w:id="60" w:name="_Toc8347"/>
      <w:r>
        <w:rPr>
          <w:rFonts w:hint="default" w:ascii="Times New Roman" w:hAnsi="Times New Roman" w:cs="Times New Roman"/>
          <w:bCs w:val="0"/>
          <w:color w:val="auto"/>
          <w:highlight w:val="none"/>
        </w:rPr>
        <w:t>（一）部门决策情况</w:t>
      </w:r>
      <w:bookmarkEnd w:id="58"/>
      <w:bookmarkEnd w:id="59"/>
      <w:bookmarkEnd w:id="60"/>
    </w:p>
    <w:p>
      <w:pPr>
        <w:adjustRightInd/>
        <w:ind w:firstLine="640"/>
        <w:rPr>
          <w:rFonts w:hint="eastAsia" w:ascii="Times New Roman" w:hAnsi="Times New Roman" w:eastAsia="宋体" w:cs="Times New Roman"/>
          <w:bCs/>
          <w:color w:val="auto"/>
          <w:highlight w:val="none"/>
          <w:lang w:eastAsia="zh-CN"/>
        </w:rPr>
      </w:pPr>
      <w:r>
        <w:rPr>
          <w:rFonts w:hint="default" w:ascii="Times New Roman" w:hAnsi="Times New Roman" w:cs="Times New Roman"/>
          <w:bCs/>
          <w:color w:val="auto"/>
          <w:highlight w:val="none"/>
        </w:rPr>
        <w:t>部门决策类指标由</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个二级指标和</w:t>
      </w:r>
      <w:r>
        <w:rPr>
          <w:rFonts w:hint="default" w:ascii="Times New Roman" w:hAnsi="Times New Roman" w:cs="Times New Roman"/>
          <w:bCs/>
          <w:color w:val="auto"/>
          <w:highlight w:val="none"/>
          <w:lang w:val="en-US" w:eastAsia="zh-CN"/>
        </w:rPr>
        <w:t>6</w:t>
      </w:r>
      <w:r>
        <w:rPr>
          <w:rFonts w:hint="default" w:ascii="Times New Roman" w:hAnsi="Times New Roman" w:cs="Times New Roman"/>
          <w:bCs/>
          <w:color w:val="auto"/>
          <w:highlight w:val="none"/>
        </w:rPr>
        <w:t>个三级指标构成，权重分</w:t>
      </w:r>
      <w:r>
        <w:rPr>
          <w:rFonts w:hint="default" w:ascii="Times New Roman" w:hAnsi="Times New Roman" w:cs="Times New Roman"/>
          <w:bCs/>
          <w:color w:val="auto"/>
          <w:highlight w:val="none"/>
          <w:lang w:val="en-US" w:eastAsia="zh-CN"/>
        </w:rPr>
        <w:t>20</w:t>
      </w:r>
      <w:r>
        <w:rPr>
          <w:rFonts w:hint="default" w:ascii="Times New Roman" w:hAnsi="Times New Roman" w:cs="Times New Roman"/>
          <w:bCs/>
          <w:color w:val="auto"/>
          <w:highlight w:val="none"/>
        </w:rPr>
        <w:t>分，实际得分</w:t>
      </w:r>
      <w:r>
        <w:rPr>
          <w:rFonts w:hint="default" w:ascii="Times New Roman" w:hAnsi="Times New Roman" w:cs="Times New Roman"/>
          <w:bCs/>
          <w:color w:val="auto"/>
          <w:highlight w:val="none"/>
          <w:lang w:val="en-US" w:eastAsia="zh-CN"/>
        </w:rPr>
        <w:t>19</w:t>
      </w:r>
      <w:r>
        <w:rPr>
          <w:rFonts w:hint="eastAsia" w:cs="Times New Roman"/>
          <w:bCs/>
          <w:color w:val="auto"/>
          <w:highlight w:val="none"/>
          <w:lang w:val="en-US" w:eastAsia="zh-CN"/>
        </w:rPr>
        <w:t>.5</w:t>
      </w:r>
      <w:r>
        <w:rPr>
          <w:rFonts w:hint="default" w:ascii="Times New Roman" w:hAnsi="Times New Roman" w:cs="Times New Roman"/>
          <w:bCs/>
          <w:color w:val="auto"/>
          <w:highlight w:val="none"/>
        </w:rPr>
        <w:t>分，</w:t>
      </w:r>
      <w:r>
        <w:rPr>
          <w:rFonts w:hint="default" w:ascii="Times New Roman" w:hAnsi="Times New Roman" w:cs="Times New Roman"/>
          <w:bCs/>
          <w:color w:val="auto"/>
          <w:highlight w:val="none"/>
          <w:lang w:val="zh-TW" w:eastAsia="zh-TW"/>
        </w:rPr>
        <w:t>得分率</w:t>
      </w:r>
      <w:r>
        <w:rPr>
          <w:rFonts w:hint="default" w:ascii="Times New Roman" w:hAnsi="Times New Roman" w:cs="Times New Roman"/>
          <w:bCs/>
          <w:color w:val="auto"/>
          <w:highlight w:val="none"/>
          <w:lang w:val="en-US" w:eastAsia="zh-CN"/>
        </w:rPr>
        <w:t>97</w:t>
      </w:r>
      <w:r>
        <w:rPr>
          <w:rFonts w:hint="eastAsia" w:cs="Times New Roman"/>
          <w:bCs/>
          <w:color w:val="auto"/>
          <w:highlight w:val="none"/>
          <w:lang w:val="en-US" w:eastAsia="zh-CN"/>
        </w:rPr>
        <w:t>.5</w:t>
      </w:r>
      <w:r>
        <w:rPr>
          <w:rFonts w:hint="default" w:ascii="Times New Roman" w:hAnsi="Times New Roman" w:cs="Times New Roman"/>
          <w:bCs/>
          <w:color w:val="auto"/>
          <w:highlight w:val="none"/>
          <w:lang w:val="en-US" w:eastAsia="zh-CN"/>
        </w:rPr>
        <w:t>%</w:t>
      </w:r>
      <w:r>
        <w:rPr>
          <w:rFonts w:hint="default" w:ascii="Times New Roman" w:hAnsi="Times New Roman" w:cs="Times New Roman"/>
          <w:bCs/>
          <w:color w:val="auto"/>
          <w:highlight w:val="none"/>
        </w:rPr>
        <w:t>。各指标业绩值和绩效分值如下表所示</w:t>
      </w:r>
      <w:r>
        <w:rPr>
          <w:rFonts w:hint="eastAsia" w:cs="Times New Roman"/>
          <w:bCs/>
          <w:color w:val="auto"/>
          <w:highlight w:val="none"/>
          <w:lang w:eastAsia="zh-CN"/>
        </w:rPr>
        <w:t>。</w:t>
      </w:r>
    </w:p>
    <w:p>
      <w:pPr>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表4-1：部门决策类指标及分值</w:t>
      </w:r>
    </w:p>
    <w:tbl>
      <w:tblPr>
        <w:tblStyle w:val="23"/>
        <w:tblW w:w="4998" w:type="pct"/>
        <w:tblInd w:w="0" w:type="dxa"/>
        <w:tblLayout w:type="autofit"/>
        <w:tblCellMar>
          <w:top w:w="0" w:type="dxa"/>
          <w:left w:w="51" w:type="dxa"/>
          <w:bottom w:w="0" w:type="dxa"/>
          <w:right w:w="51" w:type="dxa"/>
        </w:tblCellMar>
      </w:tblPr>
      <w:tblGrid>
        <w:gridCol w:w="826"/>
        <w:gridCol w:w="1287"/>
        <w:gridCol w:w="1441"/>
        <w:gridCol w:w="860"/>
        <w:gridCol w:w="997"/>
        <w:gridCol w:w="997"/>
        <w:gridCol w:w="997"/>
        <w:gridCol w:w="1000"/>
      </w:tblGrid>
      <w:tr>
        <w:tblPrEx>
          <w:tblCellMar>
            <w:top w:w="0" w:type="dxa"/>
            <w:left w:w="51" w:type="dxa"/>
            <w:bottom w:w="0" w:type="dxa"/>
            <w:right w:w="51" w:type="dxa"/>
          </w:tblCellMar>
        </w:tblPrEx>
        <w:trPr>
          <w:trHeight w:val="397" w:hRule="atLeast"/>
          <w:tblHeader/>
        </w:trPr>
        <w:tc>
          <w:tcPr>
            <w:tcW w:w="4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7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二级指标</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权重</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tblPrEx>
          <w:tblCellMar>
            <w:top w:w="0" w:type="dxa"/>
            <w:left w:w="51" w:type="dxa"/>
            <w:bottom w:w="0" w:type="dxa"/>
            <w:right w:w="51" w:type="dxa"/>
          </w:tblCellMar>
        </w:tblPrEx>
        <w:trPr>
          <w:trHeight w:val="397" w:hRule="atLeast"/>
        </w:trPr>
        <w:tc>
          <w:tcPr>
            <w:tcW w:w="4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color w:val="auto"/>
                <w:sz w:val="21"/>
                <w:szCs w:val="21"/>
                <w:highlight w:val="none"/>
              </w:rPr>
              <w:t>A部门决策（15分）</w:t>
            </w: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A1部门战略计划</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A11中长期规划科学合理性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合理</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合理</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3</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100%</w:t>
            </w:r>
          </w:p>
        </w:tc>
      </w:tr>
      <w:tr>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A12年度工作计划科学完整性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科学完整</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较科学完整</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4</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3</w:t>
            </w:r>
            <w:r>
              <w:rPr>
                <w:rFonts w:hint="eastAsia" w:cs="Times New Roman"/>
                <w:color w:val="auto"/>
                <w:highlight w:val="none"/>
                <w:lang w:eastAsia="zh-CN"/>
              </w:rPr>
              <w:t>.5</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87</w:t>
            </w:r>
            <w:r>
              <w:rPr>
                <w:rFonts w:hint="eastAsia" w:cs="Times New Roman"/>
                <w:color w:val="auto"/>
                <w:highlight w:val="none"/>
                <w:lang w:eastAsia="zh-CN"/>
              </w:rPr>
              <w:t>.5</w:t>
            </w:r>
            <w:r>
              <w:rPr>
                <w:rFonts w:hint="default" w:ascii="Times New Roman" w:hAnsi="Times New Roman" w:cs="Times New Roman"/>
                <w:color w:val="auto"/>
                <w:highlight w:val="none"/>
              </w:rPr>
              <w:t>%</w:t>
            </w:r>
          </w:p>
        </w:tc>
      </w:tr>
      <w:tr>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A2绩效目标</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A21绩效目标明确性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明确</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明确</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3</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100%</w:t>
            </w:r>
          </w:p>
        </w:tc>
      </w:tr>
      <w:tr>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A22绩效目标合理性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合理</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合理</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3</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100%</w:t>
            </w:r>
          </w:p>
        </w:tc>
      </w:tr>
      <w:tr>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A3部门预算编制</w:t>
            </w: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A31预算编制规范性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规范</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规范</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3</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3</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100%</w:t>
            </w:r>
          </w:p>
        </w:tc>
      </w:tr>
      <w:tr>
        <w:tblPrEx>
          <w:tblCellMar>
            <w:top w:w="0" w:type="dxa"/>
            <w:left w:w="51" w:type="dxa"/>
            <w:bottom w:w="0" w:type="dxa"/>
            <w:right w:w="51" w:type="dxa"/>
          </w:tblCellMar>
        </w:tblPrEx>
        <w:trPr>
          <w:trHeight w:val="397" w:hRule="atLeast"/>
        </w:trPr>
        <w:tc>
          <w:tcPr>
            <w:tcW w:w="4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76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85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A32预算编制与重点工作任务的匹配性</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匹配</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eastAsia="宋体" w:cs="Times New Roman"/>
                <w:bCs/>
                <w:color w:val="auto"/>
                <w:sz w:val="21"/>
                <w:szCs w:val="21"/>
                <w:highlight w:val="none"/>
                <w:lang w:bidi="ar"/>
              </w:rPr>
              <w:t>匹配</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4</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4</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100%</w:t>
            </w:r>
          </w:p>
        </w:tc>
      </w:tr>
      <w:tr>
        <w:tblPrEx>
          <w:tblCellMar>
            <w:top w:w="0" w:type="dxa"/>
            <w:left w:w="51" w:type="dxa"/>
            <w:bottom w:w="0" w:type="dxa"/>
            <w:right w:w="51" w:type="dxa"/>
          </w:tblCellMar>
        </w:tblPrEx>
        <w:trPr>
          <w:trHeight w:val="397" w:hRule="atLeast"/>
        </w:trPr>
        <w:tc>
          <w:tcPr>
            <w:tcW w:w="2113"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eastAsia="宋体" w:cs="Times New Roman"/>
                <w:b/>
                <w:color w:val="auto"/>
                <w:sz w:val="21"/>
                <w:szCs w:val="21"/>
                <w:highlight w:val="none"/>
              </w:rPr>
              <w:t>合计</w:t>
            </w:r>
          </w:p>
        </w:tc>
        <w:tc>
          <w:tcPr>
            <w:tcW w:w="5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eastAsia="zh-CN"/>
              </w:rPr>
            </w:pPr>
            <w:r>
              <w:rPr>
                <w:rFonts w:hint="default" w:ascii="Times New Roman" w:hAnsi="Times New Roman" w:cs="Times New Roman"/>
                <w:color w:val="auto"/>
                <w:highlight w:val="none"/>
              </w:rPr>
              <w:t>20</w:t>
            </w:r>
          </w:p>
        </w:tc>
        <w:tc>
          <w:tcPr>
            <w:tcW w:w="5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bCs/>
                <w:color w:val="auto"/>
                <w:kern w:val="2"/>
                <w:sz w:val="21"/>
                <w:szCs w:val="21"/>
                <w:highlight w:val="none"/>
                <w:lang w:eastAsia="zh-CN"/>
              </w:rPr>
            </w:pPr>
            <w:r>
              <w:rPr>
                <w:rFonts w:hint="default" w:ascii="Times New Roman" w:hAnsi="Times New Roman" w:cs="Times New Roman"/>
                <w:color w:val="auto"/>
                <w:highlight w:val="none"/>
              </w:rPr>
              <w:t>19</w:t>
            </w:r>
            <w:r>
              <w:rPr>
                <w:rFonts w:hint="eastAsia" w:cs="Times New Roman"/>
                <w:color w:val="auto"/>
                <w:highlight w:val="none"/>
                <w:lang w:eastAsia="zh-CN"/>
              </w:rPr>
              <w:t>.5</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bidi="ar"/>
              </w:rPr>
            </w:pPr>
            <w:r>
              <w:rPr>
                <w:rFonts w:hint="default" w:ascii="Times New Roman" w:hAnsi="Times New Roman" w:cs="Times New Roman"/>
                <w:color w:val="auto"/>
                <w:highlight w:val="none"/>
              </w:rPr>
              <w:t>97</w:t>
            </w:r>
            <w:r>
              <w:rPr>
                <w:rFonts w:hint="eastAsia" w:cs="Times New Roman"/>
                <w:color w:val="auto"/>
                <w:highlight w:val="none"/>
                <w:lang w:eastAsia="zh-CN"/>
              </w:rPr>
              <w:t>.5</w:t>
            </w:r>
            <w:r>
              <w:rPr>
                <w:rFonts w:hint="default" w:ascii="Times New Roman" w:hAnsi="Times New Roman" w:cs="Times New Roman"/>
                <w:color w:val="auto"/>
                <w:highlight w:val="none"/>
              </w:rPr>
              <w:t>%</w:t>
            </w:r>
          </w:p>
        </w:tc>
      </w:tr>
    </w:tbl>
    <w:p>
      <w:pPr>
        <w:bidi w:val="0"/>
        <w:spacing w:line="240" w:lineRule="auto"/>
        <w:rPr>
          <w:rFonts w:hint="default" w:ascii="Times New Roman" w:hAnsi="Times New Roman" w:cs="Times New Roman"/>
          <w:color w:val="auto"/>
          <w:highlight w:val="none"/>
        </w:rPr>
      </w:pPr>
    </w:p>
    <w:p>
      <w:pPr>
        <w:ind w:firstLine="643"/>
        <w:rPr>
          <w:rFonts w:hint="default" w:ascii="Times New Roman" w:hAnsi="Times New Roman" w:cs="Times New Roman"/>
          <w:b/>
          <w:color w:val="auto"/>
          <w:highlight w:val="none"/>
        </w:rPr>
      </w:pPr>
      <w:r>
        <w:rPr>
          <w:rFonts w:hint="default" w:ascii="Times New Roman" w:hAnsi="Times New Roman" w:eastAsia="宋体" w:cs="Times New Roman"/>
          <w:b/>
          <w:color w:val="auto"/>
          <w:highlight w:val="none"/>
        </w:rPr>
        <w:t>指标得分分析</w:t>
      </w:r>
      <w:r>
        <w:rPr>
          <w:rFonts w:hint="default" w:ascii="Times New Roman" w:hAnsi="Times New Roman" w:cs="Times New Roman"/>
          <w:b/>
          <w:color w:val="auto"/>
          <w:highlight w:val="none"/>
        </w:rPr>
        <w:t>：</w:t>
      </w:r>
    </w:p>
    <w:p>
      <w:pPr>
        <w:numPr>
          <w:ilvl w:val="0"/>
          <w:numId w:val="4"/>
        </w:num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lang w:val="en-US" w:eastAsia="zh-CN"/>
        </w:rPr>
        <w:t>A11中长期规划科学合理性</w:t>
      </w:r>
      <w:r>
        <w:rPr>
          <w:rFonts w:hint="default" w:ascii="Times New Roman" w:hAnsi="Times New Roman" w:cs="Times New Roman"/>
          <w:b/>
          <w:color w:val="auto"/>
          <w:highlight w:val="none"/>
        </w:rPr>
        <w:t>指标</w:t>
      </w:r>
    </w:p>
    <w:p>
      <w:pPr>
        <w:numPr>
          <w:ilvl w:val="0"/>
          <w:numId w:val="4"/>
        </w:numPr>
        <w:ind w:firstLine="640"/>
        <w:rPr>
          <w:rFonts w:hint="default" w:ascii="Times New Roman" w:hAnsi="Times New Roman" w:cs="Times New Roman"/>
          <w:color w:val="auto"/>
          <w:highlight w:val="none"/>
        </w:rPr>
      </w:pPr>
      <w:r>
        <w:rPr>
          <w:rFonts w:hint="default" w:ascii="Times New Roman" w:hAnsi="Times New Roman" w:cs="Times New Roman"/>
          <w:bCs/>
          <w:color w:val="auto"/>
          <w:highlight w:val="none"/>
        </w:rPr>
        <w:t>根据《国务院关于印发“十四五”残疾人保障和发展规划的通知》（国发〔2021〕10号）、《新疆维吾尔自治区国民经济和社会发展第十四个五年规划和2035年远景目标纲要》《喀什地区国民经济和社会发展第十四个五年规划和2035年远景目标纲要》《喀什地区“十四五”残疾人保障和发展规划》文件精神，巴楚县残疾人联合会制定《巴楚县残联2023-2025年度残疾人工作规划</w:t>
      </w:r>
      <w:r>
        <w:rPr>
          <w:rFonts w:hint="default" w:ascii="Times New Roman" w:hAnsi="Times New Roman" w:cs="Times New Roman"/>
          <w:color w:val="auto"/>
          <w:highlight w:val="none"/>
        </w:rPr>
        <w:t>》，规划明确了2023-2025年，贯彻落实自治区、地区、县委关于巩固拓展脱贫攻坚成果同乡村振兴有效衔接部署安排，充分发挥残疾人工作职能作用形成工作合力，做好防返贫致贫动态监测及帮扶，不断拓宽残疾人就业渠道，努力推进残疾人就业工作的全面发展；继续实施残疾儿童康复救助制度及实施意见，进一步提升康复服务能力；积极解决适龄未入学残疾儿童教育安置问题；建立数据共享比对机制，推进残疾等级核定和残疾人证办理，切实做好残疾人基本服务状况和需求信息数据动态更新工作，做好残疾人维权及统计工作；畅通反映渠道，维护残疾人合法权益。使残疾人参与社会生活和居家环境持续优化，残疾人在政治、经济、文化、社会、家庭生活等各方面权利得到更好保障和实现。与巴楚县残疾人联合会各项职能相匹配，部门中长期规划科学合理。</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2</w:t>
      </w: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A12年度工作计划科学完整性</w:t>
      </w:r>
      <w:r>
        <w:rPr>
          <w:rFonts w:hint="default" w:ascii="Times New Roman" w:hAnsi="Times New Roman" w:cs="Times New Roman"/>
          <w:b/>
          <w:color w:val="auto"/>
          <w:highlight w:val="none"/>
        </w:rPr>
        <w:t>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巴楚县残疾人联合会2024年工作计划》，巴楚县残疾人联合会在加强基层党组织建设、严肃残疾人证换证及残疾人证清理工作、做好残疾儿童康复救助工作、落实好惠残项目资金、做好残疾人就业工作、协助推进残疾儿童义务教育工作、做好残疾人维权及统计工作、做好残疾人基本服务状况和需求信息数据动态更工作等方面提出了工作要求，与《喀什地区“十四五”残疾人保障和发展规划》规划以巩固拓展残疾人脱贫攻坚成果、促进残疾人全面发展和共同富裕为主线，保障残疾人平等权利，维护残疾人根本利益，增进残疾人民生福祉，增强残疾人自我发展能力，不断满足残疾人美好生活需要的目标相适应。</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经绩效评价小组查看年度计划内容，存在各项任务目标不够具体量化的问题。根据评分标准，扣除0</w:t>
      </w:r>
      <w:r>
        <w:rPr>
          <w:rFonts w:hint="eastAsia" w:cs="Times New Roman"/>
          <w:color w:val="auto"/>
          <w:highlight w:val="none"/>
          <w:lang w:eastAsia="zh-CN"/>
        </w:rPr>
        <w:t>.5</w:t>
      </w:r>
      <w:r>
        <w:rPr>
          <w:rFonts w:hint="default" w:ascii="Times New Roman" w:hAnsi="Times New Roman" w:cs="Times New Roman"/>
          <w:color w:val="auto"/>
          <w:highlight w:val="none"/>
        </w:rPr>
        <w:t>分。</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3</w:t>
      </w:r>
      <w:r>
        <w:rPr>
          <w:rFonts w:hint="eastAsia" w:cs="Times New Roman"/>
          <w:bCs/>
          <w:color w:val="auto"/>
          <w:highlight w:val="none"/>
          <w:lang w:val="en-US" w:eastAsia="zh-CN"/>
        </w:rPr>
        <w:t>.5</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3</w:t>
      </w: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A21绩效目标明确性</w:t>
      </w:r>
      <w:r>
        <w:rPr>
          <w:rFonts w:hint="default" w:ascii="Times New Roman" w:hAnsi="Times New Roman" w:cs="Times New Roman"/>
          <w:b/>
          <w:color w:val="auto"/>
          <w:highlight w:val="none"/>
        </w:rPr>
        <w:t>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部门（单位）整体绩效目标申报表》，巴楚县残疾人联合会部门整体支出绩效总体目标为“目标1：通过开展残疾人基本康复服务工作，为经济困难的视力、听力、肢体、智力、精神残疾人提供基本康复服务，为困难残疾人适配辅助器具，努力提高受助残疾人生活自理和社会活动参与能力，残疾人基本康复服务283人。目标2：通过‘阳光家园计划’项目年度工作的实施，帮助残疾人得到托养照料。支持困难重度残疾人实施家庭无障碍改造，改善残疾人居家环境。目标3：为符合条件的0-6岁的残疾儿童提供人工耳蜗及助听器验配、肢体矫治手术、功能训练等基本康复服务，改善残疾儿童功能状况，不断提高残疾儿童生活自理能力，增强社会参与，残疾儿童康复救助20人。目标4：为困难智力、精神和重度残疾人提供残疾评定补贴，减轻残疾人经济负担。落实爱心天使助学政策，爱心天使助学补助10人。做好盲人按摩机构补助1家，农村实用技术培训21人”，绩效目标与部门中长期规划、部门年度工作计划具有相关性，符合残疾人发展方向，与年度工作计划相匹配，符合正常的业绩水平。</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4</w:t>
      </w: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A22绩效目标合理性</w:t>
      </w:r>
      <w:r>
        <w:rPr>
          <w:rFonts w:hint="default" w:ascii="Times New Roman" w:hAnsi="Times New Roman" w:cs="Times New Roman"/>
          <w:b/>
          <w:color w:val="auto"/>
          <w:highlight w:val="none"/>
        </w:rPr>
        <w:t>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巴楚县残疾人联合会《部门（单位）整体绩效目标申报表》，巴楚县残疾人联合会共设置1个一级指标，1个二级指标，5个三级指标，分别为“残疾人基本康复服务人数”、“残疾儿童康复救助人数”指标、“爱心天使助学补助人数”指标、“盲人按摩机构补助数量”指标、“农村实用技术培训人数”指标，指标设置清晰、可衡量，指标量化率100%，与部门年度工作任务相适应。</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5</w:t>
      </w: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A31预算编制规范性</w:t>
      </w:r>
      <w:r>
        <w:rPr>
          <w:rFonts w:hint="default" w:ascii="Times New Roman" w:hAnsi="Times New Roman" w:cs="Times New Roman"/>
          <w:b/>
          <w:color w:val="auto"/>
          <w:highlight w:val="none"/>
        </w:rPr>
        <w:t>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巴楚县残疾人联合会根据《中华人民共和国预算法》《中华人民共和国预算法实施条例》的规定，按照全口径预算的原则，开展部门收入预算和支出预算的编制工作。</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收入预算管理：巴楚县残疾人联合会2024年部门预算包括一般公共预算拨款、政府性基金预算拨款、财政拨款结转结余。根据部门决算报表反映，巴楚县残疾人联合会2024年度部门收入年初预算金额为169.98万元，其中：一般公共预算财政拨款收入114.38万元、政府性基金预算财政拨款收入24.21万元、年初结转和结余31.39万元。调整后的部门收入全年预算金额为432.56万元，预算调整数262.58万元，预算调整率为154.48%。其中一般公共预算拨款（含上级）185.37万元，政府性基金预算拨款147.19万元，其他收入100万元。经了解分析，调整预算的主要原因为：年中追加残疾人事业发展专项资金、“三降一提高”公共卫生能力建设的援疆项目资金。</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支出预算管理：部门整体支出按照财政关于预算编制原则、编制内容、编制要求等开展预算编制工作，由一般公共服务支出、社会保障和就业支出、卫生健康支出、住房保障支出、其他支出组成，其中:</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基本支出年初预算安排169.98万元，全年预算总额432.56万元，预算调整率为154.48%，基本支出中人员经费、公用经费按标准定员、定额编制，人员经费编制按上一年度在编在岗人员薪酬发放情况及社保缴费比例，按核定编制人数进行预算编制；日常公用经费参照上一年度部门单位的人员、车辆、资产等情况，严格按照分类分档、定员定额固定标准计算编制；“三公”经费、会议费、培训费在上年预算基础上只减不增。部门基本支出预算科目编制符合财政规定要求，主要保障部门日常运转，与部门职责密切相关。</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项目支出年初预算为55</w:t>
      </w:r>
      <w:r>
        <w:rPr>
          <w:rFonts w:hint="eastAsia" w:cs="Times New Roman"/>
          <w:color w:val="auto"/>
          <w:highlight w:val="none"/>
          <w:lang w:eastAsia="zh-CN"/>
        </w:rPr>
        <w:t>.6</w:t>
      </w:r>
      <w:r>
        <w:rPr>
          <w:rFonts w:hint="default" w:ascii="Times New Roman" w:hAnsi="Times New Roman" w:cs="Times New Roman"/>
          <w:color w:val="auto"/>
          <w:highlight w:val="none"/>
        </w:rPr>
        <w:t>万元，全年预算数为353</w:t>
      </w:r>
      <w:r>
        <w:rPr>
          <w:rFonts w:hint="eastAsia" w:cs="Times New Roman"/>
          <w:color w:val="auto"/>
          <w:highlight w:val="none"/>
          <w:lang w:eastAsia="zh-CN"/>
        </w:rPr>
        <w:t>.1</w:t>
      </w:r>
      <w:r>
        <w:rPr>
          <w:rFonts w:hint="default" w:ascii="Times New Roman" w:hAnsi="Times New Roman" w:cs="Times New Roman"/>
          <w:color w:val="auto"/>
          <w:highlight w:val="none"/>
        </w:rPr>
        <w:t>万元，预算调整数为297</w:t>
      </w:r>
      <w:r>
        <w:rPr>
          <w:rFonts w:hint="eastAsia" w:cs="Times New Roman"/>
          <w:color w:val="auto"/>
          <w:highlight w:val="none"/>
          <w:lang w:eastAsia="zh-CN"/>
        </w:rPr>
        <w:t>.5</w:t>
      </w:r>
      <w:r>
        <w:rPr>
          <w:rFonts w:hint="default" w:ascii="Times New Roman" w:hAnsi="Times New Roman" w:cs="Times New Roman"/>
          <w:color w:val="auto"/>
          <w:highlight w:val="none"/>
        </w:rPr>
        <w:t>万元，预算调整率为535.07%，其中追加残疾人事业发展补助、残疾人事业发展彩票公益金297</w:t>
      </w:r>
      <w:r>
        <w:rPr>
          <w:rFonts w:hint="eastAsia" w:cs="Times New Roman"/>
          <w:color w:val="auto"/>
          <w:highlight w:val="none"/>
          <w:lang w:eastAsia="zh-CN"/>
        </w:rPr>
        <w:t>.5</w:t>
      </w:r>
      <w:r>
        <w:rPr>
          <w:rFonts w:hint="default" w:ascii="Times New Roman" w:hAnsi="Times New Roman" w:cs="Times New Roman"/>
          <w:color w:val="auto"/>
          <w:highlight w:val="none"/>
        </w:rPr>
        <w:t>万元。申报预算项目基本按照优先保障“保基本民生、保工资、保运转”的要求安排基本民生类项目、人员类项目及运转类项目预算。</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3</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6</w:t>
      </w:r>
      <w:r>
        <w:rPr>
          <w:rFonts w:hint="default" w:ascii="Times New Roman" w:hAnsi="Times New Roman" w:cs="Times New Roman"/>
          <w:b/>
          <w:color w:val="auto"/>
          <w:highlight w:val="none"/>
        </w:rPr>
        <w:t>）</w:t>
      </w:r>
      <w:r>
        <w:rPr>
          <w:rFonts w:hint="default" w:ascii="Times New Roman" w:hAnsi="Times New Roman" w:cs="Times New Roman"/>
          <w:b/>
          <w:color w:val="auto"/>
          <w:highlight w:val="none"/>
          <w:lang w:val="en-US" w:eastAsia="zh-CN"/>
        </w:rPr>
        <w:t>A32预算编制与重点工作任务的匹配性</w:t>
      </w:r>
      <w:r>
        <w:rPr>
          <w:rFonts w:hint="default" w:ascii="Times New Roman" w:hAnsi="Times New Roman" w:cs="Times New Roman"/>
          <w:b/>
          <w:color w:val="auto"/>
          <w:highlight w:val="none"/>
        </w:rPr>
        <w:t>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巴楚县残疾人联合会2024年项目支出预算包括基本康复服务、残疾儿童康复救助、残疾人托养补助、辅助器具适配、残疾人评定补贴等方面内容，多数为提前预告知专项资金，做到了重点工作有资金保障且与部门年度重点工作相匹配，符合部门核心履职所需，预算编制与部门重点工作任务相匹配。</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该指标满分为</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分，根据评分标准得</w:t>
      </w:r>
      <w:r>
        <w:rPr>
          <w:rFonts w:hint="default" w:ascii="Times New Roman" w:hAnsi="Times New Roman" w:cs="Times New Roman"/>
          <w:bCs/>
          <w:color w:val="auto"/>
          <w:highlight w:val="none"/>
          <w:lang w:val="en-US" w:eastAsia="zh-CN"/>
        </w:rPr>
        <w:t>4</w:t>
      </w:r>
      <w:r>
        <w:rPr>
          <w:rFonts w:hint="default" w:ascii="Times New Roman" w:hAnsi="Times New Roman" w:cs="Times New Roman"/>
          <w:bCs/>
          <w:color w:val="auto"/>
          <w:highlight w:val="none"/>
        </w:rPr>
        <w:t>分。</w:t>
      </w:r>
    </w:p>
    <w:p>
      <w:pPr>
        <w:pStyle w:val="3"/>
        <w:ind w:firstLine="640"/>
        <w:rPr>
          <w:rFonts w:hint="default" w:ascii="Times New Roman" w:hAnsi="Times New Roman" w:cs="Times New Roman"/>
          <w:bCs w:val="0"/>
          <w:color w:val="auto"/>
          <w:highlight w:val="none"/>
        </w:rPr>
      </w:pPr>
      <w:bookmarkStart w:id="61" w:name="_Toc6414"/>
      <w:r>
        <w:rPr>
          <w:rFonts w:hint="default" w:ascii="Times New Roman" w:hAnsi="Times New Roman" w:cs="Times New Roman"/>
          <w:bCs w:val="0"/>
          <w:color w:val="auto"/>
          <w:highlight w:val="none"/>
        </w:rPr>
        <w:t>（二）部门管理情况</w:t>
      </w:r>
      <w:bookmarkEnd w:id="61"/>
    </w:p>
    <w:p>
      <w:pPr>
        <w:ind w:firstLine="640"/>
        <w:rPr>
          <w:rFonts w:hint="eastAsia" w:ascii="Times New Roman" w:hAnsi="Times New Roman" w:eastAsia="宋体" w:cs="Times New Roman"/>
          <w:bCs/>
          <w:color w:val="auto"/>
          <w:highlight w:val="none"/>
          <w:lang w:eastAsia="zh-CN"/>
        </w:rPr>
      </w:pPr>
      <w:r>
        <w:rPr>
          <w:rFonts w:hint="default" w:ascii="Times New Roman" w:hAnsi="Times New Roman" w:cs="Times New Roman"/>
          <w:bCs/>
          <w:color w:val="auto"/>
          <w:highlight w:val="none"/>
        </w:rPr>
        <w:t>部门管理类指标由</w:t>
      </w:r>
      <w:r>
        <w:rPr>
          <w:rFonts w:hint="default" w:ascii="Times New Roman" w:hAnsi="Times New Roman" w:cs="Times New Roman"/>
          <w:bCs/>
          <w:color w:val="auto"/>
          <w:highlight w:val="none"/>
          <w:lang w:val="en-US" w:eastAsia="zh-CN"/>
        </w:rPr>
        <w:t>5</w:t>
      </w:r>
      <w:r>
        <w:rPr>
          <w:rFonts w:hint="default" w:ascii="Times New Roman" w:hAnsi="Times New Roman" w:cs="Times New Roman"/>
          <w:bCs/>
          <w:color w:val="auto"/>
          <w:highlight w:val="none"/>
        </w:rPr>
        <w:t>个二级指标和</w:t>
      </w:r>
      <w:r>
        <w:rPr>
          <w:rFonts w:hint="default" w:ascii="Times New Roman" w:hAnsi="Times New Roman" w:cs="Times New Roman"/>
          <w:bCs/>
          <w:color w:val="auto"/>
          <w:highlight w:val="none"/>
          <w:lang w:val="en-US" w:eastAsia="zh-CN"/>
        </w:rPr>
        <w:t>9</w:t>
      </w:r>
      <w:r>
        <w:rPr>
          <w:rFonts w:hint="default" w:ascii="Times New Roman" w:hAnsi="Times New Roman" w:cs="Times New Roman"/>
          <w:bCs/>
          <w:color w:val="auto"/>
          <w:highlight w:val="none"/>
        </w:rPr>
        <w:t>个三级指标构成，权重分</w:t>
      </w:r>
      <w:r>
        <w:rPr>
          <w:rFonts w:hint="default" w:ascii="Times New Roman" w:hAnsi="Times New Roman" w:cs="Times New Roman"/>
          <w:bCs/>
          <w:color w:val="auto"/>
          <w:highlight w:val="none"/>
          <w:lang w:val="en-US" w:eastAsia="zh-CN"/>
        </w:rPr>
        <w:t>30</w:t>
      </w:r>
      <w:r>
        <w:rPr>
          <w:rFonts w:hint="default" w:ascii="Times New Roman" w:hAnsi="Times New Roman" w:cs="Times New Roman"/>
          <w:bCs/>
          <w:color w:val="auto"/>
          <w:highlight w:val="none"/>
        </w:rPr>
        <w:t>分，实际得分</w:t>
      </w:r>
      <w:r>
        <w:rPr>
          <w:rFonts w:hint="default" w:ascii="Times New Roman" w:hAnsi="Times New Roman" w:cs="Times New Roman"/>
          <w:bCs/>
          <w:color w:val="auto"/>
          <w:highlight w:val="none"/>
          <w:lang w:val="en-US" w:eastAsia="zh-CN"/>
        </w:rPr>
        <w:t>25.69</w:t>
      </w:r>
      <w:r>
        <w:rPr>
          <w:rFonts w:hint="default" w:ascii="Times New Roman" w:hAnsi="Times New Roman" w:cs="Times New Roman"/>
          <w:bCs/>
          <w:color w:val="auto"/>
          <w:highlight w:val="none"/>
        </w:rPr>
        <w:t>分，</w:t>
      </w:r>
      <w:r>
        <w:rPr>
          <w:rFonts w:hint="default" w:ascii="Times New Roman" w:hAnsi="Times New Roman" w:cs="Times New Roman"/>
          <w:bCs/>
          <w:color w:val="auto"/>
          <w:highlight w:val="none"/>
          <w:lang w:val="zh-TW" w:eastAsia="zh-TW"/>
        </w:rPr>
        <w:t>得分率</w:t>
      </w:r>
      <w:r>
        <w:rPr>
          <w:rFonts w:hint="default" w:ascii="Times New Roman" w:hAnsi="Times New Roman" w:cs="Times New Roman"/>
          <w:bCs/>
          <w:color w:val="auto"/>
          <w:highlight w:val="none"/>
          <w:lang w:val="en-US" w:eastAsia="zh-CN"/>
        </w:rPr>
        <w:t>85.63%</w:t>
      </w:r>
      <w:r>
        <w:rPr>
          <w:rFonts w:hint="default" w:ascii="Times New Roman" w:hAnsi="Times New Roman" w:cs="Times New Roman"/>
          <w:bCs/>
          <w:color w:val="auto"/>
          <w:highlight w:val="none"/>
        </w:rPr>
        <w:t>。各指标业绩值和绩效分值如下表所示</w:t>
      </w:r>
      <w:r>
        <w:rPr>
          <w:rFonts w:hint="eastAsia" w:cs="Times New Roman"/>
          <w:bCs/>
          <w:color w:val="auto"/>
          <w:highlight w:val="none"/>
          <w:lang w:eastAsia="zh-CN"/>
        </w:rPr>
        <w:t>。</w:t>
      </w:r>
    </w:p>
    <w:p>
      <w:pPr>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表4-2：部门管理类指标及分值</w:t>
      </w:r>
    </w:p>
    <w:tbl>
      <w:tblPr>
        <w:tblStyle w:val="23"/>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708"/>
        <w:gridCol w:w="873"/>
        <w:gridCol w:w="2459"/>
        <w:gridCol w:w="1029"/>
        <w:gridCol w:w="978"/>
        <w:gridCol w:w="782"/>
        <w:gridCol w:w="678"/>
        <w:gridCol w:w="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3" w:hRule="atLeast"/>
          <w:tblHeader/>
        </w:trPr>
        <w:tc>
          <w:tcPr>
            <w:tcW w:w="420"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5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bidi="ar"/>
              </w:rPr>
            </w:pPr>
            <w:r>
              <w:rPr>
                <w:rFonts w:hint="default" w:ascii="Times New Roman" w:hAnsi="Times New Roman" w:eastAsia="宋体" w:cs="Times New Roman"/>
                <w:b/>
                <w:color w:val="auto"/>
                <w:sz w:val="21"/>
                <w:szCs w:val="21"/>
                <w:highlight w:val="none"/>
                <w:lang w:bidi="ar"/>
              </w:rPr>
              <w:t>二级</w:t>
            </w:r>
          </w:p>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指标</w:t>
            </w:r>
          </w:p>
        </w:tc>
        <w:tc>
          <w:tcPr>
            <w:tcW w:w="146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权重</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restar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color w:val="auto"/>
                <w:sz w:val="21"/>
                <w:szCs w:val="21"/>
                <w:highlight w:val="none"/>
                <w:lang w:val="en-US" w:eastAsia="zh-CN" w:bidi="ar"/>
              </w:rPr>
              <w:t>B部门管理（25分）</w:t>
            </w:r>
          </w:p>
        </w:tc>
        <w:tc>
          <w:tcPr>
            <w:tcW w:w="518" w:type="pct"/>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B1制度建设</w:t>
            </w: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B11内部控制制度健全性</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健全</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健全</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restart"/>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B2预算管理</w:t>
            </w: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B21预算执行率</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cs="Times New Roman"/>
                <w:bCs/>
                <w:color w:val="auto"/>
                <w:sz w:val="21"/>
                <w:szCs w:val="21"/>
                <w:highlight w:val="none"/>
                <w:lang w:val="en-US" w:eastAsia="zh-CN" w:bidi="ar"/>
              </w:rPr>
              <w:t>≥</w:t>
            </w:r>
            <w:r>
              <w:rPr>
                <w:rFonts w:hint="default" w:ascii="Times New Roman" w:hAnsi="Times New Roman" w:cs="Times New Roman"/>
                <w:bCs/>
                <w:color w:val="auto"/>
                <w:sz w:val="21"/>
                <w:szCs w:val="21"/>
                <w:highlight w:val="none"/>
                <w:lang w:val="en-US" w:eastAsia="zh-CN" w:bidi="ar"/>
              </w:rPr>
              <w:t>95%</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76.88%</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1.19</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39.67%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B22预算、决算信息公开</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使用合规</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使用合规</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w:t>
            </w:r>
            <w:r>
              <w:rPr>
                <w:rFonts w:hint="eastAsia" w:cs="Times New Roman"/>
                <w:bCs/>
                <w:color w:val="auto"/>
                <w:sz w:val="21"/>
                <w:szCs w:val="21"/>
                <w:highlight w:val="none"/>
                <w:lang w:val="en-US" w:eastAsia="zh-CN" w:bidi="ar"/>
              </w:rPr>
              <w:t>.5</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w:t>
            </w:r>
            <w:r>
              <w:rPr>
                <w:rFonts w:hint="eastAsia" w:cs="Times New Roman"/>
                <w:bCs/>
                <w:color w:val="auto"/>
                <w:sz w:val="21"/>
                <w:szCs w:val="21"/>
                <w:highlight w:val="none"/>
                <w:lang w:val="en-US" w:eastAsia="zh-CN" w:bidi="ar"/>
              </w:rPr>
              <w:t>.5</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restart"/>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B3资金管理</w:t>
            </w: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B31资金使用合规性</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合规</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合规</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B32政府采购招投标信息公开及时</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执行且有效</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执行且有效</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restart"/>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B4资产管理</w:t>
            </w: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B41固定资产管理规范性</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规范</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较规范</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4</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B42固定资产利用率</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eastAsia" w:cs="Times New Roman"/>
                <w:bCs/>
                <w:color w:val="auto"/>
                <w:sz w:val="21"/>
                <w:szCs w:val="21"/>
                <w:highlight w:val="none"/>
                <w:lang w:val="en-US" w:eastAsia="zh-CN" w:bidi="ar"/>
              </w:rPr>
              <w:t>≥</w:t>
            </w:r>
            <w:r>
              <w:rPr>
                <w:rFonts w:hint="default" w:ascii="Times New Roman" w:hAnsi="Times New Roman" w:cs="Times New Roman"/>
                <w:bCs/>
                <w:color w:val="auto"/>
                <w:sz w:val="21"/>
                <w:szCs w:val="21"/>
                <w:highlight w:val="none"/>
                <w:lang w:val="en-US" w:eastAsia="zh-CN" w:bidi="ar"/>
              </w:rPr>
              <w:t>95%</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95.52%%</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restart"/>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B5项目管理</w:t>
            </w: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B51项目绩效达标率</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91.67%</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420"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518" w:type="pct"/>
            <w:vMerge w:val="continue"/>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p>
        </w:tc>
        <w:tc>
          <w:tcPr>
            <w:tcW w:w="1461" w:type="pc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B52项目支出预算调整率</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±10%以内</w:t>
            </w: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535.07%</w:t>
            </w: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1</w:t>
            </w:r>
            <w:r>
              <w:rPr>
                <w:rFonts w:hint="eastAsia" w:cs="Times New Roman"/>
                <w:bCs/>
                <w:color w:val="auto"/>
                <w:sz w:val="21"/>
                <w:szCs w:val="21"/>
                <w:highlight w:val="none"/>
                <w:lang w:val="en-US" w:eastAsia="zh-CN" w:bidi="ar"/>
              </w:rPr>
              <w:t>.5</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0</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c>
          <w:tcPr>
            <w:tcW w:w="2400" w:type="pct"/>
            <w:gridSpan w:val="3"/>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
                <w:color w:val="auto"/>
                <w:sz w:val="21"/>
                <w:szCs w:val="21"/>
                <w:highlight w:val="none"/>
                <w:lang w:val="en-US" w:eastAsia="zh-CN" w:bidi="ar"/>
              </w:rPr>
              <w:t>合计</w:t>
            </w:r>
          </w:p>
        </w:tc>
        <w:tc>
          <w:tcPr>
            <w:tcW w:w="61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p>
        </w:tc>
        <w:tc>
          <w:tcPr>
            <w:tcW w:w="58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p>
        </w:tc>
        <w:tc>
          <w:tcPr>
            <w:tcW w:w="46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30</w:t>
            </w:r>
          </w:p>
        </w:tc>
        <w:tc>
          <w:tcPr>
            <w:tcW w:w="40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25.69</w:t>
            </w:r>
          </w:p>
        </w:tc>
        <w:tc>
          <w:tcPr>
            <w:tcW w:w="539"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bidi="ar"/>
              </w:rPr>
            </w:pPr>
            <w:r>
              <w:rPr>
                <w:rFonts w:hint="default" w:ascii="Times New Roman" w:hAnsi="Times New Roman" w:cs="Times New Roman"/>
                <w:bCs/>
                <w:color w:val="auto"/>
                <w:sz w:val="21"/>
                <w:szCs w:val="21"/>
                <w:highlight w:val="none"/>
                <w:lang w:val="en-US" w:eastAsia="zh-CN" w:bidi="ar"/>
              </w:rPr>
              <w:t>85.63%</w:t>
            </w:r>
          </w:p>
        </w:tc>
      </w:tr>
    </w:tbl>
    <w:p>
      <w:pPr>
        <w:ind w:firstLine="640"/>
        <w:rPr>
          <w:rFonts w:hint="default" w:ascii="Times New Roman" w:hAnsi="Times New Roman" w:cs="Times New Roman"/>
          <w:bCs/>
          <w:color w:val="auto"/>
          <w:highlight w:val="none"/>
        </w:rPr>
      </w:pPr>
    </w:p>
    <w:p>
      <w:pPr>
        <w:ind w:firstLine="643"/>
        <w:rPr>
          <w:rFonts w:hint="default" w:ascii="Times New Roman" w:hAnsi="Times New Roman" w:cs="Times New Roman"/>
          <w:b/>
          <w:color w:val="auto"/>
          <w:highlight w:val="none"/>
        </w:rPr>
      </w:pPr>
      <w:r>
        <w:rPr>
          <w:rFonts w:hint="default" w:ascii="Times New Roman" w:hAnsi="Times New Roman" w:eastAsia="宋体" w:cs="Times New Roman"/>
          <w:b/>
          <w:color w:val="auto"/>
          <w:highlight w:val="none"/>
        </w:rPr>
        <w:t>指标得分分析</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（1）B11内部控制制度健全性指标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绩效评价组调研了解，巴楚县残疾人联合会结合单位实际情况，建立了单位层面的内部控制体系，制定了包括预算管理、收支管理、政府采购管理、资产业务管理、合同业务管理、项目建设管理控制等制度。其中，单位层面内部控制包括：组织机构和职责、巴楚县残疾人联合会三重一大决策规章制度；业务层面内部控制包括：预算管理、收支管理、资产管理、采购管理、合同管理和建设项目管理等内部控制管理制度规范，在制度管理中考虑风险点的控制</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岗位职责分工明确，业务工作流程完整。</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该指标满分为5分，根据评分标准得5分。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（2）B21预算执行率指标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根据《巴楚县残疾人联合会2024年决算报表》显示，巴楚县残疾人联合会2024年度部门全年预算金额为432.56万元，其中：基本支出79.46万元，项目支出353</w:t>
      </w:r>
      <w:r>
        <w:rPr>
          <w:rFonts w:hint="eastAsia" w:cs="Times New Roman"/>
          <w:bCs/>
          <w:color w:val="auto"/>
          <w:highlight w:val="none"/>
          <w:lang w:eastAsia="zh-CN"/>
        </w:rPr>
        <w:t>.1</w:t>
      </w:r>
      <w:r>
        <w:rPr>
          <w:rFonts w:hint="default" w:ascii="Times New Roman" w:hAnsi="Times New Roman" w:cs="Times New Roman"/>
          <w:bCs/>
          <w:color w:val="auto"/>
          <w:highlight w:val="none"/>
        </w:rPr>
        <w:t>万元。全年支出决算数332.56万元，其中：基本支出79.46万元，项目支出253</w:t>
      </w:r>
      <w:r>
        <w:rPr>
          <w:rFonts w:hint="eastAsia" w:cs="Times New Roman"/>
          <w:bCs/>
          <w:color w:val="auto"/>
          <w:highlight w:val="none"/>
          <w:lang w:eastAsia="zh-CN"/>
        </w:rPr>
        <w:t>.1</w:t>
      </w:r>
      <w:r>
        <w:rPr>
          <w:rFonts w:hint="default" w:ascii="Times New Roman" w:hAnsi="Times New Roman" w:cs="Times New Roman"/>
          <w:bCs/>
          <w:color w:val="auto"/>
          <w:highlight w:val="none"/>
        </w:rPr>
        <w:t>万元，部门年度预算执行率为76.88%。根据评价标准，每降低1%扣0</w:t>
      </w:r>
      <w:r>
        <w:rPr>
          <w:rFonts w:hint="eastAsia" w:cs="Times New Roman"/>
          <w:bCs/>
          <w:color w:val="auto"/>
          <w:highlight w:val="none"/>
          <w:lang w:eastAsia="zh-CN"/>
        </w:rPr>
        <w:t>.1</w:t>
      </w:r>
      <w:r>
        <w:rPr>
          <w:rFonts w:hint="default" w:ascii="Times New Roman" w:hAnsi="Times New Roman" w:cs="Times New Roman"/>
          <w:bCs/>
          <w:color w:val="auto"/>
          <w:highlight w:val="none"/>
        </w:rPr>
        <w:t>分，该项得1.19分。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该指标满分为3分，根据评分标准得1.19分。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（3）B22预算、决算信息公开指标</w:t>
      </w:r>
    </w:p>
    <w:p>
      <w:pPr>
        <w:ind w:firstLine="640"/>
        <w:rPr>
          <w:rFonts w:hint="default" w:ascii="Times New Roman" w:hAnsi="Times New Roman" w:cs="Times New Roman"/>
          <w:color w:val="auto"/>
          <w:highlight w:val="none"/>
        </w:rPr>
      </w:pPr>
      <w:r>
        <w:rPr>
          <w:rFonts w:hint="default" w:ascii="Times New Roman" w:hAnsi="Times New Roman" w:cs="Times New Roman"/>
          <w:bCs/>
          <w:color w:val="auto"/>
          <w:highlight w:val="none"/>
          <w:lang w:eastAsia="zh-CN"/>
        </w:rPr>
        <w:t>巴楚县财政局</w:t>
      </w:r>
      <w:r>
        <w:rPr>
          <w:rFonts w:hint="default" w:ascii="Times New Roman" w:hAnsi="Times New Roman" w:cs="Times New Roman"/>
          <w:bCs/>
          <w:color w:val="auto"/>
          <w:highlight w:val="none"/>
        </w:rPr>
        <w:t>于2024年6月6日下达《关于下达财政收支预算指标的通知</w:t>
      </w:r>
      <w:r>
        <w:rPr>
          <w:rFonts w:hint="default" w:ascii="Times New Roman" w:hAnsi="Times New Roman" w:cs="Times New Roman"/>
          <w:color w:val="auto"/>
          <w:highlight w:val="none"/>
        </w:rPr>
        <w:t>》文件，经查询巴楚县人民政府网站-政府信息公开-法定公开内容-财政信息公开-部门预决算板块数据显示，巴楚县残疾人联合会已于2024年03月15日公开2024年部门预算，公开时间在预算批复下达的20日内，公开内容符合《地方预决算公开操作规程》相关规定。</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2024部门决算尚未到公开时间，不在本次评价范围之内。</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该指标满分为1</w:t>
      </w:r>
      <w:r>
        <w:rPr>
          <w:rFonts w:hint="eastAsia" w:cs="Times New Roman"/>
          <w:bCs/>
          <w:color w:val="auto"/>
          <w:highlight w:val="none"/>
          <w:lang w:eastAsia="zh-CN"/>
        </w:rPr>
        <w:t>.5</w:t>
      </w:r>
      <w:r>
        <w:rPr>
          <w:rFonts w:hint="default" w:ascii="Times New Roman" w:hAnsi="Times New Roman" w:cs="Times New Roman"/>
          <w:bCs/>
          <w:color w:val="auto"/>
          <w:highlight w:val="none"/>
        </w:rPr>
        <w:t>分，根据评分标准得1</w:t>
      </w:r>
      <w:r>
        <w:rPr>
          <w:rFonts w:hint="eastAsia" w:cs="Times New Roman"/>
          <w:bCs/>
          <w:color w:val="auto"/>
          <w:highlight w:val="none"/>
          <w:lang w:eastAsia="zh-CN"/>
        </w:rPr>
        <w:t>.5</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（4）B31资金使用合规性指标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绩效评价小组对巴楚县残疾人联合会2024年资金支出进行了抽查，其中重点检查了残疾儿童康复救助、辅助器具适配、康复托养机构设备补贴等重点项目支出情况。抽查资金206.55万元，抽查比例占2024年项目支出金额58.41%。上述重点项目均为上级专项资金，经查证资金支付材料，项目资金支付按照《巴楚县残联“三重一大”制度》要求执行经过集体决策；资金支出符合财务管理制度规定，提交资金申请报告、政府采购计划表、采购合同、发票、验收单至巴楚县财经委员会，经上会通过后，由财政局国库中心集中支付项目资金。资金的支付有完整的审批程序和手续，符合部门预算批复的用途。</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该指标满分为5分，根据评分标准得5分。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（5）B32政府采购招投标信息公开及时指标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根据巴楚县残疾人联合会提供的2024年决算表-F03机构运行信息表（财决附03表）、《政府采购信息统计报表》以及采购资料内容显示，2024年采购计划金额44</w:t>
      </w:r>
      <w:r>
        <w:rPr>
          <w:rFonts w:hint="eastAsia" w:cs="Times New Roman"/>
          <w:bCs/>
          <w:color w:val="auto"/>
          <w:highlight w:val="none"/>
          <w:lang w:eastAsia="zh-CN"/>
        </w:rPr>
        <w:t>.9</w:t>
      </w:r>
      <w:r>
        <w:rPr>
          <w:rFonts w:hint="default" w:ascii="Times New Roman" w:hAnsi="Times New Roman" w:cs="Times New Roman"/>
          <w:bCs/>
          <w:color w:val="auto"/>
          <w:highlight w:val="none"/>
        </w:rPr>
        <w:t>万元，实际采购金额42.56万元。政府采购服务支出用于设备购置、车辆保险服务和打印耗材的支出。经查询政府采购云平台，设备购置</w:t>
      </w:r>
      <w:r>
        <w:rPr>
          <w:rFonts w:hint="default" w:ascii="Times New Roman" w:hAnsi="Times New Roman" w:cs="Times New Roman"/>
          <w:bCs/>
          <w:color w:val="auto"/>
          <w:highlight w:val="none"/>
          <w:lang w:val="en-US" w:eastAsia="zh-CN"/>
        </w:rPr>
        <w:t>项目通过公开招标记性采购，采购公告、中标公告等信息完整，</w:t>
      </w:r>
      <w:r>
        <w:rPr>
          <w:rFonts w:hint="default" w:ascii="Times New Roman" w:hAnsi="Times New Roman" w:cs="Times New Roman"/>
          <w:bCs/>
          <w:color w:val="auto"/>
          <w:highlight w:val="none"/>
        </w:rPr>
        <w:t>车辆保险服务和打印耗材</w:t>
      </w:r>
      <w:r>
        <w:rPr>
          <w:rFonts w:hint="default" w:ascii="Times New Roman" w:hAnsi="Times New Roman" w:cs="Times New Roman"/>
          <w:bCs/>
          <w:color w:val="auto"/>
          <w:highlight w:val="none"/>
          <w:lang w:val="en-US" w:eastAsia="zh-CN"/>
        </w:rPr>
        <w:t>采购</w:t>
      </w:r>
      <w:r>
        <w:rPr>
          <w:rFonts w:hint="default" w:ascii="Times New Roman" w:hAnsi="Times New Roman" w:cs="Times New Roman"/>
          <w:bCs/>
          <w:color w:val="auto"/>
          <w:highlight w:val="none"/>
        </w:rPr>
        <w:t>按照单位政府采购内控制度通过政采云网上超市进行采购确定中标供应商、签订合同并完成验收，政府采购流程规范，政府采购管理制度有效执行。根据评分标准，得满分。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该指标满分为3分，根据评分标准得3分。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（6）B41固定资产管理规范性指标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绩效评价小组对巴楚县残疾人联合会2024年资产管理进行了抽查，我们发现存在资产管理不到位的情况：巴楚县残疾人联合会2024年11月7日购入设备和仪器43件，资产原值41.93万元，未在2024年度进行资产登记和入账。购入的43件设备和仪器由其二级预算单位巴楚县残疾人事业保障中心（2025年5月份搬迁巴楚县人民医院，与巴楚县人民医院康复病区组成康复医学科)）使用，其中30件设备和仪器处于正常使用中，13件设备和仪器由于未完成移装，暂时闲置在原巴楚县残疾人事业保障中心，涉及资产原值3.57万元。经核查比对，该批设备存在未及时贴标情况，不符合《巴楚县残联资产管理制度》中“购入的固定资产, 由办公室组织验收，验收合格后登记固定资产登记簿和固定资产卡片,记入固定资产总帐。固定资产卡片必须登记到每一件固定资产，明确使用、保管职责，坚持“按物设卡、物卡相符、物移卡随” 的管理原则。”的规定。根据评分标准，扣1分。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该指标满分为5分，根据评分标准得4分。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（7）B42固定资产利用率指标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按照部门单位提供《2024年度资产卡片列表》及现场抽查情况分析，巴楚县残疾人联合会固定资产期末原值为83.74万元，在用资产期末原值为79.99万元，固定资产利用率为95.52%，按照评分标准，固定资产利用率大于或等于95%</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该指标满分为3分，根据评分标准得3分。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（8）B51项目绩效达标率指标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新疆维吾尔自治区财政绩效管理信息系统及线下绩效材料，巴楚县残疾人联合会2024年共计完成项目自评8个，自评平均得分为91.67分，项目绩效达标率=项目绩效自评平均分×100%=91.67%。经进一步核查，根据巴楚县残疾人联合会提供的项目自评材料，未发现存在印证资料不实情况。根据评分标准，项目绩效达标率大于等于90%，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该指标满分为3分，根据评分标准得3分。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（9）B52项目支出预算调整率指标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根据《巴楚县残疾人联合会2024年决算报表》显示，2024年度项目支出年初预算为55</w:t>
      </w:r>
      <w:r>
        <w:rPr>
          <w:rFonts w:hint="eastAsia" w:cs="Times New Roman"/>
          <w:bCs/>
          <w:color w:val="auto"/>
          <w:highlight w:val="none"/>
          <w:lang w:eastAsia="zh-CN"/>
        </w:rPr>
        <w:t>.6</w:t>
      </w:r>
      <w:r>
        <w:rPr>
          <w:rFonts w:hint="default" w:ascii="Times New Roman" w:hAnsi="Times New Roman" w:cs="Times New Roman"/>
          <w:bCs/>
          <w:color w:val="auto"/>
          <w:highlight w:val="none"/>
        </w:rPr>
        <w:t>万元，全年预算数为353</w:t>
      </w:r>
      <w:r>
        <w:rPr>
          <w:rFonts w:hint="eastAsia" w:cs="Times New Roman"/>
          <w:bCs/>
          <w:color w:val="auto"/>
          <w:highlight w:val="none"/>
          <w:lang w:eastAsia="zh-CN"/>
        </w:rPr>
        <w:t>.1</w:t>
      </w:r>
      <w:r>
        <w:rPr>
          <w:rFonts w:hint="default" w:ascii="Times New Roman" w:hAnsi="Times New Roman" w:cs="Times New Roman"/>
          <w:bCs/>
          <w:color w:val="auto"/>
          <w:highlight w:val="none"/>
        </w:rPr>
        <w:t>万元</w:t>
      </w:r>
      <w:r>
        <w:rPr>
          <w:rFonts w:hint="default" w:ascii="Times New Roman" w:hAnsi="Times New Roman" w:cs="Times New Roman"/>
          <w:bCs/>
          <w:color w:val="auto"/>
          <w:highlight w:val="none"/>
          <w:lang w:val="en-US" w:eastAsia="zh-CN"/>
        </w:rPr>
        <w:t>,</w:t>
      </w:r>
      <w:r>
        <w:rPr>
          <w:rFonts w:hint="default" w:ascii="Times New Roman" w:hAnsi="Times New Roman" w:cs="Times New Roman"/>
          <w:bCs/>
          <w:color w:val="auto"/>
          <w:highlight w:val="none"/>
        </w:rPr>
        <w:t>，主要原因为年中追加自治区残疾人事业发展补助资金、中央财政残疾人事业发展补助项目资金、中央专项彩票公益金支持残疾人事业发展补助资金、巴楚县残疾人基本型辅助器具适配补贴项目资金、“三降一提高”公共卫生能力建设资金等项目预算297</w:t>
      </w:r>
      <w:r>
        <w:rPr>
          <w:rFonts w:hint="eastAsia" w:cs="Times New Roman"/>
          <w:bCs/>
          <w:color w:val="auto"/>
          <w:highlight w:val="none"/>
          <w:lang w:eastAsia="zh-CN"/>
        </w:rPr>
        <w:t>.5</w:t>
      </w:r>
      <w:r>
        <w:rPr>
          <w:rFonts w:hint="default" w:ascii="Times New Roman" w:hAnsi="Times New Roman" w:cs="Times New Roman"/>
          <w:bCs/>
          <w:color w:val="auto"/>
          <w:highlight w:val="none"/>
        </w:rPr>
        <w:t>万元。预算调整数为297</w:t>
      </w:r>
      <w:r>
        <w:rPr>
          <w:rFonts w:hint="eastAsia" w:cs="Times New Roman"/>
          <w:bCs/>
          <w:color w:val="auto"/>
          <w:highlight w:val="none"/>
          <w:lang w:eastAsia="zh-CN"/>
        </w:rPr>
        <w:t>.5</w:t>
      </w:r>
      <w:r>
        <w:rPr>
          <w:rFonts w:hint="default" w:ascii="Times New Roman" w:hAnsi="Times New Roman" w:cs="Times New Roman"/>
          <w:bCs/>
          <w:color w:val="auto"/>
          <w:highlight w:val="none"/>
        </w:rPr>
        <w:t>万元，项目预算调整率为535.07%，项目预算调整数超过±10%，不得分。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该指标满分为1</w:t>
      </w:r>
      <w:r>
        <w:rPr>
          <w:rFonts w:hint="eastAsia" w:cs="Times New Roman"/>
          <w:bCs/>
          <w:color w:val="auto"/>
          <w:highlight w:val="none"/>
          <w:lang w:eastAsia="zh-CN"/>
        </w:rPr>
        <w:t>.5</w:t>
      </w:r>
      <w:r>
        <w:rPr>
          <w:rFonts w:hint="default" w:ascii="Times New Roman" w:hAnsi="Times New Roman" w:cs="Times New Roman"/>
          <w:bCs/>
          <w:color w:val="auto"/>
          <w:highlight w:val="none"/>
        </w:rPr>
        <w:t>分，根据评分标准得0分。</w:t>
      </w:r>
    </w:p>
    <w:p>
      <w:pPr>
        <w:pStyle w:val="3"/>
        <w:ind w:firstLine="640"/>
        <w:rPr>
          <w:rFonts w:hint="default" w:ascii="Times New Roman" w:hAnsi="Times New Roman" w:cs="Times New Roman"/>
          <w:bCs w:val="0"/>
          <w:color w:val="auto"/>
          <w:highlight w:val="none"/>
        </w:rPr>
      </w:pPr>
      <w:bookmarkStart w:id="62" w:name="_Toc19266"/>
      <w:r>
        <w:rPr>
          <w:rFonts w:hint="default" w:ascii="Times New Roman" w:hAnsi="Times New Roman" w:cs="Times New Roman"/>
          <w:bCs w:val="0"/>
          <w:color w:val="auto"/>
          <w:highlight w:val="none"/>
        </w:rPr>
        <w:t>（三）部门</w:t>
      </w:r>
      <w:r>
        <w:rPr>
          <w:rFonts w:hint="default" w:ascii="Times New Roman" w:hAnsi="Times New Roman" w:cs="Times New Roman"/>
          <w:bCs w:val="0"/>
          <w:color w:val="auto"/>
          <w:highlight w:val="none"/>
          <w:lang w:val="en-US" w:eastAsia="zh-CN"/>
        </w:rPr>
        <w:t>绩效</w:t>
      </w:r>
      <w:r>
        <w:rPr>
          <w:rFonts w:hint="default" w:ascii="Times New Roman" w:hAnsi="Times New Roman" w:cs="Times New Roman"/>
          <w:bCs w:val="0"/>
          <w:color w:val="auto"/>
          <w:highlight w:val="none"/>
        </w:rPr>
        <w:t>情况</w:t>
      </w:r>
      <w:bookmarkEnd w:id="62"/>
    </w:p>
    <w:p>
      <w:pPr>
        <w:ind w:firstLine="640"/>
        <w:jc w:val="left"/>
        <w:rPr>
          <w:rFonts w:hint="eastAsia" w:ascii="Times New Roman" w:hAnsi="Times New Roman" w:eastAsia="宋体" w:cs="Times New Roman"/>
          <w:bCs/>
          <w:color w:val="auto"/>
          <w:highlight w:val="none"/>
          <w:lang w:eastAsia="zh-CN"/>
        </w:rPr>
      </w:pPr>
      <w:r>
        <w:rPr>
          <w:rFonts w:hint="default" w:ascii="Times New Roman" w:hAnsi="Times New Roman" w:cs="Times New Roman"/>
          <w:bCs/>
          <w:color w:val="auto"/>
          <w:highlight w:val="none"/>
        </w:rPr>
        <w:t>部门</w:t>
      </w:r>
      <w:r>
        <w:rPr>
          <w:rFonts w:hint="default" w:ascii="Times New Roman" w:hAnsi="Times New Roman" w:cs="Times New Roman"/>
          <w:bCs/>
          <w:color w:val="auto"/>
          <w:highlight w:val="none"/>
          <w:lang w:val="en-US" w:eastAsia="zh-CN"/>
        </w:rPr>
        <w:t>绩效类</w:t>
      </w:r>
      <w:r>
        <w:rPr>
          <w:rFonts w:hint="default" w:ascii="Times New Roman" w:hAnsi="Times New Roman" w:cs="Times New Roman"/>
          <w:bCs/>
          <w:color w:val="auto"/>
          <w:highlight w:val="none"/>
        </w:rPr>
        <w:t>指标由</w:t>
      </w:r>
      <w:r>
        <w:rPr>
          <w:rFonts w:hint="default" w:ascii="Times New Roman" w:hAnsi="Times New Roman" w:cs="Times New Roman"/>
          <w:bCs/>
          <w:color w:val="auto"/>
          <w:highlight w:val="none"/>
          <w:lang w:val="en-US" w:eastAsia="zh-CN"/>
        </w:rPr>
        <w:t>2</w:t>
      </w:r>
      <w:r>
        <w:rPr>
          <w:rFonts w:hint="default" w:ascii="Times New Roman" w:hAnsi="Times New Roman" w:cs="Times New Roman"/>
          <w:bCs/>
          <w:color w:val="auto"/>
          <w:highlight w:val="none"/>
        </w:rPr>
        <w:t>个二级指标和</w:t>
      </w:r>
      <w:r>
        <w:rPr>
          <w:rFonts w:hint="default" w:ascii="Times New Roman" w:hAnsi="Times New Roman" w:cs="Times New Roman"/>
          <w:bCs/>
          <w:color w:val="auto"/>
          <w:highlight w:val="none"/>
          <w:lang w:val="en-US" w:eastAsia="zh-CN"/>
        </w:rPr>
        <w:t>9</w:t>
      </w:r>
      <w:r>
        <w:rPr>
          <w:rFonts w:hint="default" w:ascii="Times New Roman" w:hAnsi="Times New Roman" w:cs="Times New Roman"/>
          <w:bCs/>
          <w:color w:val="auto"/>
          <w:highlight w:val="none"/>
        </w:rPr>
        <w:t>个三级指标构成，权重分</w:t>
      </w:r>
      <w:r>
        <w:rPr>
          <w:rFonts w:hint="default" w:ascii="Times New Roman" w:hAnsi="Times New Roman" w:cs="Times New Roman"/>
          <w:bCs/>
          <w:color w:val="auto"/>
          <w:highlight w:val="none"/>
          <w:lang w:val="en-US" w:eastAsia="zh-CN"/>
        </w:rPr>
        <w:t>50</w:t>
      </w:r>
      <w:r>
        <w:rPr>
          <w:rFonts w:hint="default" w:ascii="Times New Roman" w:hAnsi="Times New Roman" w:cs="Times New Roman"/>
          <w:bCs/>
          <w:color w:val="auto"/>
          <w:highlight w:val="none"/>
        </w:rPr>
        <w:t>分，实际得分</w:t>
      </w:r>
      <w:r>
        <w:rPr>
          <w:rFonts w:hint="default" w:ascii="Times New Roman" w:hAnsi="Times New Roman" w:cs="Times New Roman"/>
          <w:bCs/>
          <w:color w:val="auto"/>
          <w:highlight w:val="none"/>
          <w:lang w:val="en-US" w:eastAsia="zh-CN"/>
        </w:rPr>
        <w:t>45.84</w:t>
      </w:r>
      <w:r>
        <w:rPr>
          <w:rFonts w:hint="default" w:ascii="Times New Roman" w:hAnsi="Times New Roman" w:cs="Times New Roman"/>
          <w:bCs/>
          <w:color w:val="auto"/>
          <w:highlight w:val="none"/>
        </w:rPr>
        <w:t>分，</w:t>
      </w:r>
      <w:r>
        <w:rPr>
          <w:rFonts w:hint="default" w:ascii="Times New Roman" w:hAnsi="Times New Roman" w:cs="Times New Roman"/>
          <w:bCs/>
          <w:color w:val="auto"/>
          <w:highlight w:val="none"/>
          <w:lang w:val="zh-TW" w:eastAsia="zh-TW"/>
        </w:rPr>
        <w:t>得分率</w:t>
      </w:r>
      <w:r>
        <w:rPr>
          <w:rFonts w:hint="default" w:ascii="Times New Roman" w:hAnsi="Times New Roman" w:cs="Times New Roman"/>
          <w:bCs/>
          <w:color w:val="auto"/>
          <w:highlight w:val="none"/>
          <w:lang w:val="en-US" w:eastAsia="zh-CN"/>
        </w:rPr>
        <w:t>91.68%</w:t>
      </w:r>
      <w:r>
        <w:rPr>
          <w:rFonts w:hint="default" w:ascii="Times New Roman" w:hAnsi="Times New Roman" w:cs="Times New Roman"/>
          <w:bCs/>
          <w:color w:val="auto"/>
          <w:highlight w:val="none"/>
        </w:rPr>
        <w:t>。各指标业绩值和绩效分值如下表所示</w:t>
      </w:r>
      <w:r>
        <w:rPr>
          <w:rFonts w:hint="eastAsia" w:cs="Times New Roman"/>
          <w:bCs/>
          <w:color w:val="auto"/>
          <w:highlight w:val="none"/>
          <w:lang w:eastAsia="zh-CN"/>
        </w:rPr>
        <w:t>。</w:t>
      </w:r>
    </w:p>
    <w:p>
      <w:pPr>
        <w:spacing w:line="240" w:lineRule="auto"/>
        <w:ind w:firstLine="0" w:firstLineChars="0"/>
        <w:jc w:val="center"/>
        <w:rPr>
          <w:rFonts w:hint="default" w:ascii="Times New Roman" w:hAnsi="Times New Roman" w:eastAsia="宋体" w:cs="Times New Roman"/>
          <w:b/>
          <w:color w:val="auto"/>
          <w:spacing w:val="6"/>
          <w:sz w:val="21"/>
          <w:szCs w:val="21"/>
          <w:highlight w:val="none"/>
        </w:rPr>
      </w:pPr>
      <w:r>
        <w:rPr>
          <w:rFonts w:hint="default" w:ascii="Times New Roman" w:hAnsi="Times New Roman" w:eastAsia="宋体" w:cs="Times New Roman"/>
          <w:b/>
          <w:color w:val="auto"/>
          <w:spacing w:val="6"/>
          <w:sz w:val="21"/>
          <w:szCs w:val="21"/>
          <w:highlight w:val="none"/>
        </w:rPr>
        <w:t>表4-3：部门</w:t>
      </w:r>
      <w:r>
        <w:rPr>
          <w:rFonts w:hint="default" w:ascii="Times New Roman" w:hAnsi="Times New Roman" w:cs="Times New Roman"/>
          <w:b/>
          <w:color w:val="auto"/>
          <w:spacing w:val="6"/>
          <w:sz w:val="21"/>
          <w:szCs w:val="21"/>
          <w:highlight w:val="none"/>
          <w:lang w:val="en-US" w:eastAsia="zh-CN"/>
        </w:rPr>
        <w:t>绩效类</w:t>
      </w:r>
      <w:r>
        <w:rPr>
          <w:rFonts w:hint="default" w:ascii="Times New Roman" w:hAnsi="Times New Roman" w:eastAsia="宋体" w:cs="Times New Roman"/>
          <w:b/>
          <w:color w:val="auto"/>
          <w:spacing w:val="6"/>
          <w:sz w:val="21"/>
          <w:szCs w:val="21"/>
          <w:highlight w:val="none"/>
        </w:rPr>
        <w:t>指标及分值</w:t>
      </w:r>
    </w:p>
    <w:tbl>
      <w:tblPr>
        <w:tblStyle w:val="23"/>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57" w:type="dxa"/>
          <w:bottom w:w="0" w:type="dxa"/>
          <w:right w:w="57" w:type="dxa"/>
        </w:tblCellMar>
      </w:tblPr>
      <w:tblGrid>
        <w:gridCol w:w="679"/>
        <w:gridCol w:w="1115"/>
        <w:gridCol w:w="2353"/>
        <w:gridCol w:w="877"/>
        <w:gridCol w:w="882"/>
        <w:gridCol w:w="938"/>
        <w:gridCol w:w="704"/>
        <w:gridCol w:w="8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blHeader/>
        </w:trPr>
        <w:tc>
          <w:tcPr>
            <w:tcW w:w="403"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一级指标</w:t>
            </w:r>
          </w:p>
        </w:tc>
        <w:tc>
          <w:tcPr>
            <w:tcW w:w="662"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lang w:bidi="ar"/>
              </w:rPr>
            </w:pPr>
            <w:r>
              <w:rPr>
                <w:rFonts w:hint="default" w:ascii="Times New Roman" w:hAnsi="Times New Roman" w:eastAsia="宋体" w:cs="Times New Roman"/>
                <w:b/>
                <w:color w:val="auto"/>
                <w:sz w:val="21"/>
                <w:szCs w:val="21"/>
                <w:highlight w:val="none"/>
                <w:lang w:bidi="ar"/>
              </w:rPr>
              <w:t>二级</w:t>
            </w:r>
          </w:p>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指标</w:t>
            </w:r>
          </w:p>
        </w:tc>
        <w:tc>
          <w:tcPr>
            <w:tcW w:w="1396"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三级指标</w:t>
            </w:r>
          </w:p>
        </w:tc>
        <w:tc>
          <w:tcPr>
            <w:tcW w:w="521"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权重</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业绩值</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完成值</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color w:val="auto"/>
                <w:sz w:val="21"/>
                <w:szCs w:val="21"/>
                <w:highlight w:val="none"/>
              </w:rPr>
            </w:pPr>
            <w:r>
              <w:rPr>
                <w:rFonts w:hint="default" w:ascii="Times New Roman" w:hAnsi="Times New Roman" w:eastAsia="宋体" w:cs="Times New Roman"/>
                <w:b/>
                <w:color w:val="auto"/>
                <w:sz w:val="21"/>
                <w:szCs w:val="21"/>
                <w:highlight w:val="none"/>
                <w:lang w:bidi="ar"/>
              </w:rPr>
              <w:t>得分率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restart"/>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color w:val="auto"/>
                <w:sz w:val="21"/>
                <w:szCs w:val="21"/>
                <w:highlight w:val="none"/>
                <w:lang w:val="en-US" w:eastAsia="zh-CN"/>
              </w:rPr>
              <w:t>C部门绩效（60分）</w:t>
            </w:r>
          </w:p>
        </w:tc>
        <w:tc>
          <w:tcPr>
            <w:tcW w:w="66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C1履职效能（40分）</w:t>
            </w: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C11残疾人基本康复服务覆盖率</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8</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8</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C12残疾人辅助器具适配率</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80%</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64.74%</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0.95</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23.75%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C13适合接受义务教育的残疾儿童少年义务教育入学率</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95%</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6</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6</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C14残疾儿童康复救助人数</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28人</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28人</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C15残疾人农村技术培训人数</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23人</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23人</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C16残疾人文化进家庭覆盖人数</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212人</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200人</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5</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4.29</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85</w:t>
            </w:r>
            <w:r>
              <w:rPr>
                <w:rFonts w:hint="eastAsia" w:cs="Times New Roman"/>
                <w:bCs/>
                <w:color w:val="auto"/>
                <w:sz w:val="21"/>
                <w:szCs w:val="21"/>
                <w:highlight w:val="none"/>
                <w:lang w:val="en-US" w:eastAsia="zh-CN"/>
              </w:rPr>
              <w:t>.8</w:t>
            </w:r>
            <w:r>
              <w:rPr>
                <w:rFonts w:hint="default" w:ascii="Times New Roman" w:hAnsi="Times New Roman" w:cs="Times New Roman"/>
                <w:bCs/>
                <w:color w:val="auto"/>
                <w:sz w:val="21"/>
                <w:szCs w:val="21"/>
                <w:highlight w:val="none"/>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C17残疾人评定补贴发放人数</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117人</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117人</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5</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5</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Merge w:val="continue"/>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C18残疾人数据动态更新管理率</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95.96%</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3</w:t>
            </w:r>
            <w:r>
              <w:rPr>
                <w:rFonts w:hint="eastAsia" w:cs="Times New Roman"/>
                <w:bCs/>
                <w:color w:val="auto"/>
                <w:sz w:val="21"/>
                <w:szCs w:val="21"/>
                <w:highlight w:val="none"/>
                <w:lang w:val="en-US" w:eastAsia="zh-CN"/>
              </w:rPr>
              <w:t>.6</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403" w:type="pct"/>
            <w:vMerge w:val="continue"/>
            <w:tcBorders>
              <w:tl2br w:val="nil"/>
              <w:tr2bl w:val="nil"/>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p>
        </w:tc>
        <w:tc>
          <w:tcPr>
            <w:tcW w:w="66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C2服务对象满意度（10分）</w:t>
            </w:r>
          </w:p>
        </w:tc>
        <w:tc>
          <w:tcPr>
            <w:tcW w:w="1396"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C21残疾人及残疾儿童家属对残联部门服务满意度</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eastAsia" w:cs="Times New Roman"/>
                <w:bCs/>
                <w:color w:val="auto"/>
                <w:sz w:val="21"/>
                <w:szCs w:val="21"/>
                <w:highlight w:val="none"/>
                <w:lang w:val="en-US" w:eastAsia="zh-CN"/>
              </w:rPr>
              <w:t>≥</w:t>
            </w:r>
            <w:r>
              <w:rPr>
                <w:rFonts w:hint="default" w:ascii="Times New Roman" w:hAnsi="Times New Roman" w:cs="Times New Roman"/>
                <w:bCs/>
                <w:color w:val="auto"/>
                <w:sz w:val="21"/>
                <w:szCs w:val="21"/>
                <w:highlight w:val="none"/>
                <w:lang w:val="en-US" w:eastAsia="zh-CN"/>
              </w:rPr>
              <w:t>90%</w:t>
            </w: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97</w:t>
            </w:r>
            <w:r>
              <w:rPr>
                <w:rFonts w:hint="eastAsia" w:cs="Times New Roman"/>
                <w:bCs/>
                <w:color w:val="auto"/>
                <w:sz w:val="21"/>
                <w:szCs w:val="21"/>
                <w:highlight w:val="none"/>
                <w:lang w:val="en-US" w:eastAsia="zh-CN"/>
              </w:rPr>
              <w:t>.4</w:t>
            </w:r>
            <w:r>
              <w:rPr>
                <w:rFonts w:hint="default" w:ascii="Times New Roman" w:hAnsi="Times New Roman" w:cs="Times New Roman"/>
                <w:bCs/>
                <w:color w:val="auto"/>
                <w:sz w:val="21"/>
                <w:szCs w:val="21"/>
                <w:highlight w:val="none"/>
                <w:lang w:val="en-US" w:eastAsia="zh-CN"/>
              </w:rPr>
              <w:t>%</w:t>
            </w: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cantSplit/>
          <w:trHeight w:val="23" w:hRule="atLeast"/>
        </w:trPr>
        <w:tc>
          <w:tcPr>
            <w:tcW w:w="2462" w:type="pct"/>
            <w:gridSpan w:val="3"/>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
                <w:color w:val="auto"/>
                <w:sz w:val="21"/>
                <w:szCs w:val="21"/>
                <w:highlight w:val="none"/>
                <w:lang w:val="en-US" w:eastAsia="zh-CN"/>
              </w:rPr>
              <w:t>合计</w:t>
            </w:r>
          </w:p>
        </w:tc>
        <w:tc>
          <w:tcPr>
            <w:tcW w:w="521" w:type="pc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p>
        </w:tc>
        <w:tc>
          <w:tcPr>
            <w:tcW w:w="524"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p>
        </w:tc>
        <w:tc>
          <w:tcPr>
            <w:tcW w:w="557"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50</w:t>
            </w:r>
          </w:p>
        </w:tc>
        <w:tc>
          <w:tcPr>
            <w:tcW w:w="418"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45.84</w:t>
            </w:r>
          </w:p>
        </w:tc>
        <w:tc>
          <w:tcPr>
            <w:tcW w:w="515" w:type="pct"/>
            <w:tcBorders>
              <w:tl2br w:val="nil"/>
              <w:tr2bl w:val="nil"/>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Cs/>
                <w:color w:val="auto"/>
                <w:sz w:val="21"/>
                <w:szCs w:val="21"/>
                <w:highlight w:val="none"/>
                <w:lang w:val="en-US" w:eastAsia="zh-CN"/>
              </w:rPr>
            </w:pPr>
            <w:r>
              <w:rPr>
                <w:rFonts w:hint="default" w:ascii="Times New Roman" w:hAnsi="Times New Roman" w:cs="Times New Roman"/>
                <w:bCs/>
                <w:color w:val="auto"/>
                <w:sz w:val="21"/>
                <w:szCs w:val="21"/>
                <w:highlight w:val="none"/>
                <w:lang w:val="en-US" w:eastAsia="zh-CN"/>
              </w:rPr>
              <w:t>91.68%</w:t>
            </w:r>
          </w:p>
        </w:tc>
      </w:tr>
    </w:tbl>
    <w:p>
      <w:pPr>
        <w:ind w:firstLine="643"/>
        <w:rPr>
          <w:rFonts w:hint="default" w:ascii="Times New Roman" w:hAnsi="Times New Roman" w:eastAsia="宋体" w:cs="Times New Roman"/>
          <w:b/>
          <w:color w:val="auto"/>
          <w:highlight w:val="none"/>
        </w:rPr>
      </w:pPr>
    </w:p>
    <w:p>
      <w:pPr>
        <w:ind w:firstLine="643"/>
        <w:rPr>
          <w:rFonts w:hint="default" w:ascii="Times New Roman" w:hAnsi="Times New Roman" w:cs="Times New Roman"/>
          <w:b/>
          <w:color w:val="auto"/>
          <w:highlight w:val="none"/>
        </w:rPr>
      </w:pPr>
      <w:r>
        <w:rPr>
          <w:rFonts w:hint="default" w:ascii="Times New Roman" w:hAnsi="Times New Roman" w:eastAsia="宋体" w:cs="Times New Roman"/>
          <w:b/>
          <w:color w:val="auto"/>
          <w:highlight w:val="none"/>
        </w:rPr>
        <w:t>指标得分分析</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（1）C11残疾人基本康复服务覆盖率指标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关于提前下达2024年中央财政残疾人事业发展补助资金预算的通知》（喀地财社〔2023〕68号）、《关于提前下达2024年自治区残疾人事业发展补助资金预算的通知》（喀地财社〔2023〕103号）以及《关于拨付2024年中央财政残疾人事业发展补助资金预算的通知》（喀地财社〔2024〕8号），巴楚县残疾人联合会2024年计划为298名残疾人提供基本康复服务。经查阅《2024年巴楚县残保中心7岁以上残疾儿童康复训练花名册》《巴楚县残疾人联合会2024年度基本康复项目受益对象名单》以及支付材料，巴楚县残疾人联合会2024年实际已为298名残疾人提供基本康复服务，残疾人基本康复服务覆盖率达到100%。根据评分标准，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该指标满分为8分，根据评分标准得8分。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（2）C12残疾人辅助器具适配率指标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关于下达2024年中央专项彩票公益金支持地方社会公益事业发展(残疾人事业)资金预算的通知》（喀地财综〔2024〕11号）、《关于提前下达2024年中央财政残疾人事业发展补助资金预算的通知》（喀地财社〔2023〕68号）以及《关于拨付2024年中央财政残疾人事业发展补助资金预算的通知》（喀地财社〔2024〕8号），巴楚县残疾人联合会2024年计划完成519名残疾人辅助器具适配。经查阅2024年度辅助器具采购合同、《巴楚县残疾人联合会2024年辅助器具发放登记表》以及支付材料，巴楚县残疾人联合会2024年实际已完成为336名残疾人发放辅助器具，残疾人辅助器具适配率64.74%,。根据评分标准，得分=</w:t>
      </w:r>
      <w:r>
        <w:rPr>
          <w:rFonts w:hint="eastAsia" w:cs="Times New Roman"/>
          <w:bCs/>
          <w:color w:val="auto"/>
          <w:highlight w:val="none"/>
          <w:lang w:eastAsia="zh-CN"/>
        </w:rPr>
        <w:t>（实际完成率~60%）/（1~60%）×指标分值=（64.74%）60%）/（80%~60%）</w:t>
      </w:r>
      <w:r>
        <w:rPr>
          <w:rFonts w:hint="default" w:ascii="Times New Roman" w:hAnsi="Times New Roman" w:cs="Times New Roman"/>
          <w:bCs/>
          <w:color w:val="auto"/>
          <w:highlight w:val="none"/>
        </w:rPr>
        <w:t>×4=0.95分。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该指标满分为4分，根据评分标准得0.95分。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（3）C13适合接受义务教育的残疾儿童少年义务教育入学率指标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根据《2024年适龄残疾儿童入学安置情况汇总表》，巴楚县适龄残疾儿童少年总数945人，其中不具备接受教育能力128人，已毕业6人，当年具备接受教育811人。2024年义务教育安置总数为811人，其中：普通学校随班就读523人，特殊教育学校就读125人，送交上门163人。因此适合接受义务教育的残疾儿童少年义务教育入学率达到100%。</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该指标满分为6分，根据评分标准得6分。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（4）C14残疾儿童康复救助人数指标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经查阅《巴楚县2024年0-6岁享受残疾儿童康复救助花名册》、残疾儿童就诊资料以及资金支付资料，巴楚县残疾人联合会2024年度共计为28名残疾儿童提供了康复</w:t>
      </w:r>
      <w:r>
        <w:rPr>
          <w:rFonts w:hint="default" w:ascii="Times New Roman" w:hAnsi="Times New Roman" w:cs="Times New Roman"/>
          <w:bCs/>
          <w:color w:val="auto"/>
          <w:highlight w:val="none"/>
          <w:lang w:eastAsia="zh-CN"/>
        </w:rPr>
        <w:t>救助</w:t>
      </w:r>
      <w:r>
        <w:rPr>
          <w:rFonts w:hint="default" w:ascii="Times New Roman" w:hAnsi="Times New Roman" w:cs="Times New Roman"/>
          <w:bCs/>
          <w:color w:val="auto"/>
          <w:highlight w:val="none"/>
        </w:rPr>
        <w:t>，实际完成率达到100%，根据评分标准，得满分。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该指标满分为4分，根据评分标准得4分。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（5）C15残疾人农村技术培训人数指标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农村技术培训资金支付申请、凭证以及《巴楚县残疾人联合会2024年度残疾人农村技术培训项目名单》等资料，巴楚县残疾人联合会2024年委托巴楚县技工学校对23名残疾人开展使用技术培训，实际完成率100%。根据评分标准，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该指标满分为4分，根据评分标准得4分。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（6）C16残疾人文化进家庭覆盖人数指标：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项目《喀什地区2024年中央专项彩票公益金支持残疾人事业发展补助资金分配表》《巴楚县残联2024年残疾人文化进家庭“五个一”活动汇总表》等项目资料，该项目2024年残疾人文化进家庭项目下达任务为212人，实际已经按照“读一本书、游一次园、看一场电影、参观一次展览、参加一次文化活动”的模式，完成巴楚县特殊教育学校学生、巴楚县残疾人事业保障中心接受康复训练儿童以及巴楚县残疾人代表共计200人的活动体验，实际完成率94.34%。根据评分标准，得分=（实际完成率-60%）/（1-60%）×权重分值=（94.34%-60%）/（1-60%）×5=4.29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该指标满分为5分，根据评分标准得4.29分。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（7）C17残疾人评定补贴发放人数指标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经查阅残疾人评定补贴资金申请、支付凭证以及《巴楚县残联2024年困难重度残疾人评定补贴打卡明细》，巴楚县残疾人联合会2024年度共计完成</w:t>
      </w:r>
      <w:r>
        <w:rPr>
          <w:rFonts w:hint="default" w:ascii="Times New Roman" w:hAnsi="Times New Roman" w:cs="Times New Roman"/>
          <w:bCs/>
          <w:color w:val="auto"/>
          <w:highlight w:val="none"/>
          <w:lang w:val="en-US" w:eastAsia="zh-CN"/>
        </w:rPr>
        <w:t>117</w:t>
      </w:r>
      <w:r>
        <w:rPr>
          <w:rFonts w:hint="default" w:ascii="Times New Roman" w:hAnsi="Times New Roman" w:cs="Times New Roman"/>
          <w:bCs/>
          <w:color w:val="auto"/>
          <w:highlight w:val="none"/>
        </w:rPr>
        <w:t>名残疾人评定补贴发放，按照150元/人的标准拨付补贴资金1.76万元。根据评分标准，得满分。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该指标满分为5分，根据评分标准得5分。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（8）C18残疾人数据动态更新管理率指标</w:t>
      </w:r>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经查看全国残联信息化服务平台、《2024年残疾信息统计台账》</w:t>
      </w:r>
      <w:r>
        <w:rPr>
          <w:rFonts w:hint="default" w:ascii="Times New Roman" w:hAnsi="Times New Roman" w:cs="Times New Roman"/>
          <w:bCs/>
          <w:color w:val="auto"/>
          <w:highlight w:val="none"/>
          <w:lang w:eastAsia="zh-CN"/>
        </w:rPr>
        <w:t>《全国持证残疾人基本状况调查数据报表》</w:t>
      </w:r>
      <w:r>
        <w:rPr>
          <w:rFonts w:hint="default" w:ascii="Times New Roman" w:hAnsi="Times New Roman" w:cs="Times New Roman"/>
          <w:bCs/>
          <w:color w:val="auto"/>
          <w:highlight w:val="none"/>
          <w:lang w:val="en-US" w:eastAsia="zh-CN"/>
        </w:rPr>
        <w:t xml:space="preserve"> </w:t>
      </w:r>
      <w:r>
        <w:rPr>
          <w:rFonts w:hint="default" w:ascii="Times New Roman" w:hAnsi="Times New Roman" w:cs="Times New Roman"/>
          <w:bCs/>
          <w:color w:val="auto"/>
          <w:highlight w:val="none"/>
        </w:rPr>
        <w:t>以及《巴楚县残联2024年度工作总结》等资料，巴楚县2024年对7830名残疾人基本服务状况和需求信息数据动态更新，建立覆盖持证残疾人的实名制信息获取与跟踪服务。2024年度全县调查对象7830人，已调查人数7514人，未调查人数316人，其中：查无此人0人，已搬迁77人，空挂户0人，外出239人，已注销0人。实际完成率95.96%，根据评分标准，得分=（实际完成率-60%）/（1-60%）×指标分值=（95.96%-60%）/（1-60%）×4=3</w:t>
      </w:r>
      <w:r>
        <w:rPr>
          <w:rFonts w:hint="eastAsia" w:cs="Times New Roman"/>
          <w:bCs/>
          <w:color w:val="auto"/>
          <w:highlight w:val="none"/>
          <w:lang w:eastAsia="zh-CN"/>
        </w:rPr>
        <w:t>.6</w:t>
      </w:r>
      <w:r>
        <w:rPr>
          <w:rFonts w:hint="default" w:ascii="Times New Roman" w:hAnsi="Times New Roman" w:cs="Times New Roman"/>
          <w:bCs/>
          <w:color w:val="auto"/>
          <w:highlight w:val="none"/>
        </w:rPr>
        <w:t>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该指标满分为4分，根据评分标准得3</w:t>
      </w:r>
      <w:r>
        <w:rPr>
          <w:rFonts w:hint="eastAsia" w:cs="Times New Roman"/>
          <w:bCs/>
          <w:color w:val="auto"/>
          <w:highlight w:val="none"/>
          <w:lang w:eastAsia="zh-CN"/>
        </w:rPr>
        <w:t>.6</w:t>
      </w:r>
      <w:r>
        <w:rPr>
          <w:rFonts w:hint="default" w:ascii="Times New Roman" w:hAnsi="Times New Roman" w:cs="Times New Roman"/>
          <w:bCs/>
          <w:color w:val="auto"/>
          <w:highlight w:val="none"/>
        </w:rPr>
        <w:t>分。</w:t>
      </w:r>
    </w:p>
    <w:p>
      <w:pPr>
        <w:ind w:firstLine="640"/>
        <w:rPr>
          <w:rFonts w:hint="default" w:ascii="Times New Roman" w:hAnsi="Times New Roman" w:cs="Times New Roman"/>
          <w:b/>
          <w:color w:val="auto"/>
          <w:highlight w:val="none"/>
        </w:rPr>
      </w:pPr>
      <w:r>
        <w:rPr>
          <w:rFonts w:hint="default" w:ascii="Times New Roman" w:hAnsi="Times New Roman" w:cs="Times New Roman"/>
          <w:b/>
          <w:color w:val="auto"/>
          <w:highlight w:val="none"/>
        </w:rPr>
        <w:t>（9）C21残疾人及残疾儿童家属对残联部门服务满意度指标</w:t>
      </w:r>
      <w:bookmarkStart w:id="90" w:name="_GoBack"/>
      <w:bookmarkEnd w:id="90"/>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该效益指标主要采用公众评判法，通过问卷及抽样调查等方式评价受益残疾人及残疾儿童家属满意程度。依据问卷调查结果统计：本问卷调查对象为受益残疾人及残疾儿童家属，共计发放并收回问卷210份，问卷共设计15个问题，其中问题2-14从残联部门宣传、服务、反馈等方面进行满意度调研，根据问卷统计结果，取综合满意度为97</w:t>
      </w:r>
      <w:r>
        <w:rPr>
          <w:rFonts w:hint="eastAsia" w:cs="Times New Roman"/>
          <w:bCs/>
          <w:color w:val="auto"/>
          <w:highlight w:val="none"/>
          <w:lang w:eastAsia="zh-CN"/>
        </w:rPr>
        <w:t>.4</w:t>
      </w:r>
      <w:r>
        <w:rPr>
          <w:rFonts w:hint="default" w:ascii="Times New Roman" w:hAnsi="Times New Roman" w:cs="Times New Roman"/>
          <w:bCs/>
          <w:color w:val="auto"/>
          <w:highlight w:val="none"/>
        </w:rPr>
        <w:t>%。根据评分标准，实际完成率大于等于90%，得满分。</w:t>
      </w:r>
    </w:p>
    <w:p>
      <w:pPr>
        <w:ind w:firstLine="640"/>
        <w:rPr>
          <w:rFonts w:hint="default" w:ascii="Times New Roman" w:hAnsi="Times New Roman" w:cs="Times New Roman"/>
          <w:color w:val="auto"/>
          <w:highlight w:val="none"/>
          <w:lang w:eastAsia="zh-CN"/>
        </w:rPr>
      </w:pPr>
      <w:r>
        <w:rPr>
          <w:rFonts w:hint="default" w:ascii="Times New Roman" w:hAnsi="Times New Roman" w:cs="Times New Roman"/>
          <w:bCs/>
          <w:color w:val="auto"/>
          <w:highlight w:val="none"/>
        </w:rPr>
        <w:t>该指标满分为10分，根据评分标准得10分。</w:t>
      </w:r>
    </w:p>
    <w:p>
      <w:pPr>
        <w:pStyle w:val="2"/>
        <w:ind w:firstLine="640"/>
        <w:rPr>
          <w:rFonts w:hint="default" w:ascii="Times New Roman" w:hAnsi="Times New Roman" w:cs="Times New Roman" w:eastAsiaTheme="minorEastAsia"/>
          <w:b/>
          <w:bCs w:val="0"/>
          <w:color w:val="auto"/>
          <w:highlight w:val="none"/>
        </w:rPr>
      </w:pPr>
      <w:bookmarkStart w:id="63" w:name="_Toc30458"/>
      <w:bookmarkStart w:id="64" w:name="_Toc11312"/>
      <w:r>
        <w:rPr>
          <w:rFonts w:hint="default" w:ascii="Times New Roman" w:hAnsi="Times New Roman" w:cs="Times New Roman"/>
          <w:b/>
          <w:bCs w:val="0"/>
          <w:color w:val="auto"/>
          <w:highlight w:val="none"/>
        </w:rPr>
        <w:t>五、主要经验及做法、存在的问题</w:t>
      </w:r>
      <w:bookmarkEnd w:id="63"/>
      <w:r>
        <w:rPr>
          <w:rFonts w:hint="default" w:ascii="Times New Roman" w:hAnsi="Times New Roman" w:cs="Times New Roman"/>
          <w:b/>
          <w:bCs w:val="0"/>
          <w:color w:val="auto"/>
          <w:highlight w:val="none"/>
        </w:rPr>
        <w:t>和建议</w:t>
      </w:r>
      <w:bookmarkEnd w:id="64"/>
    </w:p>
    <w:p>
      <w:pPr>
        <w:pStyle w:val="3"/>
        <w:ind w:firstLine="640"/>
        <w:rPr>
          <w:rFonts w:hint="default" w:ascii="Times New Roman" w:hAnsi="Times New Roman" w:cs="Times New Roman"/>
          <w:bCs w:val="0"/>
          <w:color w:val="auto"/>
          <w:highlight w:val="none"/>
        </w:rPr>
      </w:pPr>
      <w:bookmarkStart w:id="65" w:name="_Toc14662"/>
      <w:bookmarkStart w:id="66" w:name="_Toc15518"/>
      <w:bookmarkStart w:id="67" w:name="_Toc16974"/>
      <w:bookmarkStart w:id="68" w:name="_Toc1080"/>
      <w:r>
        <w:rPr>
          <w:rFonts w:hint="default" w:ascii="Times New Roman" w:hAnsi="Times New Roman" w:cs="Times New Roman"/>
          <w:bCs w:val="0"/>
          <w:color w:val="auto"/>
          <w:highlight w:val="none"/>
        </w:rPr>
        <w:t>（一）主要经验及做法</w:t>
      </w:r>
      <w:bookmarkEnd w:id="65"/>
      <w:bookmarkEnd w:id="66"/>
      <w:bookmarkEnd w:id="67"/>
      <w:bookmarkEnd w:id="68"/>
    </w:p>
    <w:p>
      <w:pPr>
        <w:ind w:firstLine="640"/>
        <w:rPr>
          <w:rFonts w:hint="default" w:ascii="Times New Roman" w:hAnsi="Times New Roman" w:eastAsia="宋体" w:cs="Times New Roman"/>
          <w:bCs/>
          <w:color w:val="auto"/>
          <w:highlight w:val="none"/>
          <w:lang w:val="en-US" w:eastAsia="zh-CN"/>
        </w:rPr>
      </w:pPr>
      <w:bookmarkStart w:id="69" w:name="_Toc13318"/>
      <w:bookmarkStart w:id="70" w:name="_Toc370"/>
      <w:bookmarkStart w:id="71" w:name="_Toc4015"/>
      <w:bookmarkStart w:id="72" w:name="_Toc10071"/>
      <w:r>
        <w:rPr>
          <w:rFonts w:hint="default" w:ascii="Times New Roman" w:hAnsi="Times New Roman" w:eastAsia="宋体" w:cs="Times New Roman"/>
          <w:bCs/>
          <w:color w:val="auto"/>
          <w:highlight w:val="none"/>
          <w:lang w:val="en-US" w:eastAsia="zh-CN"/>
        </w:rPr>
        <w:t>一是规范残疾人证管理，优化基础服务。巴楚县残疾人联合会严格规范残疾人证办理流程，全年受理853件业务，包括新办、变更、注销等，清理注销221人（含死亡、康复等）。通过公开透明的评定标准，杜绝“人情证”，保障残疾人权益。同时，扎实落实“两项补贴”政策，累计发放补贴102369人次，惠及困难残疾人和重度残疾人，确保党的惠残政策精准落地。</w:t>
      </w:r>
    </w:p>
    <w:p>
      <w:pPr>
        <w:ind w:firstLine="640"/>
        <w:rPr>
          <w:rFonts w:hint="default" w:ascii="Times New Roman" w:hAnsi="Times New Roman" w:eastAsia="宋体" w:cs="Times New Roman"/>
          <w:bCs/>
          <w:color w:val="auto"/>
          <w:highlight w:val="none"/>
          <w:lang w:val="en-US" w:eastAsia="zh-CN"/>
        </w:rPr>
      </w:pPr>
      <w:r>
        <w:rPr>
          <w:rFonts w:hint="default" w:ascii="Times New Roman" w:hAnsi="Times New Roman" w:eastAsia="宋体" w:cs="Times New Roman"/>
          <w:bCs/>
          <w:color w:val="auto"/>
          <w:highlight w:val="none"/>
          <w:lang w:val="en-US" w:eastAsia="zh-CN"/>
        </w:rPr>
        <w:t>二是推进精准康复与教育，提升服务质量。在康复救助方面，为31名残疾儿童提供康复服务，并筹集社会爱心物资。实施“天籁行动”，为26名听力障碍儿童提供人工耳蜗和助听器适配服务。在教育领域，协助945名适龄残疾儿童通过随班就读、送教上门等方式接受教育，并开展“辅助器具进学校”活动，发放轮椅、助听器等设备，助力残疾儿童融入校园。</w:t>
      </w:r>
    </w:p>
    <w:p>
      <w:pPr>
        <w:ind w:firstLine="640"/>
        <w:rPr>
          <w:rFonts w:hint="default" w:ascii="Times New Roman" w:hAnsi="Times New Roman" w:eastAsia="宋体" w:cs="Times New Roman"/>
          <w:bCs/>
          <w:color w:val="auto"/>
          <w:highlight w:val="none"/>
          <w:lang w:val="en-US" w:eastAsia="zh-CN"/>
        </w:rPr>
      </w:pPr>
      <w:r>
        <w:rPr>
          <w:rFonts w:hint="default" w:ascii="Times New Roman" w:hAnsi="Times New Roman" w:eastAsia="宋体" w:cs="Times New Roman"/>
          <w:bCs/>
          <w:color w:val="auto"/>
          <w:highlight w:val="none"/>
          <w:lang w:val="en-US" w:eastAsia="zh-CN"/>
        </w:rPr>
        <w:t>三是拓展就业与文化服务，增强社会融入。巴楚县残疾人联合会多措并举促进残疾人就业，帮助1779名残疾人实现就业，完成38家用人单位年审工作。在文化服务方面，开展“五个一”文化活动，惠及200名残疾人及其家属；建立社区康复驿站，丰富残疾人精神生活。此外，通过实用技术培训、盲人按摩机构扶持等项目，提升残疾人就业创业能力，推动其社会融入和自我发展。全年工作成效显著，残疾人获得感、幸福感持续增强。</w:t>
      </w:r>
    </w:p>
    <w:p>
      <w:pPr>
        <w:pStyle w:val="3"/>
        <w:ind w:firstLine="640"/>
        <w:rPr>
          <w:rFonts w:hint="default" w:ascii="Times New Roman" w:hAnsi="Times New Roman" w:cs="Times New Roman" w:eastAsiaTheme="minorEastAsia"/>
          <w:bCs w:val="0"/>
          <w:color w:val="auto"/>
          <w:highlight w:val="none"/>
        </w:rPr>
      </w:pPr>
      <w:r>
        <w:rPr>
          <w:rFonts w:hint="default" w:ascii="Times New Roman" w:hAnsi="Times New Roman" w:cs="Times New Roman"/>
          <w:bCs w:val="0"/>
          <w:color w:val="auto"/>
          <w:highlight w:val="none"/>
        </w:rPr>
        <w:t>（二）</w:t>
      </w:r>
      <w:r>
        <w:rPr>
          <w:rFonts w:hint="default" w:ascii="Times New Roman" w:hAnsi="Times New Roman" w:cs="Times New Roman"/>
          <w:bCs w:val="0"/>
          <w:color w:val="auto"/>
          <w:highlight w:val="none"/>
          <w:lang w:val="en-US" w:eastAsia="zh-CN"/>
        </w:rPr>
        <w:t>主要</w:t>
      </w:r>
      <w:r>
        <w:rPr>
          <w:rFonts w:hint="default" w:ascii="Times New Roman" w:hAnsi="Times New Roman" w:cs="Times New Roman"/>
          <w:bCs w:val="0"/>
          <w:color w:val="auto"/>
          <w:highlight w:val="none"/>
        </w:rPr>
        <w:t>存在问题</w:t>
      </w:r>
      <w:bookmarkEnd w:id="69"/>
      <w:bookmarkEnd w:id="70"/>
      <w:bookmarkEnd w:id="71"/>
      <w:r>
        <w:rPr>
          <w:rFonts w:hint="default" w:ascii="Times New Roman" w:hAnsi="Times New Roman" w:cs="Times New Roman"/>
          <w:bCs w:val="0"/>
          <w:color w:val="auto"/>
          <w:highlight w:val="none"/>
        </w:rPr>
        <w:t>及原因分析</w:t>
      </w:r>
      <w:bookmarkEnd w:id="72"/>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1.年度计划内容不完善</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巴楚县残疾人联合会制定了《巴楚县残疾人联合会2024年工作计划》，巴楚县残疾人联合会在加强基层党组织建设、严肃残疾人证换证及残疾人证清理工作、做好残疾儿童康复救助工作、落实好惠残项目资金、做好残疾人就业工作、协助推进残疾儿童义务教育工作、做好残疾人维权及统计工作、做好残疾人基本服务状况和需求信息数据动态更工作等方面提出了工作要求。经绩效评价小组查看年度计划内容，</w:t>
      </w:r>
      <w:r>
        <w:rPr>
          <w:rFonts w:hint="default" w:ascii="Times New Roman" w:hAnsi="Times New Roman" w:cs="Times New Roman"/>
          <w:color w:val="auto"/>
          <w:highlight w:val="none"/>
        </w:rPr>
        <w:t>存在年度计划缺少明确的总体目标；各项任务目标不够具体量化，科室责任主体未</w:t>
      </w:r>
      <w:r>
        <w:rPr>
          <w:rFonts w:hint="default" w:ascii="Times New Roman" w:hAnsi="Times New Roman" w:cs="Times New Roman"/>
          <w:color w:val="auto"/>
          <w:highlight w:val="none"/>
          <w:lang w:val="en-US" w:eastAsia="zh-CN"/>
        </w:rPr>
        <w:t>明确</w:t>
      </w:r>
      <w:r>
        <w:rPr>
          <w:rFonts w:hint="default" w:ascii="Times New Roman" w:hAnsi="Times New Roman" w:cs="Times New Roman"/>
          <w:color w:val="auto"/>
          <w:highlight w:val="none"/>
        </w:rPr>
        <w:t>。</w:t>
      </w: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2.固定资产管理不够规范</w:t>
      </w:r>
    </w:p>
    <w:p>
      <w:pPr>
        <w:ind w:firstLine="64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经绩效评价小组抽查，</w:t>
      </w:r>
      <w:r>
        <w:rPr>
          <w:rFonts w:hint="default" w:ascii="Times New Roman" w:hAnsi="Times New Roman" w:cs="Times New Roman"/>
          <w:color w:val="auto"/>
          <w:highlight w:val="none"/>
          <w:lang w:val="en-US" w:eastAsia="zh-CN"/>
        </w:rPr>
        <w:t>发现存在资产管理不到位的情况：巴楚县残疾人联合会2024年11月7日购入设备和仪器43件，资产原值41.93万元，未在2024年度进行资产登记和入账。设备由器二级预算单位巴楚县残疾人事业保障中心（2025年5月份搬迁巴楚县人民医院，与巴楚县人民医院康复病区组成康复医学科）使用，存在13件设备和仪器由于未完成移装，暂时闲置在原巴楚县残疾人事业保障中心，涉及资产原值3.57万元。经核查比对，该批设备存在未及时贴标情况，不符合《巴楚县残联资产管理制度》中“购入的固定资产, 由办公室组织验收，验收合格后登记固定资产登记簿和固定资产卡片,记入固定资产总帐。固定资产卡片必须登记到每一件固定资产，明确使用、保管职责，坚持“按物设卡、物卡相符、物移卡随” 的管理原则”的规定。</w:t>
      </w:r>
    </w:p>
    <w:p>
      <w:pPr>
        <w:ind w:firstLine="640"/>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3.残疾人康复、教育等部门履职成效还有待提升</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根据部门绩效评价结果，</w:t>
      </w:r>
      <w:r>
        <w:rPr>
          <w:rFonts w:hint="default" w:ascii="Times New Roman" w:hAnsi="Times New Roman" w:cs="Times New Roman"/>
          <w:color w:val="auto"/>
          <w:highlight w:val="none"/>
          <w:lang w:val="en-US" w:eastAsia="zh-CN"/>
        </w:rPr>
        <w:t>巴楚县残疾人联合会2024年度</w:t>
      </w:r>
      <w:r>
        <w:rPr>
          <w:rFonts w:hint="default" w:ascii="Times New Roman" w:hAnsi="Times New Roman" w:cs="Times New Roman"/>
          <w:color w:val="auto"/>
          <w:highlight w:val="none"/>
        </w:rPr>
        <w:t>残疾人辅助器具适配率、残疾人文化进家庭等工作成效还有待提升，残疾人动态更新任务完成</w:t>
      </w:r>
      <w:r>
        <w:rPr>
          <w:rFonts w:hint="default" w:ascii="Times New Roman" w:hAnsi="Times New Roman" w:cs="Times New Roman"/>
          <w:color w:val="auto"/>
          <w:highlight w:val="none"/>
          <w:lang w:val="en-US" w:eastAsia="zh-CN" w:bidi="ar"/>
        </w:rPr>
        <w:t>95.96</w:t>
      </w:r>
      <w:r>
        <w:rPr>
          <w:rFonts w:hint="default" w:ascii="Times New Roman" w:hAnsi="Times New Roman" w:cs="Times New Roman"/>
          <w:color w:val="auto"/>
          <w:highlight w:val="none"/>
          <w:lang w:bidi="ar"/>
        </w:rPr>
        <w:t>%，还存在部分工作未完成。结合部门单位总结分析，反映出喀什市残疾人</w:t>
      </w:r>
      <w:r>
        <w:rPr>
          <w:rFonts w:hint="default" w:ascii="Times New Roman" w:hAnsi="Times New Roman" w:cs="Times New Roman"/>
          <w:color w:val="auto"/>
          <w:highlight w:val="none"/>
        </w:rPr>
        <w:t>辅助器具适配</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康复</w:t>
      </w:r>
      <w:r>
        <w:rPr>
          <w:rFonts w:hint="default" w:ascii="Times New Roman" w:hAnsi="Times New Roman" w:cs="Times New Roman"/>
          <w:color w:val="auto"/>
          <w:highlight w:val="none"/>
          <w:lang w:bidi="ar"/>
        </w:rPr>
        <w:t>、</w:t>
      </w:r>
      <w:r>
        <w:rPr>
          <w:rFonts w:hint="default" w:ascii="Times New Roman" w:hAnsi="Times New Roman" w:cs="Times New Roman"/>
          <w:color w:val="auto"/>
          <w:highlight w:val="none"/>
          <w:lang w:val="en-US" w:eastAsia="zh-CN" w:bidi="ar"/>
        </w:rPr>
        <w:t>动态管理</w:t>
      </w:r>
      <w:r>
        <w:rPr>
          <w:rFonts w:hint="default" w:ascii="Times New Roman" w:hAnsi="Times New Roman" w:cs="Times New Roman"/>
          <w:color w:val="auto"/>
          <w:highlight w:val="none"/>
          <w:lang w:bidi="ar"/>
        </w:rPr>
        <w:t>等方面还不能够满足全体残疾人的需求；基层残疾人工作者服务能力及专业知识技能需进一步提升。</w:t>
      </w:r>
    </w:p>
    <w:p>
      <w:pPr>
        <w:pStyle w:val="3"/>
        <w:ind w:firstLine="640"/>
        <w:rPr>
          <w:rFonts w:hint="default" w:ascii="Times New Roman" w:hAnsi="Times New Roman" w:cs="Times New Roman" w:eastAsiaTheme="minorEastAsia"/>
          <w:bCs w:val="0"/>
          <w:color w:val="auto"/>
          <w:highlight w:val="none"/>
        </w:rPr>
      </w:pPr>
      <w:bookmarkStart w:id="73" w:name="_Toc10568"/>
      <w:r>
        <w:rPr>
          <w:rFonts w:hint="default" w:ascii="Times New Roman" w:hAnsi="Times New Roman" w:cs="Times New Roman"/>
          <w:bCs w:val="0"/>
          <w:color w:val="auto"/>
          <w:highlight w:val="none"/>
        </w:rPr>
        <w:t>（三）改进建议</w:t>
      </w:r>
      <w:bookmarkEnd w:id="73"/>
    </w:p>
    <w:p>
      <w:pPr>
        <w:ind w:firstLine="422"/>
        <w:rPr>
          <w:rFonts w:hint="default" w:ascii="Times New Roman" w:hAnsi="Times New Roman" w:cs="Times New Roman"/>
          <w:b/>
          <w:bCs/>
          <w:color w:val="auto"/>
          <w:highlight w:val="none"/>
        </w:rPr>
      </w:pPr>
      <w:bookmarkStart w:id="74" w:name="_Toc32445"/>
      <w:r>
        <w:rPr>
          <w:rFonts w:hint="default" w:ascii="Times New Roman" w:hAnsi="Times New Roman" w:cs="Times New Roman"/>
          <w:b/>
          <w:bCs/>
          <w:color w:val="auto"/>
          <w:highlight w:val="none"/>
        </w:rPr>
        <w:t>1.完善年度工作计划，落实责任主体</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建议部门预算单位贯彻落实习近平新时代中国特色社会主义思想、党的二十大精神，围绕</w:t>
      </w:r>
      <w:r>
        <w:rPr>
          <w:rFonts w:hint="default" w:ascii="Times New Roman" w:hAnsi="Times New Roman" w:cs="Times New Roman"/>
          <w:color w:val="auto"/>
          <w:highlight w:val="none"/>
          <w:lang w:val="en-US" w:eastAsia="zh-CN"/>
        </w:rPr>
        <w:t>巴楚县委</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县</w:t>
      </w:r>
      <w:r>
        <w:rPr>
          <w:rFonts w:hint="default" w:ascii="Times New Roman" w:hAnsi="Times New Roman" w:cs="Times New Roman"/>
          <w:color w:val="auto"/>
          <w:highlight w:val="none"/>
        </w:rPr>
        <w:t>人民政府部署工作要求，紧密联系</w:t>
      </w:r>
      <w:r>
        <w:rPr>
          <w:rFonts w:hint="default" w:ascii="Times New Roman" w:hAnsi="Times New Roman" w:cs="Times New Roman"/>
          <w:color w:val="auto"/>
          <w:highlight w:val="none"/>
          <w:lang w:val="en-US" w:eastAsia="zh-CN"/>
        </w:rPr>
        <w:t>喀什地区</w:t>
      </w:r>
      <w:r>
        <w:rPr>
          <w:rFonts w:hint="default" w:ascii="Times New Roman" w:hAnsi="Times New Roman" w:cs="Times New Roman"/>
          <w:color w:val="auto"/>
          <w:highlight w:val="none"/>
        </w:rPr>
        <w:t>“十四五”残疾人保障和发展规划</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区域经济社会发展需求，合理制定明确、全面、完整的部门单位年度工作计划，反映部门总体工作思路，应当包含明确的总体目标、计划实施内容、责任主体相关内容，结合部门职能细化各科室履行的任务计划安排，提升年度计划的科学完整性。</w:t>
      </w: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2.进一步规范资产管理，确保资产使用合规</w:t>
      </w:r>
    </w:p>
    <w:p>
      <w:pPr>
        <w:keepNext w:val="0"/>
        <w:keepLines w:val="0"/>
        <w:pageBreakBefore w:val="0"/>
        <w:widowControl/>
        <w:kinsoku/>
        <w:wordWrap/>
        <w:overflowPunct/>
        <w:topLinePunct w:val="0"/>
        <w:autoSpaceDE/>
        <w:autoSpaceDN/>
        <w:bidi w:val="0"/>
        <w:ind w:firstLine="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建议部门预算单位</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rPr>
        <w:t>一是做好固定资产管理基础工作，确保家底清晰。加强行政事业性国有资产台账管理，做好核算入账、登记管理、清查盘点、权属管理的基础工作，确保资产信息的全面、准确和完整，及时下账已报废注销的固定资产，实现资产的动态管理。二是加强固定资产使用管理，落实管理责任。定期对固定资产进行清查盘点，全面掌握并真实反映固定资产的数量、价值和使用状况，对于符合报废、报损标准的固定资产按规定权限履行报批程序并及时处置，确保账账相符、账实相符。三是强化日常监管，针对单位固定资产管理制度是否完善、基础工作是否扎实、使用是否高效等开展监督检查，进一步加强对固定资产使用、处置等关键环节的管控，确保固定资产安全完整，高效利用。</w:t>
      </w:r>
    </w:p>
    <w:p>
      <w:pPr>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3.全面落实扶残助残工作，提升残疾人服务质量</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建议部门预算单位</w:t>
      </w:r>
      <w:r>
        <w:rPr>
          <w:rFonts w:hint="default" w:ascii="Times New Roman" w:hAnsi="Times New Roman" w:cs="Times New Roman"/>
          <w:color w:val="auto"/>
          <w:highlight w:val="none"/>
          <w:lang w:eastAsia="zh-CN"/>
        </w:rPr>
        <w:t>，</w:t>
      </w:r>
      <w:r>
        <w:rPr>
          <w:rFonts w:hint="default" w:ascii="Times New Roman" w:hAnsi="Times New Roman" w:eastAsia="宋体" w:cs="Times New Roman"/>
          <w:color w:val="auto"/>
          <w:highlight w:val="none"/>
        </w:rPr>
        <w:t>一是优化资源配置，提升精准服务能力。针对辅助器具适配率不足的问题，应结合动态更新数据，精准摸排需求，优化采购和发放流程，确保适配服务覆盖更多有需求的残疾人。二是加强基层队伍建设，提升专业服务水平。定期组织康复、教育等领域的专业培训，邀请专家授课或安排基层工作者赴先进地区学习，提高其服务技能和知识水平。三是完善动态管理机制，强化数据应用。针对动态更新任务未全部完成的问题，应优化数据采集方式，利用信息化手段提高效率，并确保数据真实可用，为政策制定和服务调整提供依据。四是加大宣传力度，提高政策知晓率。通过社区宣传、新媒体等渠道，广泛普及康复、教育等惠残政策，鼓励残疾人家庭主动参与，形成政府主导、社会支持、家庭配合的良性互动机制，全面提升服务成效。</w:t>
      </w:r>
    </w:p>
    <w:p>
      <w:pPr>
        <w:pStyle w:val="2"/>
        <w:ind w:firstLine="640"/>
        <w:rPr>
          <w:rFonts w:hint="default" w:ascii="Times New Roman" w:hAnsi="Times New Roman" w:cs="Times New Roman"/>
          <w:b/>
          <w:bCs w:val="0"/>
          <w:color w:val="auto"/>
          <w:highlight w:val="none"/>
        </w:rPr>
      </w:pPr>
      <w:bookmarkStart w:id="75" w:name="_Toc23230"/>
      <w:r>
        <w:rPr>
          <w:rFonts w:hint="default" w:ascii="Times New Roman" w:hAnsi="Times New Roman" w:cs="Times New Roman"/>
          <w:b/>
          <w:bCs w:val="0"/>
          <w:color w:val="auto"/>
          <w:highlight w:val="none"/>
        </w:rPr>
        <w:t>六、其他需要说明的问题</w:t>
      </w:r>
      <w:bookmarkEnd w:id="74"/>
      <w:bookmarkEnd w:id="75"/>
    </w:p>
    <w:p>
      <w:pPr>
        <w:ind w:firstLine="64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被评价单位的责任是提供与形成本次绩效评价报告相关的基础工作材料和相关资金财务核算资料，并对其真实性、合法性、 完整性负责。评价机构参照《自治区财政支出绩效评价管理暂行办法》（新财预〔2018〕189号）、</w:t>
      </w:r>
      <w:r>
        <w:rPr>
          <w:rFonts w:hint="default" w:ascii="Times New Roman" w:hAnsi="Times New Roman" w:cs="Times New Roman"/>
          <w:bCs/>
          <w:color w:val="auto"/>
          <w:highlight w:val="none"/>
          <w:lang w:val="en-US" w:eastAsia="zh-CN"/>
        </w:rPr>
        <w:t>财政厅绩效评价中心印发</w:t>
      </w:r>
      <w:r>
        <w:rPr>
          <w:rFonts w:hint="default" w:ascii="Times New Roman" w:hAnsi="Times New Roman" w:cs="Times New Roman"/>
          <w:bCs/>
          <w:color w:val="auto"/>
          <w:highlight w:val="none"/>
        </w:rPr>
        <w:t>《关于参照使用预算绩效评价指标体系通知》</w:t>
      </w:r>
      <w:r>
        <w:rPr>
          <w:rFonts w:hint="default" w:ascii="Times New Roman" w:hAnsi="Times New Roman" w:cs="Times New Roman"/>
          <w:bCs/>
          <w:color w:val="auto"/>
          <w:highlight w:val="none"/>
          <w:lang w:val="en-US" w:eastAsia="zh-CN"/>
        </w:rPr>
        <w:t>等政策依据</w:t>
      </w:r>
      <w:r>
        <w:rPr>
          <w:rFonts w:hint="default" w:ascii="Times New Roman" w:hAnsi="Times New Roman" w:cs="Times New Roman"/>
          <w:bCs/>
          <w:color w:val="auto"/>
          <w:highlight w:val="none"/>
        </w:rPr>
        <w:t xml:space="preserve">进行评价，选择的绩效评价程序取决于评估人员的判断，部门整体支出评价的可靠性基于相关部门和单位提供资料的全面性和准确性，评价工作组尽可能地收集更为全面、有效、准确的文件和数据，但由于受客观因素的限制，只能在相关部门和单位提供的现有资料的前提下，结合应有的职业判断做出尽可能可靠的评价结论。 </w:t>
      </w:r>
    </w:p>
    <w:p>
      <w:pPr>
        <w:ind w:firstLine="0" w:firstLineChars="0"/>
        <w:rPr>
          <w:rFonts w:hint="default" w:ascii="Times New Roman" w:hAnsi="Times New Roman" w:cs="Times New Roman"/>
          <w:bCs/>
          <w:color w:val="auto"/>
          <w:highlight w:val="none"/>
        </w:rPr>
      </w:pPr>
    </w:p>
    <w:p>
      <w:pPr>
        <w:ind w:firstLine="640"/>
        <w:jc w:val="center"/>
        <w:rPr>
          <w:rFonts w:hint="default" w:ascii="Times New Roman" w:hAnsi="Times New Roman" w:cs="Times New Roman"/>
          <w:b/>
          <w:color w:val="auto"/>
          <w:highlight w:val="none"/>
        </w:rPr>
      </w:pPr>
      <w:r>
        <w:rPr>
          <w:rFonts w:hint="default" w:ascii="Times New Roman" w:hAnsi="Times New Roman" w:cs="Times New Roman"/>
          <w:b/>
          <w:color w:val="auto"/>
          <w:highlight w:val="none"/>
          <w:lang w:val="en-US" w:eastAsia="zh-CN"/>
        </w:rPr>
        <w:t xml:space="preserve">                               </w:t>
      </w:r>
      <w:r>
        <w:rPr>
          <w:rFonts w:hint="default" w:ascii="Times New Roman" w:hAnsi="Times New Roman" w:cs="Times New Roman"/>
          <w:b/>
          <w:color w:val="auto"/>
          <w:highlight w:val="none"/>
        </w:rPr>
        <w:t>评价机构：新疆驰远天合有限责任会计师事务所</w:t>
      </w:r>
    </w:p>
    <w:p>
      <w:pPr>
        <w:ind w:firstLine="3795" w:firstLineChars="1800"/>
        <w:rPr>
          <w:rFonts w:hint="default" w:ascii="Times New Roman" w:hAnsi="Times New Roman" w:cs="Times New Roman"/>
          <w:b/>
          <w:color w:val="auto"/>
          <w:highlight w:val="none"/>
        </w:rPr>
        <w:sectPr>
          <w:footerReference r:id="rId9" w:type="default"/>
          <w:pgSz w:w="11906" w:h="16838"/>
          <w:pgMar w:top="1440" w:right="1800" w:bottom="1440" w:left="1800" w:header="851" w:footer="90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default" w:ascii="Times New Roman" w:hAnsi="Times New Roman" w:cs="Times New Roman"/>
          <w:b/>
          <w:color w:val="auto"/>
          <w:highlight w:val="none"/>
        </w:rPr>
        <w:t>评价时间：202</w:t>
      </w:r>
      <w:r>
        <w:rPr>
          <w:rFonts w:hint="default" w:ascii="Times New Roman" w:hAnsi="Times New Roman" w:cs="Times New Roman"/>
          <w:b/>
          <w:color w:val="auto"/>
          <w:highlight w:val="none"/>
          <w:lang w:val="en-US" w:eastAsia="zh-CN"/>
        </w:rPr>
        <w:t>5</w:t>
      </w:r>
      <w:r>
        <w:rPr>
          <w:rFonts w:hint="default" w:ascii="Times New Roman" w:hAnsi="Times New Roman" w:cs="Times New Roman"/>
          <w:b/>
          <w:color w:val="auto"/>
          <w:highlight w:val="none"/>
        </w:rPr>
        <w:t>年</w:t>
      </w:r>
      <w:r>
        <w:rPr>
          <w:rFonts w:hint="default" w:ascii="Times New Roman" w:hAnsi="Times New Roman" w:cs="Times New Roman"/>
          <w:b/>
          <w:color w:val="auto"/>
          <w:highlight w:val="none"/>
          <w:lang w:val="en-US" w:eastAsia="zh-CN"/>
        </w:rPr>
        <w:t>7</w:t>
      </w:r>
      <w:r>
        <w:rPr>
          <w:rFonts w:hint="default" w:ascii="Times New Roman" w:hAnsi="Times New Roman" w:cs="Times New Roman"/>
          <w:b/>
          <w:color w:val="auto"/>
          <w:highlight w:val="none"/>
        </w:rPr>
        <w:t>月</w:t>
      </w:r>
    </w:p>
    <w:p>
      <w:pPr>
        <w:pStyle w:val="2"/>
        <w:ind w:firstLine="0" w:firstLineChars="0"/>
        <w:rPr>
          <w:rFonts w:hint="default" w:ascii="Times New Roman" w:hAnsi="Times New Roman" w:cs="Times New Roman"/>
          <w:color w:val="auto"/>
          <w:highlight w:val="none"/>
        </w:rPr>
      </w:pPr>
      <w:bookmarkStart w:id="76" w:name="_Toc29931"/>
      <w:r>
        <w:rPr>
          <w:rFonts w:hint="default" w:ascii="Times New Roman" w:hAnsi="Times New Roman" w:cs="Times New Roman"/>
          <w:color w:val="auto"/>
          <w:highlight w:val="none"/>
        </w:rPr>
        <w:t>附件1：绩效评价指标体系及综合评价表</w:t>
      </w:r>
      <w:bookmarkEnd w:id="76"/>
      <w:r>
        <w:rPr>
          <w:rFonts w:hint="default" w:ascii="Times New Roman" w:hAnsi="Times New Roman" w:cs="Times New Roman"/>
          <w:color w:val="auto"/>
          <w:highlight w:val="none"/>
        </w:rPr>
        <w:t xml:space="preserve"> </w:t>
      </w:r>
    </w:p>
    <w:p>
      <w:pPr>
        <w:ind w:firstLine="584"/>
        <w:jc w:val="center"/>
        <w:rPr>
          <w:rFonts w:hint="default" w:ascii="Times New Roman" w:hAnsi="Times New Roman" w:eastAsia="宋体" w:cs="Times New Roman"/>
          <w:b/>
          <w:color w:val="auto"/>
          <w:spacing w:val="6"/>
          <w:sz w:val="24"/>
          <w:szCs w:val="24"/>
          <w:highlight w:val="none"/>
        </w:rPr>
      </w:pPr>
      <w:r>
        <w:rPr>
          <w:rFonts w:hint="default" w:ascii="Times New Roman" w:hAnsi="Times New Roman" w:cs="Times New Roman"/>
          <w:b/>
          <w:color w:val="auto"/>
          <w:spacing w:val="6"/>
          <w:sz w:val="24"/>
          <w:szCs w:val="24"/>
          <w:highlight w:val="none"/>
          <w:lang w:eastAsia="zh-CN"/>
        </w:rPr>
        <w:t>巴楚县残疾人联合会</w:t>
      </w:r>
      <w:r>
        <w:rPr>
          <w:rFonts w:hint="default" w:ascii="Times New Roman" w:hAnsi="Times New Roman" w:eastAsia="宋体" w:cs="Times New Roman"/>
          <w:b/>
          <w:color w:val="auto"/>
          <w:spacing w:val="6"/>
          <w:sz w:val="24"/>
          <w:szCs w:val="24"/>
          <w:highlight w:val="none"/>
        </w:rPr>
        <w:t>部门整体绩效评价指标体系及综合评分表</w:t>
      </w:r>
    </w:p>
    <w:p>
      <w:pPr>
        <w:ind w:firstLine="640"/>
        <w:rPr>
          <w:rFonts w:hint="default" w:ascii="Times New Roman" w:hAnsi="Times New Roman" w:cs="Times New Roman"/>
          <w:bCs/>
          <w:color w:val="auto"/>
          <w:highlight w:val="none"/>
        </w:rPr>
      </w:pPr>
    </w:p>
    <w:tbl>
      <w:tblPr>
        <w:tblStyle w:val="23"/>
        <w:tblW w:w="4996" w:type="pct"/>
        <w:tblInd w:w="0" w:type="dxa"/>
        <w:tblLayout w:type="fixed"/>
        <w:tblCellMar>
          <w:top w:w="0" w:type="dxa"/>
          <w:left w:w="51" w:type="dxa"/>
          <w:bottom w:w="0" w:type="dxa"/>
          <w:right w:w="51" w:type="dxa"/>
        </w:tblCellMar>
      </w:tblPr>
      <w:tblGrid>
        <w:gridCol w:w="692"/>
        <w:gridCol w:w="799"/>
        <w:gridCol w:w="1069"/>
        <w:gridCol w:w="2990"/>
        <w:gridCol w:w="4278"/>
        <w:gridCol w:w="875"/>
        <w:gridCol w:w="978"/>
        <w:gridCol w:w="820"/>
        <w:gridCol w:w="719"/>
        <w:gridCol w:w="829"/>
      </w:tblGrid>
      <w:tr>
        <w:tblPrEx>
          <w:tblCellMar>
            <w:top w:w="0" w:type="dxa"/>
            <w:left w:w="51" w:type="dxa"/>
            <w:bottom w:w="0" w:type="dxa"/>
            <w:right w:w="51" w:type="dxa"/>
          </w:tblCellMar>
        </w:tblPrEx>
        <w:trPr>
          <w:trHeight w:val="261" w:hRule="atLeast"/>
          <w:tblHeader/>
        </w:trPr>
        <w:tc>
          <w:tcPr>
            <w:tcW w:w="2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kern w:val="0"/>
                <w:sz w:val="20"/>
                <w:szCs w:val="20"/>
                <w:highlight w:val="none"/>
                <w:lang w:bidi="ar"/>
              </w:rPr>
            </w:pPr>
            <w:r>
              <w:rPr>
                <w:rFonts w:hint="default" w:ascii="Times New Roman" w:hAnsi="Times New Roman" w:eastAsia="宋体" w:cs="Times New Roman"/>
                <w:b/>
                <w:bCs/>
                <w:color w:val="auto"/>
                <w:kern w:val="0"/>
                <w:sz w:val="20"/>
                <w:szCs w:val="20"/>
                <w:highlight w:val="none"/>
                <w:lang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二级指标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三级指标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指标解释</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评价标准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目标值</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实际完成值</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标杆分值</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指标得分</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b/>
                <w:bCs/>
                <w:color w:val="auto"/>
                <w:sz w:val="20"/>
                <w:szCs w:val="20"/>
                <w:highlight w:val="none"/>
              </w:rPr>
            </w:pPr>
            <w:r>
              <w:rPr>
                <w:rFonts w:hint="default" w:ascii="Times New Roman" w:hAnsi="Times New Roman" w:eastAsia="宋体" w:cs="Times New Roman"/>
                <w:b/>
                <w:bCs/>
                <w:color w:val="auto"/>
                <w:kern w:val="0"/>
                <w:sz w:val="20"/>
                <w:szCs w:val="20"/>
                <w:highlight w:val="none"/>
                <w:lang w:bidi="ar"/>
              </w:rPr>
              <w:t>得分率</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A部门决策（15分）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A1部门战略计划</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A11中长期规划科学合理性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考察部门中长期规划的科学性，以及与本区及上级部门中长期规划的匹配性</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1.是否制定中长期规划；</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2.依据自治区的总体规划，将任务落实到部门中长期规划；</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3.中长期规划是否对总体目标、规划实施内容及时间安排有明确规定；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4.中长期规划对部门各项职能的履行均进行了完整规划。</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中长期规划清晰、全面、完整，经相应的程序认定，得2分；缺失一项扣0.5分；无规划，不得分。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A12年度工作计划科学完整性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考察年度工作计划的合理性、明确性，与本部门规划及上级部门的适应性</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1.是否制定明确的年度工作计划；</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2.年度工作计划包含明确的总体目标、计划实施内容、责任主体相关内容；</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3.年度工作计划针对部门全部职能的履行进行了计划安排。</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部门工作计划明确、全面、完整，并经集体决策正式下发文件，得4分；缺失一项扣0.5分；无计划，不得分。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科学完整</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较科学完整</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r>
              <w:rPr>
                <w:rFonts w:hint="eastAsia"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87</w:t>
            </w:r>
            <w:r>
              <w:rPr>
                <w:rFonts w:hint="eastAsia" w:cs="Times New Roman"/>
                <w:color w:val="auto"/>
                <w:kern w:val="0"/>
                <w:sz w:val="20"/>
                <w:szCs w:val="20"/>
                <w:highlight w:val="none"/>
                <w:lang w:val="en-US" w:eastAsia="zh-CN" w:bidi="ar"/>
              </w:rPr>
              <w:t>.5</w:t>
            </w:r>
            <w:r>
              <w:rPr>
                <w:rFonts w:hint="default" w:ascii="Times New Roman" w:hAnsi="Times New Roman" w:eastAsia="宋体" w:cs="Times New Roman"/>
                <w:color w:val="auto"/>
                <w:kern w:val="0"/>
                <w:sz w:val="20"/>
                <w:szCs w:val="20"/>
                <w:highlight w:val="none"/>
                <w:lang w:val="en-US" w:eastAsia="zh-CN"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A2绩效目标</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A21绩效目标明确性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考察部门（单位）是否按要求编报项目绩效目标，是否依据充分、内容完整、覆盖全面、符合实际。</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1.是否有部门整体支出绩效目标；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2.绩效目标与部门职能、规划计划是否具有相关性；</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3.预期产出效益和效果是否符合正常的业绩水平。</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若1不符合，则此指标不得分；若1符合，则每发现一处不符扣0.2分，扣完为止。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明确</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A22绩效目标合理性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考察部门（单位）设定的绩效指标是否清晰、细化、可量化，用以反映和考核部门（单位）整体绩效目标的明细化情况。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1.是否将部门整体支出绩效目标细化分解为具体的绩效指标；</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2.是否通过清晰、可衡量的指标值予以体现；</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3.是否与部门年度工作任务数或计划数相对应。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每发现一处不符扣0.2分，扣完为止。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合理</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A3部门预算编制</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A31预算编制规范性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考察部门（单位）是否严格按照当年预算编制要求规范编制预算；预算申报程序准确；审批流程规范；履行集体决策确定等情况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1.预算编制是否经过科学论证；</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2.预算额度测算依据是否充分，是否按照标准编制；</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3.预算确定的资金量是否与工作任务相匹配；</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4.预算编制严格按照当年预算编制要求规范编制预算、预算申报程序准确、审批流程严谨、主管部门集体决策确定。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以上情况均符合，得2分；有不符情况每项扣0.5分，扣完为止。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A32预算编制与重点工作任务的匹配性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考察部门预算安排和工作计划的匹配性，重点工作资金的保障性，项目是否遵循轻重缓急按序保障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1.专项支出立项依据是否充分；                                                                      2.支出内容与工作计划是否一一对应；                                                                    3.重点工作重点保障是否遵循轻重缓急、按序保障。</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以上情况均符合，得3分；有不符情况每项扣0.5分，扣完为止。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匹配</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匹配</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34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20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19</w:t>
            </w:r>
            <w:r>
              <w:rPr>
                <w:rFonts w:hint="eastAsia"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97</w:t>
            </w:r>
            <w:r>
              <w:rPr>
                <w:rFonts w:hint="eastAsia" w:cs="Times New Roman"/>
                <w:color w:val="auto"/>
                <w:kern w:val="0"/>
                <w:sz w:val="20"/>
                <w:szCs w:val="20"/>
                <w:highlight w:val="none"/>
                <w:lang w:val="en-US" w:eastAsia="zh-CN" w:bidi="ar"/>
              </w:rPr>
              <w:t>.5</w:t>
            </w:r>
            <w:r>
              <w:rPr>
                <w:rFonts w:hint="default" w:ascii="Times New Roman" w:hAnsi="Times New Roman" w:eastAsia="宋体" w:cs="Times New Roman"/>
                <w:color w:val="auto"/>
                <w:kern w:val="0"/>
                <w:sz w:val="20"/>
                <w:szCs w:val="20"/>
                <w:highlight w:val="none"/>
                <w:lang w:val="en-US" w:eastAsia="zh-CN" w:bidi="ar"/>
              </w:rPr>
              <w:t>%</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B部门管理（25分）</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B1制度建设</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B11内部控制制度健全性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考察部门（单位）制定了相应的预算资金、财务管理和预算绩效管理等制度，用以反映部门（单位）的管理制度对其完成主要职责和促进事业发展的保障情况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按照财政部要求，建立完善的内部控制制度且能保障主要职责和事业发展的需要，得5分；制度不完整的每个扣0.5分，扣完为止；制度缺失不得分。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健全</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健全</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B2预算管理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B21预算执行率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考察部门预算资金执行情况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支出预算完成率=(支出预算完成数/支出预算下达数) ×100%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支出预算执行数：部门（单位）本年度实际完成的预算支出数；支出预算数：财政部门批复的本年度部门（单位）预算支出数。</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支出预算执行率大于等于95%，得满分，每降低1%扣0.1分，扣完为止。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76.88%</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1.19</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39.67%</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B22预算、决算信息公开</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考察考察预决算信息是否按时公开</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1.是否按规定内容公开预决算信息，得0.5分；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2.是否按规定时限公开预决算信息，得0.5分；</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预决算信息是指与部门预算、执行、决算、监督、绩效等管理相关的信息。</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使用合规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使用合规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cs="Times New Roman"/>
                <w:color w:val="auto"/>
                <w:kern w:val="0"/>
                <w:sz w:val="20"/>
                <w:szCs w:val="20"/>
                <w:highlight w:val="none"/>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w:t>
            </w:r>
            <w:r>
              <w:rPr>
                <w:rFonts w:hint="eastAsia"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B3资金管理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B31资金使用合规性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资金支出规范性，包括资金管理、费用支出等制度是否严格执行；资金调整、调剂是否规范；会计核算是否规范、是否存在支出依据不合规、虚列项目支出的情况；是否存在截留、挤占、挪用项目资金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1.是否符合国家财经法规和财务管理制度规定以及有关专项资金管理办法的规定；</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2.资金的援付是否有完整的审批程序和手续；</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3.重大开支是否经过评估论证；</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4.是否符合部门预算批复的用途；</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5.是否存在截留、挤占、挪用情况。</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以上评价要点全部合规得5分，一项不符合扣0.5分，扣完为止。有重大违规违纪行为的一票否决。</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合规</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B32政府采购招投标信息公开及时</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考察是否建立健全责任明确的工作机制、简便顺畅的操作流程和集中统一的发布渠道，是否确保政府采购信息发布的及时、完整、准确，实现政府采购信息的全流程公开透明</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按照政府采购管理制度有效执行，政府采购招投标信息公开及时，得2分；未按制度执行或存在明显不符情况的，每个扣0.5分，扣完为止。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执行且有效</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执行且有效</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B4资产管理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B41固定资产管理规范性</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考察部门资产管理制度是否执行有效</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按照资产管理制度，设置资产专人负责，按要求完成资产验收入库、领用登记、资产盘点、清理报废等，得5分；制度执行不到位每项扣0.5分，扣完为止。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规范</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较规范</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80%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B42固定资产利用率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考察部门固定资产是否得到有效利用</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固定资产利用率大于或等于95%得满分；小于或等于85%，得0分；85%-95%之间的，用公式计算，得分=（部门单位固定资产利用率-85%）/（</w:t>
            </w:r>
            <w:r>
              <w:rPr>
                <w:rFonts w:hint="default" w:ascii="Times New Roman" w:hAnsi="Times New Roman" w:cs="Times New Roman"/>
                <w:color w:val="auto"/>
                <w:kern w:val="0"/>
                <w:sz w:val="20"/>
                <w:szCs w:val="20"/>
                <w:highlight w:val="none"/>
                <w:lang w:eastAsia="zh-CN" w:bidi="ar"/>
              </w:rPr>
              <w:t>95%~85%</w:t>
            </w:r>
            <w:r>
              <w:rPr>
                <w:rFonts w:hint="default" w:ascii="Times New Roman" w:hAnsi="Times New Roman" w:eastAsia="宋体" w:cs="Times New Roman"/>
                <w:color w:val="auto"/>
                <w:kern w:val="0"/>
                <w:sz w:val="20"/>
                <w:szCs w:val="20"/>
                <w:highlight w:val="none"/>
                <w:lang w:bidi="ar"/>
              </w:rPr>
              <w:t>）×该指标分值，扣完为止。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95.52%%</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B5项目管理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B51项目绩效达标率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考察部门单位考察项目质量达标情况</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项目绩效达标率=项目绩效自评平均分×100%，项目绩效达标率大于等于90%，得满分；项目绩效达标率大于等于80%，小于90%，得2分；项目绩效达标率大于等于60%，小于80%，得1分，项目绩效达标率低于60%，得0分。注：若根据项目绩效自评印证材料发现存在自评不真实，无法印证自评结果的情况，该指标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91.67%</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B52项目支出预算调整率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年度项目支出预算的调整情况，考察预算编制准确性。</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项目支出预算调整率=（项目预算调整数/项目预算数）×100%；</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预算数：部门在本年度内涉及预算的追加、追减或结构调整的项目资金总和。</w:t>
            </w:r>
          </w:p>
          <w:p>
            <w:pPr>
              <w:widowControl/>
              <w:adjustRightInd w:val="0"/>
              <w:snapToGrid w:val="0"/>
              <w:spacing w:line="240" w:lineRule="auto"/>
              <w:ind w:firstLine="0" w:firstLineChars="0"/>
              <w:jc w:val="left"/>
              <w:textAlignment w:val="center"/>
              <w:rPr>
                <w:rFonts w:hint="default" w:ascii="Times New Roman" w:hAnsi="Times New Roman"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bidi="ar"/>
              </w:rPr>
              <w:t>预算调整率在±10%以内，得3分，每增减1%扣0.1分，扣完为止。</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±10%以内</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535.07%</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w:t>
            </w:r>
            <w:r>
              <w:rPr>
                <w:rFonts w:hint="eastAsia" w:cs="Times New Roman"/>
                <w:color w:val="auto"/>
                <w:kern w:val="0"/>
                <w:sz w:val="20"/>
                <w:szCs w:val="20"/>
                <w:highlight w:val="none"/>
                <w:lang w:eastAsia="zh-CN"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0%</w:t>
            </w:r>
          </w:p>
        </w:tc>
      </w:tr>
      <w:tr>
        <w:tblPrEx>
          <w:tblCellMar>
            <w:top w:w="0" w:type="dxa"/>
            <w:left w:w="51" w:type="dxa"/>
            <w:bottom w:w="0" w:type="dxa"/>
            <w:right w:w="51" w:type="dxa"/>
          </w:tblCellMar>
        </w:tblPrEx>
        <w:trPr>
          <w:trHeight w:val="261" w:hRule="atLeast"/>
        </w:trPr>
        <w:tc>
          <w:tcPr>
            <w:tcW w:w="34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30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25.69</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85.63%</w:t>
            </w:r>
          </w:p>
        </w:tc>
      </w:tr>
      <w:tr>
        <w:tblPrEx>
          <w:tblCellMar>
            <w:top w:w="0" w:type="dxa"/>
            <w:left w:w="51" w:type="dxa"/>
            <w:bottom w:w="0" w:type="dxa"/>
            <w:right w:w="51" w:type="dxa"/>
          </w:tblCellMar>
        </w:tblPrEx>
        <w:trPr>
          <w:trHeight w:val="261" w:hRule="atLeast"/>
        </w:trPr>
        <w:tc>
          <w:tcPr>
            <w:tcW w:w="24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C部门绩效（60分）</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C1履职效能（40分）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C11残疾人基本康复服务覆盖率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关于提前下达2024年中央财政残疾人事业发展补助资金预算的通知》（喀地财社〔2023〕68号）、《关于提前下达2024年自治区残疾人事业发展补助资金预算的通知》（喀地财社〔2023〕103号）以及《关于拨付2024年中央财政残疾人事业发展补助资金预算的通知》（喀地财社〔2024〕8号）完成2024年度残疾人基本康复服务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8</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8</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C12残疾人辅助器具适配率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关于下达2024年中央专项彩票公益金支持地方社会公益事业发展(残疾人事业)资金预算的通知》（喀地财综〔2024〕11号）、《关于提前下达2024年中央财政残疾人事业发展补助资金预算的通知》（喀地财社〔2023〕68号）以及《关于拨付2024年中央财政残疾人事业发展补助资金预算的通知》（喀地财社〔2024〕8号）文件规定完成2024年度残疾人辅助器具适配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80%-60%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80%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64.74%</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0.95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23.75%</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C13适合接受义务教育的残疾儿童少年义务教育入学率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考核是否按照《喀什地区“十四五”残疾人保障和发展规划》《巴楚县残疾人联合会2024年工作计划》完成残疾儿童少年义务教育入学工作。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95%-60%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95%</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6</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C14残疾儿童康复救助人数</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考核是否按照《喀什地区“十四五”残疾人保障和发展规划》《巴楚县残疾人联合会2024年工作计划》完成残疾儿童康复救助工作。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28人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28人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C15残疾人农村技术培训人数</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考核是否按照《喀什地区“十四五”残疾人保障和发展规划》《巴楚县残疾人联合会2024年工作计划》完成残疾人农村技术培训工作。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23人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23人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C16残疾人文化进家庭覆盖人数</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考核是否按照《喀什地区“十四五”残疾人保障和发展规划》《巴楚县残疾人联合会2024年工作计划》完成残疾人文化进家庭工作。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212人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200人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4.29</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85</w:t>
            </w:r>
            <w:r>
              <w:rPr>
                <w:rFonts w:hint="eastAsia" w:cs="Times New Roman"/>
                <w:color w:val="auto"/>
                <w:kern w:val="0"/>
                <w:sz w:val="20"/>
                <w:szCs w:val="20"/>
                <w:highlight w:val="none"/>
                <w:lang w:val="en-US" w:eastAsia="zh-CN" w:bidi="ar"/>
              </w:rPr>
              <w:t>.8</w:t>
            </w:r>
            <w:r>
              <w:rPr>
                <w:rFonts w:hint="default" w:ascii="Times New Roman" w:hAnsi="Times New Roman" w:eastAsia="宋体" w:cs="Times New Roman"/>
                <w:color w:val="auto"/>
                <w:kern w:val="0"/>
                <w:sz w:val="20"/>
                <w:szCs w:val="20"/>
                <w:highlight w:val="none"/>
                <w:lang w:val="en-US" w:eastAsia="zh-CN" w:bidi="ar"/>
              </w:rPr>
              <w:t>%</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C17残疾人评定补贴发放人数</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考核是否按照《喀什地区“十四五”残疾人保障和发展规划》《巴楚县残疾人联合会2024年工作计划》完成残疾人评定补贴发放工作。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117人</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117人</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C18残疾人数据动态更新管理率</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考核是否按照《喀什地区“十四五”残疾人保障和发展规划》《巴楚县残疾人联合会2024年工作计划》完成残疾人数据动态更新管理工作。</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实际完成率=实际完成值/标杆值×100%。实际完成率符合预期指标值得满分；预期指标未完成，且实际完成率大于60%的，按超过的比重赋分，计算公式为：得分=（实际完成率-60%）/（1-60%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100%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cs="Times New Roman"/>
                <w:color w:val="auto"/>
                <w:kern w:val="0"/>
                <w:sz w:val="20"/>
                <w:szCs w:val="20"/>
                <w:highlight w:val="none"/>
                <w:lang w:val="en-US" w:eastAsia="zh-CN" w:bidi="ar"/>
              </w:rPr>
              <w:t>95.96</w:t>
            </w:r>
            <w:r>
              <w:rPr>
                <w:rFonts w:hint="default" w:ascii="Times New Roman" w:hAnsi="Times New Roman" w:eastAsia="宋体" w:cs="Times New Roman"/>
                <w:color w:val="auto"/>
                <w:kern w:val="0"/>
                <w:sz w:val="20"/>
                <w:szCs w:val="20"/>
                <w:highlight w:val="none"/>
                <w:lang w:bidi="ar"/>
              </w:rPr>
              <w:t>%</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4</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3</w:t>
            </w:r>
            <w:r>
              <w:rPr>
                <w:rFonts w:hint="eastAsia" w:cs="Times New Roman"/>
                <w:color w:val="auto"/>
                <w:kern w:val="0"/>
                <w:sz w:val="20"/>
                <w:szCs w:val="20"/>
                <w:highlight w:val="none"/>
                <w:lang w:val="en-US" w:eastAsia="zh-CN" w:bidi="ar"/>
              </w:rPr>
              <w:t>.6</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90%</w:t>
            </w:r>
          </w:p>
        </w:tc>
      </w:tr>
      <w:tr>
        <w:tblPrEx>
          <w:tblCellMar>
            <w:top w:w="0" w:type="dxa"/>
            <w:left w:w="51" w:type="dxa"/>
            <w:bottom w:w="0" w:type="dxa"/>
            <w:right w:w="51" w:type="dxa"/>
          </w:tblCellMar>
        </w:tblPrEx>
        <w:trPr>
          <w:trHeight w:val="261" w:hRule="atLeast"/>
        </w:trPr>
        <w:tc>
          <w:tcPr>
            <w:tcW w:w="24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C2服务对象满意度（10分）</w:t>
            </w:r>
          </w:p>
        </w:tc>
        <w:tc>
          <w:tcPr>
            <w:tcW w:w="3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C21残疾人及残疾儿童家属对残联部门服务满意度</w:t>
            </w:r>
          </w:p>
        </w:tc>
        <w:tc>
          <w:tcPr>
            <w:tcW w:w="10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考核残疾人及残疾儿童家属对残疾人联合会服务满意程度。</w:t>
            </w:r>
          </w:p>
        </w:tc>
        <w:tc>
          <w:tcPr>
            <w:tcW w:w="152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adjustRightInd w:val="0"/>
              <w:snapToGrid w:val="0"/>
              <w:spacing w:line="240" w:lineRule="auto"/>
              <w:ind w:firstLine="0" w:firstLineChars="0"/>
              <w:jc w:val="left"/>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据满意度问卷统计情况计算完成比率，指标完成率=∑样本数（“很满意”×1.0+“满意”×0.8+“一 般”×0.6+“不满意”×0.3+“很不满意”×0）/总样本数×100%，根访谈调研情况进行评分，得分大于等于90%,得满分；实际完成率大于60%且小于90%的，按超过的比重赋分，计算公式为：得分=（实际完成率-60%）/（90%-60%）×指标分值；完成率小于60%为不及格，不得分。</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eastAsia" w:cs="Times New Roman"/>
                <w:color w:val="auto"/>
                <w:kern w:val="0"/>
                <w:sz w:val="20"/>
                <w:szCs w:val="20"/>
                <w:highlight w:val="none"/>
                <w:lang w:eastAsia="zh-CN" w:bidi="ar"/>
              </w:rPr>
              <w:t>≥</w:t>
            </w:r>
            <w:r>
              <w:rPr>
                <w:rFonts w:hint="default" w:ascii="Times New Roman" w:hAnsi="Times New Roman" w:eastAsia="宋体" w:cs="Times New Roman"/>
                <w:color w:val="auto"/>
                <w:kern w:val="0"/>
                <w:sz w:val="20"/>
                <w:szCs w:val="20"/>
                <w:highlight w:val="none"/>
                <w:lang w:bidi="ar"/>
              </w:rPr>
              <w:t>90%</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97</w:t>
            </w:r>
            <w:r>
              <w:rPr>
                <w:rFonts w:hint="eastAsia" w:cs="Times New Roman"/>
                <w:color w:val="auto"/>
                <w:kern w:val="0"/>
                <w:sz w:val="20"/>
                <w:szCs w:val="20"/>
                <w:highlight w:val="none"/>
                <w:lang w:eastAsia="zh-CN" w:bidi="ar"/>
              </w:rPr>
              <w:t>.4</w:t>
            </w:r>
            <w:r>
              <w:rPr>
                <w:rFonts w:hint="default" w:ascii="Times New Roman" w:hAnsi="Times New Roman" w:eastAsia="宋体" w:cs="Times New Roman"/>
                <w:color w:val="auto"/>
                <w:kern w:val="0"/>
                <w:sz w:val="20"/>
                <w:szCs w:val="20"/>
                <w:highlight w:val="none"/>
                <w:lang w:bidi="ar"/>
              </w:rPr>
              <w:t>%</w:t>
            </w: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100%</w:t>
            </w:r>
          </w:p>
        </w:tc>
      </w:tr>
      <w:tr>
        <w:tblPrEx>
          <w:tblCellMar>
            <w:top w:w="0" w:type="dxa"/>
            <w:left w:w="51" w:type="dxa"/>
            <w:bottom w:w="0" w:type="dxa"/>
            <w:right w:w="51" w:type="dxa"/>
          </w:tblCellMar>
        </w:tblPrEx>
        <w:trPr>
          <w:trHeight w:val="261" w:hRule="atLeast"/>
        </w:trPr>
        <w:tc>
          <w:tcPr>
            <w:tcW w:w="34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小计</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50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45.84</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91.68%</w:t>
            </w:r>
          </w:p>
        </w:tc>
      </w:tr>
      <w:tr>
        <w:tblPrEx>
          <w:tblCellMar>
            <w:top w:w="0" w:type="dxa"/>
            <w:left w:w="51" w:type="dxa"/>
            <w:bottom w:w="0" w:type="dxa"/>
            <w:right w:w="51" w:type="dxa"/>
          </w:tblCellMar>
        </w:tblPrEx>
        <w:trPr>
          <w:trHeight w:val="261" w:hRule="atLeast"/>
        </w:trPr>
        <w:tc>
          <w:tcPr>
            <w:tcW w:w="349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r>
              <w:rPr>
                <w:rFonts w:hint="default" w:ascii="Times New Roman" w:hAnsi="Times New Roman" w:eastAsia="宋体" w:cs="Times New Roman"/>
                <w:color w:val="auto"/>
                <w:kern w:val="0"/>
                <w:sz w:val="20"/>
                <w:szCs w:val="20"/>
                <w:highlight w:val="none"/>
                <w:lang w:bidi="ar"/>
              </w:rPr>
              <w:t>合计</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bidi="ar"/>
              </w:rPr>
            </w:pPr>
          </w:p>
        </w:tc>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eastAsia="zh-CN" w:bidi="ar"/>
              </w:rPr>
            </w:pPr>
            <w:r>
              <w:rPr>
                <w:rFonts w:hint="default" w:ascii="Times New Roman" w:hAnsi="Times New Roman" w:eastAsia="宋体" w:cs="Times New Roman"/>
                <w:color w:val="auto"/>
                <w:kern w:val="0"/>
                <w:sz w:val="20"/>
                <w:szCs w:val="20"/>
                <w:highlight w:val="none"/>
                <w:lang w:bidi="ar"/>
              </w:rPr>
              <w:t>100</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91.03</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Times New Roman" w:hAnsi="Times New Roman" w:eastAsia="宋体" w:cs="Times New Roman"/>
                <w:color w:val="auto"/>
                <w:kern w:val="0"/>
                <w:sz w:val="20"/>
                <w:szCs w:val="20"/>
                <w:highlight w:val="none"/>
                <w:lang w:val="en-US" w:eastAsia="zh-CN" w:bidi="ar"/>
              </w:rPr>
            </w:pPr>
            <w:r>
              <w:rPr>
                <w:rFonts w:hint="default" w:ascii="Times New Roman" w:hAnsi="Times New Roman" w:eastAsia="宋体" w:cs="Times New Roman"/>
                <w:color w:val="auto"/>
                <w:kern w:val="0"/>
                <w:sz w:val="20"/>
                <w:szCs w:val="20"/>
                <w:highlight w:val="none"/>
                <w:lang w:val="en-US" w:eastAsia="zh-CN" w:bidi="ar"/>
              </w:rPr>
              <w:t>91.03%</w:t>
            </w:r>
          </w:p>
        </w:tc>
      </w:tr>
    </w:tbl>
    <w:p>
      <w:pPr>
        <w:ind w:firstLine="640"/>
        <w:rPr>
          <w:rFonts w:hint="default" w:ascii="Times New Roman" w:hAnsi="Times New Roman" w:cs="Times New Roman"/>
          <w:bCs/>
          <w:color w:val="auto"/>
          <w:highlight w:val="none"/>
        </w:rPr>
        <w:sectPr>
          <w:footerReference r:id="rId10" w:type="default"/>
          <w:pgSz w:w="16838" w:h="11906" w:orient="landscape"/>
          <w:pgMar w:top="1800" w:right="1440" w:bottom="1800" w:left="1440" w:header="851" w:footer="907" w:gutter="0"/>
          <w:pgBorders>
            <w:top w:val="none" w:sz="0" w:space="0"/>
            <w:left w:val="none" w:sz="0" w:space="0"/>
            <w:bottom w:val="none" w:sz="0" w:space="0"/>
            <w:right w:val="none" w:sz="0" w:space="0"/>
          </w:pgBorders>
          <w:pgNumType w:fmt="decimal"/>
          <w:cols w:space="425" w:num="1"/>
          <w:docGrid w:type="lines" w:linePitch="312" w:charSpace="0"/>
        </w:sectPr>
      </w:pPr>
    </w:p>
    <w:p>
      <w:pPr>
        <w:pStyle w:val="2"/>
        <w:ind w:firstLine="640"/>
        <w:rPr>
          <w:rFonts w:hint="default" w:ascii="Times New Roman" w:hAnsi="Times New Roman" w:cs="Times New Roman"/>
          <w:color w:val="auto"/>
          <w:highlight w:val="none"/>
        </w:rPr>
      </w:pPr>
      <w:bookmarkStart w:id="77" w:name="_Toc23906"/>
      <w:r>
        <w:rPr>
          <w:rFonts w:hint="default" w:ascii="Times New Roman" w:hAnsi="Times New Roman" w:cs="Times New Roman"/>
          <w:color w:val="auto"/>
          <w:highlight w:val="none"/>
        </w:rPr>
        <w:t>附件2：基础表</w:t>
      </w:r>
      <w:bookmarkEnd w:id="77"/>
    </w:p>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基础表：巴楚县残疾人联合2024年度项目预算安排及执行情况汇总表</w:t>
      </w:r>
    </w:p>
    <w:p>
      <w:pPr>
        <w:pStyle w:val="4"/>
        <w:keepNext/>
        <w:keepLines/>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rPr>
          <w:rFonts w:hint="default" w:ascii="Times New Roman" w:hAnsi="Times New Roman" w:cs="Times New Roman"/>
          <w:b w:val="0"/>
          <w:bCs w:val="0"/>
          <w:color w:val="auto"/>
          <w:highlight w:val="none"/>
          <w:lang w:val="en-US" w:eastAsia="zh-CN"/>
        </w:rPr>
      </w:pPr>
      <w:r>
        <w:rPr>
          <w:rFonts w:hint="default" w:ascii="Times New Roman" w:hAnsi="Times New Roman" w:cs="Times New Roman"/>
          <w:b w:val="0"/>
          <w:bCs w:val="0"/>
          <w:color w:val="auto"/>
          <w:highlight w:val="none"/>
          <w:lang w:val="en-US" w:eastAsia="zh-CN"/>
        </w:rPr>
        <w:t>单位：万元</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6"/>
        <w:gridCol w:w="2622"/>
        <w:gridCol w:w="1154"/>
        <w:gridCol w:w="1001"/>
        <w:gridCol w:w="938"/>
        <w:gridCol w:w="885"/>
        <w:gridCol w:w="10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序号</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项目名称</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项目类型</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年初预算数</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调整后预算数</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实际支出数</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b/>
                <w:bCs/>
                <w:i w:val="0"/>
                <w:iCs w:val="0"/>
                <w:color w:val="auto"/>
                <w:sz w:val="20"/>
                <w:szCs w:val="20"/>
                <w:highlight w:val="none"/>
                <w:u w:val="none"/>
              </w:rPr>
            </w:pPr>
            <w:r>
              <w:rPr>
                <w:rFonts w:hint="default" w:ascii="Times New Roman" w:hAnsi="Times New Roman" w:cs="Times New Roman" w:eastAsiaTheme="minorEastAsia"/>
                <w:b/>
                <w:bCs/>
                <w:i w:val="0"/>
                <w:iCs w:val="0"/>
                <w:color w:val="auto"/>
                <w:kern w:val="0"/>
                <w:sz w:val="20"/>
                <w:szCs w:val="20"/>
                <w:highlight w:val="none"/>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巴楚县残疾人联合会2024年自治区残疾人事业发展补助资金彩票公益金项目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年初预算</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5</w:t>
            </w:r>
            <w:r>
              <w:rPr>
                <w:rFonts w:hint="eastAsia" w:cs="Times New Roman" w:eastAsiaTheme="minorEastAsia"/>
                <w:i w:val="0"/>
                <w:iCs w:val="0"/>
                <w:color w:val="auto"/>
                <w:kern w:val="0"/>
                <w:sz w:val="20"/>
                <w:szCs w:val="20"/>
                <w:highlight w:val="none"/>
                <w:u w:val="none"/>
                <w:lang w:val="en-US" w:eastAsia="zh-CN" w:bidi="ar"/>
              </w:rPr>
              <w:t>.5</w:t>
            </w: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5</w:t>
            </w:r>
            <w:r>
              <w:rPr>
                <w:rFonts w:hint="eastAsia" w:cs="Times New Roman" w:eastAsiaTheme="minorEastAsia"/>
                <w:i w:val="0"/>
                <w:iCs w:val="0"/>
                <w:color w:val="auto"/>
                <w:kern w:val="0"/>
                <w:sz w:val="20"/>
                <w:szCs w:val="20"/>
                <w:highlight w:val="none"/>
                <w:u w:val="none"/>
                <w:lang w:val="en-US" w:eastAsia="zh-CN" w:bidi="ar"/>
              </w:rPr>
              <w:t>.5</w:t>
            </w: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5</w:t>
            </w:r>
            <w:r>
              <w:rPr>
                <w:rFonts w:hint="eastAsia" w:cs="Times New Roman" w:eastAsiaTheme="minorEastAsia"/>
                <w:i w:val="0"/>
                <w:iCs w:val="0"/>
                <w:color w:val="auto"/>
                <w:kern w:val="0"/>
                <w:sz w:val="20"/>
                <w:szCs w:val="20"/>
                <w:highlight w:val="none"/>
                <w:u w:val="none"/>
                <w:lang w:val="en-US" w:eastAsia="zh-CN" w:bidi="ar"/>
              </w:rPr>
              <w:t>.5</w:t>
            </w: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巴楚县残疾人联合会2023年中央专项彩票公益金支持残疾人事业发展补助资金项目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年初预算</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26.87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26.87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26.87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3</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巴楚县残疾人联合会2024年度中央残疾人事业发展补助资金(彩票公益金)</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年初预算</w:t>
            </w:r>
          </w:p>
        </w:tc>
        <w:tc>
          <w:tcPr>
            <w:tcW w:w="1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18.72 </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18.72 </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18.72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4</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巴楚县残疾人联合会2023年度残疾人事业发展补助资金项目(中央专项彩票公益金 )</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年初预算</w:t>
            </w:r>
          </w:p>
        </w:tc>
        <w:tc>
          <w:tcPr>
            <w:tcW w:w="10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4.52 </w:t>
            </w:r>
          </w:p>
        </w:tc>
        <w:tc>
          <w:tcPr>
            <w:tcW w:w="9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4.52 </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4.52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5</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巴楚县残疾人联合会2024年中央专项彩票公益金支持残疾人事业发展补助资金项目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年中追加</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77.33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77.33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6</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巴楚县残疾人联合会2024年自治区残疾人事业发展补助资金（一般公共预算）项目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年中追加</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36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36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7</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巴楚县残联2024年中央财政残疾人事业发展补助项目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年中追加</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2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2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8</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巴楚县残疾人基本型辅助器具适配补贴项目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年中追加</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32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32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9</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巴楚县残疾人联合会2024年中央残疾人事业发展补助资金（一般公共预算）项目</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年中追加</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lang w:val="en-US"/>
              </w:rPr>
            </w:pPr>
            <w:r>
              <w:rPr>
                <w:rFonts w:hint="default" w:ascii="Times New Roman" w:hAnsi="Times New Roman" w:cs="Times New Roman" w:eastAsiaTheme="minorEastAsia"/>
                <w:i w:val="0"/>
                <w:iCs w:val="0"/>
                <w:color w:val="auto"/>
                <w:kern w:val="0"/>
                <w:sz w:val="20"/>
                <w:szCs w:val="20"/>
                <w:highlight w:val="none"/>
                <w:u w:val="none"/>
                <w:lang w:val="en-US" w:eastAsia="zh-CN" w:bidi="ar"/>
              </w:rPr>
              <w:t>50.16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lang w:val="en-US" w:eastAsia="zh-CN"/>
              </w:rPr>
            </w:pPr>
            <w:r>
              <w:rPr>
                <w:rFonts w:hint="default" w:ascii="Times New Roman" w:hAnsi="Times New Roman" w:cs="Times New Roman" w:eastAsiaTheme="minorEastAsia"/>
                <w:i w:val="0"/>
                <w:iCs w:val="0"/>
                <w:color w:val="auto"/>
                <w:sz w:val="20"/>
                <w:szCs w:val="20"/>
                <w:highlight w:val="none"/>
                <w:u w:val="none"/>
                <w:lang w:val="en-US" w:eastAsia="zh-CN"/>
              </w:rPr>
              <w:t>50.16</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7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10</w:t>
            </w:r>
          </w:p>
        </w:tc>
        <w:tc>
          <w:tcPr>
            <w:tcW w:w="2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“三降一提高”公共卫生能力建设</w:t>
            </w:r>
          </w:p>
        </w:tc>
        <w:tc>
          <w:tcPr>
            <w:tcW w:w="11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援疆资金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100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lang w:val="en-US" w:eastAsia="zh-CN"/>
              </w:rPr>
            </w:pPr>
            <w:r>
              <w:rPr>
                <w:rFonts w:hint="default" w:ascii="Times New Roman" w:hAnsi="Times New Roman" w:cs="Times New Roman" w:eastAsiaTheme="minorEastAsia"/>
                <w:i w:val="0"/>
                <w:iCs w:val="0"/>
                <w:color w:val="auto"/>
                <w:sz w:val="20"/>
                <w:szCs w:val="20"/>
                <w:highlight w:val="none"/>
                <w:u w:val="none"/>
                <w:lang w:val="en-US" w:eastAsia="zh-CN"/>
              </w:rPr>
              <w:t>合计</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55.61  </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353</w:t>
            </w:r>
            <w:r>
              <w:rPr>
                <w:rFonts w:hint="eastAsia" w:cs="Times New Roman" w:eastAsiaTheme="minorEastAsia"/>
                <w:i w:val="0"/>
                <w:iCs w:val="0"/>
                <w:color w:val="auto"/>
                <w:kern w:val="0"/>
                <w:sz w:val="20"/>
                <w:szCs w:val="20"/>
                <w:highlight w:val="none"/>
                <w:u w:val="none"/>
                <w:lang w:val="en-US" w:eastAsia="zh-CN" w:bidi="ar"/>
              </w:rPr>
              <w:t>.1</w:t>
            </w: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253</w:t>
            </w:r>
            <w:r>
              <w:rPr>
                <w:rFonts w:hint="eastAsia" w:cs="Times New Roman" w:eastAsiaTheme="minorEastAsia"/>
                <w:i w:val="0"/>
                <w:iCs w:val="0"/>
                <w:color w:val="auto"/>
                <w:kern w:val="0"/>
                <w:sz w:val="20"/>
                <w:szCs w:val="20"/>
                <w:highlight w:val="none"/>
                <w:u w:val="none"/>
                <w:lang w:val="en-US" w:eastAsia="zh-CN" w:bidi="ar"/>
              </w:rPr>
              <w:t>.1</w:t>
            </w:r>
            <w:r>
              <w:rPr>
                <w:rFonts w:hint="default" w:ascii="Times New Roman" w:hAnsi="Times New Roman" w:cs="Times New Roman" w:eastAsiaTheme="minorEastAsia"/>
                <w:i w:val="0"/>
                <w:iCs w:val="0"/>
                <w:color w:val="auto"/>
                <w:kern w:val="0"/>
                <w:sz w:val="20"/>
                <w:szCs w:val="20"/>
                <w:highlight w:val="none"/>
                <w:u w:val="none"/>
                <w:lang w:val="en-US" w:eastAsia="zh-CN" w:bidi="ar"/>
              </w:rPr>
              <w:t xml:space="preserve"> </w:t>
            </w:r>
          </w:p>
        </w:tc>
        <w:tc>
          <w:tcPr>
            <w:tcW w:w="10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cs="Times New Roman" w:eastAsiaTheme="minorEastAsia"/>
                <w:i w:val="0"/>
                <w:iCs w:val="0"/>
                <w:color w:val="auto"/>
                <w:sz w:val="20"/>
                <w:szCs w:val="20"/>
                <w:highlight w:val="none"/>
                <w:u w:val="none"/>
              </w:rPr>
            </w:pPr>
            <w:r>
              <w:rPr>
                <w:rFonts w:hint="default" w:ascii="Times New Roman" w:hAnsi="Times New Roman" w:cs="Times New Roman" w:eastAsiaTheme="minorEastAsia"/>
                <w:i w:val="0"/>
                <w:iCs w:val="0"/>
                <w:color w:val="auto"/>
                <w:kern w:val="0"/>
                <w:sz w:val="20"/>
                <w:szCs w:val="20"/>
                <w:highlight w:val="none"/>
                <w:u w:val="none"/>
                <w:lang w:val="en-US" w:eastAsia="zh-CN" w:bidi="ar"/>
              </w:rPr>
              <w:t>71.68%</w:t>
            </w:r>
          </w:p>
        </w:tc>
      </w:tr>
    </w:tbl>
    <w:p>
      <w:pPr>
        <w:bidi w:val="0"/>
        <w:rPr>
          <w:rFonts w:hint="default" w:ascii="Times New Roman" w:hAnsi="Times New Roman" w:cs="Times New Roman"/>
          <w:color w:val="auto"/>
          <w:highlight w:val="none"/>
          <w:lang w:val="en-US" w:eastAsia="zh-CN"/>
        </w:rPr>
        <w:sectPr>
          <w:pgSz w:w="11906" w:h="16838"/>
          <w:pgMar w:top="1440" w:right="1800" w:bottom="1440" w:left="1800" w:header="851" w:footer="907" w:gutter="0"/>
          <w:pgBorders>
            <w:top w:val="none" w:sz="0" w:space="0"/>
            <w:left w:val="none" w:sz="0" w:space="0"/>
            <w:bottom w:val="none" w:sz="0" w:space="0"/>
            <w:right w:val="none" w:sz="0" w:space="0"/>
          </w:pgBorders>
          <w:pgNumType w:fmt="decimal"/>
          <w:cols w:space="425" w:num="1"/>
          <w:docGrid w:type="lines" w:linePitch="312" w:charSpace="0"/>
        </w:sectPr>
      </w:pPr>
    </w:p>
    <w:p>
      <w:pPr>
        <w:pStyle w:val="2"/>
        <w:ind w:firstLine="0" w:firstLineChars="0"/>
        <w:rPr>
          <w:rFonts w:hint="default" w:ascii="Times New Roman" w:hAnsi="Times New Roman" w:cs="Times New Roman"/>
          <w:color w:val="auto"/>
          <w:highlight w:val="none"/>
        </w:rPr>
      </w:pPr>
      <w:bookmarkStart w:id="78" w:name="_Toc30454"/>
      <w:bookmarkStart w:id="79" w:name="_Toc29169"/>
      <w:r>
        <w:rPr>
          <w:rFonts w:hint="default" w:ascii="Times New Roman" w:hAnsi="Times New Roman" w:cs="Times New Roman"/>
          <w:color w:val="auto"/>
          <w:highlight w:val="none"/>
        </w:rPr>
        <w:t>附件3：问卷调查分析报告</w:t>
      </w:r>
      <w:bookmarkEnd w:id="78"/>
      <w:bookmarkEnd w:id="79"/>
    </w:p>
    <w:p>
      <w:pPr>
        <w:ind w:firstLine="420"/>
        <w:rPr>
          <w:rFonts w:hint="default" w:ascii="Times New Roman" w:hAnsi="Times New Roman" w:cs="Times New Roman"/>
          <w:bCs/>
          <w:color w:val="auto"/>
          <w:highlight w:val="none"/>
        </w:rPr>
      </w:pPr>
      <w:r>
        <w:rPr>
          <w:rFonts w:hint="default" w:ascii="Times New Roman" w:hAnsi="Times New Roman" w:cs="Times New Roman"/>
          <w:bCs/>
          <w:color w:val="auto"/>
          <w:highlight w:val="none"/>
        </w:rPr>
        <w:t>绩效评价组结合现场调研情况以及部门工作开展情况，明确部门履职而影响到的受益群体，通过调查问卷形式了解部门服务对象对</w:t>
      </w:r>
      <w:r>
        <w:rPr>
          <w:rFonts w:hint="default" w:ascii="Times New Roman" w:hAnsi="Times New Roman" w:cs="Times New Roman"/>
          <w:bCs/>
          <w:color w:val="auto"/>
          <w:highlight w:val="none"/>
          <w:lang w:eastAsia="zh-CN"/>
        </w:rPr>
        <w:t>巴楚县残疾人联合会</w:t>
      </w:r>
      <w:r>
        <w:rPr>
          <w:rFonts w:hint="default" w:ascii="Times New Roman" w:hAnsi="Times New Roman" w:cs="Times New Roman"/>
          <w:bCs/>
          <w:color w:val="auto"/>
          <w:highlight w:val="none"/>
        </w:rPr>
        <w:t>业务工作能力、重点工作开展情况等的满意程度，以及服务提供情况与现实需求的匹配程度。为客观评价部门的社会效果，绩效评价小组依据公共支出绩效评价“为顾客服务”原理，引入“残疾人及残疾儿童家属对残联部门服务满意度”效益指标，了解群众对部门整体工作的评价情况，展开满意度问卷调查。</w:t>
      </w:r>
      <w:r>
        <w:rPr>
          <w:rFonts w:hint="default" w:ascii="Times New Roman" w:hAnsi="Times New Roman" w:cs="Times New Roman"/>
          <w:color w:val="auto"/>
          <w:highlight w:val="none"/>
        </w:rPr>
        <w:t>问卷调查工作安排如下：</w:t>
      </w:r>
    </w:p>
    <w:p>
      <w:pPr>
        <w:ind w:firstLine="422"/>
        <w:rPr>
          <w:rFonts w:hint="default" w:ascii="Times New Roman" w:hAnsi="Times New Roman" w:cs="Times New Roman"/>
          <w:b/>
          <w:bCs/>
          <w:color w:val="auto"/>
          <w:highlight w:val="none"/>
        </w:rPr>
      </w:pPr>
      <w:bookmarkStart w:id="80" w:name="_Toc529373554"/>
      <w:bookmarkEnd w:id="80"/>
      <w:bookmarkStart w:id="81" w:name="_Toc529373321"/>
      <w:r>
        <w:rPr>
          <w:rFonts w:hint="default" w:ascii="Times New Roman" w:hAnsi="Times New Roman" w:cs="Times New Roman"/>
          <w:b/>
          <w:bCs/>
          <w:color w:val="auto"/>
          <w:highlight w:val="none"/>
        </w:rPr>
        <w:t>1.调研对象</w:t>
      </w:r>
      <w:bookmarkEnd w:id="81"/>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结合</w:t>
      </w: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整体工作实施情况及实际问卷调查可操作性，本次满意度问卷旨在考察</w:t>
      </w:r>
      <w:r>
        <w:rPr>
          <w:rFonts w:hint="default" w:ascii="Times New Roman" w:hAnsi="Times New Roman" w:cs="Times New Roman"/>
          <w:bCs/>
          <w:color w:val="auto"/>
          <w:highlight w:val="none"/>
        </w:rPr>
        <w:t>残疾人及残疾儿童家属</w:t>
      </w:r>
      <w:r>
        <w:rPr>
          <w:rFonts w:hint="default" w:ascii="Times New Roman" w:hAnsi="Times New Roman" w:cs="Times New Roman"/>
          <w:color w:val="auto"/>
          <w:highlight w:val="none"/>
        </w:rPr>
        <w:t>对</w:t>
      </w: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在康复救助、辅助器具适配、解决生活困难方面满意度情况。因此，本次满意度调查的对象为</w:t>
      </w:r>
      <w:r>
        <w:rPr>
          <w:rFonts w:hint="default" w:ascii="Times New Roman" w:hAnsi="Times New Roman" w:cs="Times New Roman"/>
          <w:bCs/>
          <w:color w:val="auto"/>
          <w:highlight w:val="none"/>
        </w:rPr>
        <w:t>残疾人及残疾儿童家属</w:t>
      </w:r>
      <w:r>
        <w:rPr>
          <w:rFonts w:hint="default" w:ascii="Times New Roman" w:hAnsi="Times New Roman" w:cs="Times New Roman"/>
          <w:color w:val="auto"/>
          <w:highlight w:val="none"/>
        </w:rPr>
        <w:t>。</w:t>
      </w:r>
    </w:p>
    <w:p>
      <w:pPr>
        <w:ind w:firstLine="422"/>
        <w:rPr>
          <w:rFonts w:hint="default" w:ascii="Times New Roman" w:hAnsi="Times New Roman" w:cs="Times New Roman"/>
          <w:b/>
          <w:bCs/>
          <w:color w:val="auto"/>
          <w:highlight w:val="none"/>
        </w:rPr>
      </w:pPr>
      <w:bookmarkStart w:id="82" w:name="_Toc529373322"/>
      <w:bookmarkEnd w:id="82"/>
      <w:bookmarkStart w:id="83" w:name="_Toc529373555"/>
      <w:r>
        <w:rPr>
          <w:rFonts w:hint="default" w:ascii="Times New Roman" w:hAnsi="Times New Roman" w:cs="Times New Roman"/>
          <w:b/>
          <w:bCs/>
          <w:color w:val="auto"/>
          <w:highlight w:val="none"/>
        </w:rPr>
        <w:t>2.</w:t>
      </w:r>
      <w:bookmarkEnd w:id="83"/>
      <w:r>
        <w:rPr>
          <w:rFonts w:hint="default" w:ascii="Times New Roman" w:hAnsi="Times New Roman" w:cs="Times New Roman"/>
          <w:b/>
          <w:bCs/>
          <w:color w:val="auto"/>
          <w:highlight w:val="none"/>
        </w:rPr>
        <w:t>调查内容</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（1）对</w:t>
      </w: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整体工作实施后的满意度，包括</w:t>
      </w:r>
      <w:r>
        <w:rPr>
          <w:rFonts w:hint="default" w:ascii="Times New Roman" w:hAnsi="Times New Roman" w:cs="Times New Roman"/>
          <w:bCs/>
          <w:color w:val="auto"/>
          <w:highlight w:val="none"/>
        </w:rPr>
        <w:t>残疾人及残疾儿童家属对</w:t>
      </w:r>
      <w:r>
        <w:rPr>
          <w:rFonts w:hint="default" w:ascii="Times New Roman" w:hAnsi="Times New Roman" w:cs="Times New Roman"/>
          <w:bCs/>
          <w:color w:val="auto"/>
          <w:highlight w:val="none"/>
          <w:lang w:eastAsia="zh-CN"/>
        </w:rPr>
        <w:t>巴楚县残疾人联合会</w:t>
      </w:r>
      <w:r>
        <w:rPr>
          <w:rFonts w:hint="default" w:ascii="Times New Roman" w:hAnsi="Times New Roman" w:cs="Times New Roman"/>
          <w:bCs/>
          <w:color w:val="auto"/>
          <w:highlight w:val="none"/>
        </w:rPr>
        <w:t>关于宣传教育工作、体育活动组织、文化娱乐活动、</w:t>
      </w:r>
      <w:r>
        <w:rPr>
          <w:rFonts w:hint="default" w:ascii="Times New Roman" w:hAnsi="Times New Roman" w:cs="Times New Roman"/>
          <w:color w:val="auto"/>
          <w:highlight w:val="none"/>
        </w:rPr>
        <w:t>康复救助、辅助器具适配、解决生活困难、后续跟踪服务等工作满意度。</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（2）对</w:t>
      </w:r>
      <w:r>
        <w:rPr>
          <w:rFonts w:hint="default" w:ascii="Times New Roman" w:hAnsi="Times New Roman" w:cs="Times New Roman"/>
          <w:color w:val="auto"/>
          <w:highlight w:val="none"/>
          <w:lang w:eastAsia="zh-CN"/>
        </w:rPr>
        <w:t>巴楚县残疾人联合会</w:t>
      </w:r>
      <w:r>
        <w:rPr>
          <w:rFonts w:hint="default" w:ascii="Times New Roman" w:hAnsi="Times New Roman" w:cs="Times New Roman"/>
          <w:color w:val="auto"/>
          <w:highlight w:val="none"/>
        </w:rPr>
        <w:t>整体工作的意见和建议，通过开放式问答收集，涵盖各个方面。</w:t>
      </w:r>
    </w:p>
    <w:p>
      <w:pPr>
        <w:ind w:firstLine="422"/>
        <w:rPr>
          <w:rFonts w:hint="default" w:ascii="Times New Roman" w:hAnsi="Times New Roman" w:cs="Times New Roman"/>
          <w:b/>
          <w:bCs/>
          <w:color w:val="auto"/>
          <w:highlight w:val="none"/>
        </w:rPr>
      </w:pPr>
      <w:bookmarkStart w:id="84" w:name="_Toc529373323"/>
      <w:bookmarkEnd w:id="84"/>
      <w:bookmarkStart w:id="85" w:name="_Toc529373556"/>
      <w:r>
        <w:rPr>
          <w:rFonts w:hint="default" w:ascii="Times New Roman" w:hAnsi="Times New Roman" w:cs="Times New Roman"/>
          <w:b/>
          <w:bCs/>
          <w:color w:val="auto"/>
          <w:highlight w:val="none"/>
        </w:rPr>
        <w:t>3.</w:t>
      </w:r>
      <w:bookmarkEnd w:id="85"/>
      <w:r>
        <w:rPr>
          <w:rFonts w:hint="default" w:ascii="Times New Roman" w:hAnsi="Times New Roman" w:cs="Times New Roman"/>
          <w:b/>
          <w:bCs/>
          <w:color w:val="auto"/>
          <w:highlight w:val="none"/>
        </w:rPr>
        <w:t>调查方法</w:t>
      </w:r>
    </w:p>
    <w:p>
      <w:pPr>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为确保问卷调查的全面性和代表性，在全面调研开展之前会先进行论证，依据论证结果对问卷和抽样方案再进行一次修改和调整。本次问卷调查采取抽样和重点选取的方式进行，对202</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年度</w:t>
      </w:r>
      <w:r>
        <w:rPr>
          <w:rFonts w:hint="default" w:ascii="Times New Roman" w:hAnsi="Times New Roman" w:cs="Times New Roman"/>
          <w:bCs/>
          <w:color w:val="auto"/>
          <w:highlight w:val="none"/>
        </w:rPr>
        <w:t>残疾人及残疾儿童家属</w:t>
      </w:r>
      <w:r>
        <w:rPr>
          <w:rFonts w:hint="default" w:ascii="Times New Roman" w:hAnsi="Times New Roman" w:cs="Times New Roman"/>
          <w:color w:val="auto"/>
          <w:highlight w:val="none"/>
        </w:rPr>
        <w:t>随机抽取</w:t>
      </w:r>
      <w:r>
        <w:rPr>
          <w:rFonts w:hint="default" w:ascii="Times New Roman" w:hAnsi="Times New Roman" w:cs="Times New Roman"/>
          <w:color w:val="auto"/>
          <w:highlight w:val="none"/>
          <w:lang w:val="en-US" w:eastAsia="zh-CN"/>
        </w:rPr>
        <w:t>210</w:t>
      </w:r>
      <w:r>
        <w:rPr>
          <w:rFonts w:hint="default" w:ascii="Times New Roman" w:hAnsi="Times New Roman" w:cs="Times New Roman"/>
          <w:color w:val="auto"/>
          <w:highlight w:val="none"/>
        </w:rPr>
        <w:t>人为样本，发放问卷</w:t>
      </w:r>
      <w:r>
        <w:rPr>
          <w:rFonts w:hint="default" w:ascii="Times New Roman" w:hAnsi="Times New Roman" w:cs="Times New Roman"/>
          <w:color w:val="auto"/>
          <w:highlight w:val="none"/>
          <w:lang w:val="en-US" w:eastAsia="zh-CN"/>
        </w:rPr>
        <w:t>210</w:t>
      </w:r>
      <w:r>
        <w:rPr>
          <w:rFonts w:hint="default" w:ascii="Times New Roman" w:hAnsi="Times New Roman" w:cs="Times New Roman"/>
          <w:color w:val="auto"/>
          <w:highlight w:val="none"/>
        </w:rPr>
        <w:t>份。</w:t>
      </w:r>
    </w:p>
    <w:p>
      <w:pPr>
        <w:ind w:firstLine="422"/>
        <w:rPr>
          <w:rFonts w:hint="default" w:ascii="Times New Roman" w:hAnsi="Times New Roman" w:cs="Times New Roman"/>
          <w:b/>
          <w:bCs/>
          <w:color w:val="auto"/>
          <w:highlight w:val="none"/>
        </w:rPr>
      </w:pPr>
      <w:bookmarkStart w:id="86" w:name="_Toc529373558"/>
      <w:bookmarkEnd w:id="86"/>
      <w:bookmarkStart w:id="87" w:name="_Toc529373325"/>
      <w:r>
        <w:rPr>
          <w:rFonts w:hint="default" w:ascii="Times New Roman" w:hAnsi="Times New Roman" w:cs="Times New Roman"/>
          <w:b/>
          <w:bCs/>
          <w:color w:val="auto"/>
          <w:highlight w:val="none"/>
        </w:rPr>
        <w:t>4</w:t>
      </w:r>
      <w:bookmarkEnd w:id="87"/>
      <w:r>
        <w:rPr>
          <w:rFonts w:hint="default" w:ascii="Times New Roman" w:hAnsi="Times New Roman" w:cs="Times New Roman"/>
          <w:b/>
          <w:bCs/>
          <w:color w:val="auto"/>
          <w:highlight w:val="none"/>
        </w:rPr>
        <w:t>.问卷的发放和回收</w:t>
      </w:r>
    </w:p>
    <w:p>
      <w:pPr>
        <w:ind w:firstLine="42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为充分采集调查对象的真实想法，保证问卷调查的公平性和科学性，本次问卷调查不记名，通过电子问卷形式进行发放与回收。</w:t>
      </w:r>
    </w:p>
    <w:p>
      <w:pPr>
        <w:ind w:firstLine="422"/>
        <w:jc w:val="left"/>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5.问卷调查分析结果</w:t>
      </w:r>
    </w:p>
    <w:p>
      <w:pPr>
        <w:ind w:firstLine="420"/>
        <w:jc w:val="left"/>
        <w:rPr>
          <w:rFonts w:hint="default" w:ascii="Times New Roman" w:hAnsi="Times New Roman" w:cs="Times New Roman"/>
          <w:color w:val="auto"/>
          <w:highlight w:val="none"/>
        </w:rPr>
      </w:pPr>
      <w:r>
        <w:rPr>
          <w:rFonts w:hint="default" w:ascii="Times New Roman" w:hAnsi="Times New Roman" w:cs="Times New Roman"/>
          <w:color w:val="auto"/>
          <w:highlight w:val="none"/>
        </w:rPr>
        <w:t>本次调研过程中，评价组实际发放问卷</w:t>
      </w:r>
      <w:r>
        <w:rPr>
          <w:rFonts w:hint="default" w:ascii="Times New Roman" w:hAnsi="Times New Roman" w:cs="Times New Roman"/>
          <w:color w:val="auto"/>
          <w:highlight w:val="none"/>
          <w:lang w:val="en-US" w:eastAsia="zh-CN"/>
        </w:rPr>
        <w:t>210</w:t>
      </w:r>
      <w:r>
        <w:rPr>
          <w:rFonts w:hint="default" w:ascii="Times New Roman" w:hAnsi="Times New Roman" w:cs="Times New Roman"/>
          <w:color w:val="auto"/>
          <w:highlight w:val="none"/>
        </w:rPr>
        <w:t>份，回收问卷</w:t>
      </w:r>
      <w:r>
        <w:rPr>
          <w:rFonts w:hint="default" w:ascii="Times New Roman" w:hAnsi="Times New Roman" w:cs="Times New Roman"/>
          <w:color w:val="auto"/>
          <w:highlight w:val="none"/>
          <w:lang w:val="en-US" w:eastAsia="zh-CN"/>
        </w:rPr>
        <w:t>210</w:t>
      </w:r>
      <w:r>
        <w:rPr>
          <w:rFonts w:hint="default" w:ascii="Times New Roman" w:hAnsi="Times New Roman" w:cs="Times New Roman"/>
          <w:color w:val="auto"/>
          <w:highlight w:val="none"/>
        </w:rPr>
        <w:t>份，问卷回收率为100%，有效问卷</w:t>
      </w:r>
      <w:r>
        <w:rPr>
          <w:rFonts w:hint="default" w:ascii="Times New Roman" w:hAnsi="Times New Roman" w:cs="Times New Roman"/>
          <w:color w:val="auto"/>
          <w:highlight w:val="none"/>
          <w:lang w:val="en-US" w:eastAsia="zh-CN"/>
        </w:rPr>
        <w:t>210</w:t>
      </w:r>
      <w:r>
        <w:rPr>
          <w:rFonts w:hint="default" w:ascii="Times New Roman" w:hAnsi="Times New Roman" w:cs="Times New Roman"/>
          <w:color w:val="auto"/>
          <w:highlight w:val="none"/>
        </w:rPr>
        <w:t>份，有效回收率100%，调研问卷总体满意度为</w:t>
      </w:r>
      <w:r>
        <w:rPr>
          <w:rFonts w:hint="default" w:ascii="Times New Roman" w:hAnsi="Times New Roman" w:cs="Times New Roman"/>
          <w:color w:val="auto"/>
          <w:highlight w:val="none"/>
          <w:lang w:val="en-US" w:eastAsia="zh-CN"/>
        </w:rPr>
        <w:t>97</w:t>
      </w:r>
      <w:r>
        <w:rPr>
          <w:rFonts w:hint="eastAsia" w:cs="Times New Roman"/>
          <w:color w:val="auto"/>
          <w:highlight w:val="none"/>
          <w:lang w:val="en-US" w:eastAsia="zh-CN"/>
        </w:rPr>
        <w:t>.4</w:t>
      </w:r>
      <w:r>
        <w:rPr>
          <w:rFonts w:hint="default" w:ascii="Times New Roman" w:hAnsi="Times New Roman" w:cs="Times New Roman"/>
          <w:color w:val="auto"/>
          <w:highlight w:val="none"/>
        </w:rPr>
        <w:t>%。本次调研的具体情况如下：</w:t>
      </w:r>
    </w:p>
    <w:tbl>
      <w:tblPr>
        <w:tblStyle w:val="2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34"/>
        <w:gridCol w:w="2369"/>
        <w:gridCol w:w="2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Style w:val="45"/>
                <w:rFonts w:hint="default" w:ascii="Times New Roman" w:hAnsi="Times New Roman" w:cs="Times New Roman"/>
                <w:color w:val="auto"/>
                <w:highlight w:val="none"/>
                <w:lang w:val="en-US" w:eastAsia="zh-CN" w:bidi="ar"/>
              </w:rPr>
              <w:t>您的身份是？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受益残疾人</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132</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受益残疾儿童家属</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78</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r>
              <w:rPr>
                <w:rStyle w:val="45"/>
                <w:rFonts w:hint="default" w:ascii="Times New Roman" w:hAnsi="Times New Roman" w:cs="Times New Roman"/>
                <w:color w:val="auto"/>
                <w:highlight w:val="none"/>
                <w:lang w:val="en-US" w:eastAsia="zh-CN" w:bidi="ar"/>
              </w:rPr>
              <w:t>您对残联部门提供的康复服务满意吗？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198</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r>
              <w:rPr>
                <w:rStyle w:val="45"/>
                <w:rFonts w:hint="default" w:ascii="Times New Roman" w:hAnsi="Times New Roman" w:cs="Times New Roman"/>
                <w:color w:val="auto"/>
                <w:highlight w:val="none"/>
                <w:lang w:val="en-US" w:eastAsia="zh-CN" w:bidi="ar"/>
              </w:rPr>
              <w:t>您对残联部门的辅助器具服务满意吗？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Fonts w:hint="eastAsia" w:cs="Times New Roman"/>
                <w:i w:val="0"/>
                <w:iCs w:val="0"/>
                <w:color w:val="auto"/>
                <w:kern w:val="0"/>
                <w:sz w:val="21"/>
                <w:szCs w:val="21"/>
                <w:highlight w:val="none"/>
                <w:u w:val="none"/>
                <w:lang w:val="en-US" w:eastAsia="zh-CN" w:bidi="ar"/>
              </w:rPr>
              <w:t>.9</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r>
              <w:rPr>
                <w:rStyle w:val="45"/>
                <w:rFonts w:hint="default" w:ascii="Times New Roman" w:hAnsi="Times New Roman" w:cs="Times New Roman"/>
                <w:color w:val="auto"/>
                <w:highlight w:val="none"/>
                <w:lang w:val="en-US" w:eastAsia="zh-CN" w:bidi="ar"/>
              </w:rPr>
              <w:t>您对残联部门的日常服务态度满意吗？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r>
              <w:rPr>
                <w:rStyle w:val="45"/>
                <w:rFonts w:hint="default" w:ascii="Times New Roman" w:hAnsi="Times New Roman" w:cs="Times New Roman"/>
                <w:color w:val="auto"/>
                <w:highlight w:val="none"/>
                <w:lang w:val="en-US" w:eastAsia="zh-CN" w:bidi="ar"/>
              </w:rPr>
              <w:t>您认为残联部门的宣传教育工作是否到位？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较到位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不够到位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完全没做到位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r>
              <w:rPr>
                <w:rStyle w:val="45"/>
                <w:rFonts w:hint="default" w:ascii="Times New Roman" w:hAnsi="Times New Roman" w:cs="Times New Roman"/>
                <w:color w:val="auto"/>
                <w:highlight w:val="none"/>
                <w:lang w:val="en-US" w:eastAsia="zh-CN" w:bidi="ar"/>
              </w:rPr>
              <w:t>您对残联部门的残疾人体育活动组织满意吗？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184</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w:t>
            </w:r>
            <w:r>
              <w:rPr>
                <w:rStyle w:val="45"/>
                <w:rFonts w:hint="default" w:ascii="Times New Roman" w:hAnsi="Times New Roman" w:cs="Times New Roman"/>
                <w:color w:val="auto"/>
                <w:highlight w:val="none"/>
                <w:lang w:val="en-US" w:eastAsia="zh-CN" w:bidi="ar"/>
              </w:rPr>
              <w:t>您对残联部门的文化娱乐活动安排满意吗？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191</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r>
              <w:rPr>
                <w:rStyle w:val="45"/>
                <w:rFonts w:hint="default" w:ascii="Times New Roman" w:hAnsi="Times New Roman" w:cs="Times New Roman"/>
                <w:color w:val="auto"/>
                <w:highlight w:val="none"/>
                <w:lang w:val="en-US" w:eastAsia="zh-CN" w:bidi="ar"/>
              </w:rPr>
              <w:t>您认为残联部门的社会融合服务是否到位？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187</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89.05%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较到位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Fonts w:hint="eastAsia" w:cs="Times New Roman"/>
                <w:i w:val="0"/>
                <w:iCs w:val="0"/>
                <w:color w:val="auto"/>
                <w:kern w:val="0"/>
                <w:sz w:val="21"/>
                <w:szCs w:val="21"/>
                <w:highlight w:val="none"/>
                <w:u w:val="none"/>
                <w:lang w:val="en-US" w:eastAsia="zh-CN" w:bidi="ar"/>
              </w:rPr>
              <w:t>.9</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不够到位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完全没做到位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w:t>
            </w:r>
            <w:r>
              <w:rPr>
                <w:rStyle w:val="45"/>
                <w:rFonts w:hint="default" w:ascii="Times New Roman" w:hAnsi="Times New Roman" w:cs="Times New Roman"/>
                <w:color w:val="auto"/>
                <w:highlight w:val="none"/>
                <w:lang w:val="en-US" w:eastAsia="zh-CN" w:bidi="ar"/>
              </w:rPr>
              <w:t>您对残联部门的协助解决生活困难的能力满意吗</w:t>
            </w:r>
            <w:r>
              <w:rPr>
                <w:rStyle w:val="46"/>
                <w:rFonts w:hint="default" w:ascii="Times New Roman" w:hAnsi="Times New Roman" w:eastAsia="宋体" w:cs="Times New Roman"/>
                <w:color w:val="auto"/>
                <w:highlight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185</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88</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10.</w:t>
            </w:r>
            <w:r>
              <w:rPr>
                <w:rStyle w:val="45"/>
                <w:rFonts w:hint="default" w:ascii="Times New Roman" w:hAnsi="Times New Roman" w:cs="Times New Roman"/>
                <w:color w:val="auto"/>
                <w:highlight w:val="none"/>
                <w:lang w:val="en-US" w:eastAsia="zh-CN" w:bidi="ar"/>
              </w:rPr>
              <w:t>您认为无障碍设施建设是否满足您的日常需求？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完全满足</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188</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89.52%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基本满足</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17</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5</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不太满足</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完全不满足</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11.</w:t>
            </w:r>
            <w:r>
              <w:rPr>
                <w:rStyle w:val="45"/>
                <w:rFonts w:hint="default" w:ascii="Times New Roman" w:hAnsi="Times New Roman" w:cs="Times New Roman"/>
                <w:color w:val="auto"/>
                <w:highlight w:val="none"/>
                <w:lang w:val="en-US" w:eastAsia="zh-CN" w:bidi="ar"/>
              </w:rPr>
              <w:t>通过残联部门的服务对您（您的孩子）的康复有帮助吗？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非常有帮助</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比较有帮助</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帮助不大</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无帮助</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12.</w:t>
            </w:r>
            <w:r>
              <w:rPr>
                <w:rStyle w:val="45"/>
                <w:rFonts w:hint="default" w:ascii="Times New Roman" w:hAnsi="Times New Roman" w:cs="Times New Roman"/>
                <w:color w:val="auto"/>
                <w:highlight w:val="none"/>
                <w:lang w:val="en-US" w:eastAsia="zh-CN" w:bidi="ar"/>
              </w:rPr>
              <w:t>您认为残联部门的后续跟踪服务是否满意吗？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189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17</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Fonts w:hint="eastAsia" w:cs="Times New Roman"/>
                <w:i w:val="0"/>
                <w:iCs w:val="0"/>
                <w:color w:val="auto"/>
                <w:kern w:val="0"/>
                <w:sz w:val="21"/>
                <w:szCs w:val="21"/>
                <w:highlight w:val="none"/>
                <w:u w:val="none"/>
                <w:lang w:val="en-US" w:eastAsia="zh-CN" w:bidi="ar"/>
              </w:rPr>
              <w:t>.9</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13.</w:t>
            </w:r>
            <w:r>
              <w:rPr>
                <w:rStyle w:val="45"/>
                <w:rFonts w:hint="default" w:ascii="Times New Roman" w:hAnsi="Times New Roman" w:cs="Times New Roman"/>
                <w:color w:val="auto"/>
                <w:highlight w:val="none"/>
                <w:lang w:val="en-US" w:eastAsia="zh-CN" w:bidi="ar"/>
              </w:rPr>
              <w:t>您认为残联部门的政策倾听和反馈机制落实是否到位？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较到位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16</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4</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r>
              <w:rPr>
                <w:rFonts w:hint="eastAsia" w:cs="Times New Roman"/>
                <w:i w:val="0"/>
                <w:iCs w:val="0"/>
                <w:color w:val="auto"/>
                <w:kern w:val="0"/>
                <w:sz w:val="21"/>
                <w:szCs w:val="21"/>
                <w:highlight w:val="none"/>
                <w:u w:val="none"/>
                <w:lang w:val="en-US" w:eastAsia="zh-CN" w:bidi="ar"/>
              </w:rPr>
              <w:t>.9</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不够到位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完全没做到位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w:t>
            </w:r>
            <w:r>
              <w:rPr>
                <w:rStyle w:val="45"/>
                <w:rFonts w:hint="default" w:ascii="Times New Roman" w:hAnsi="Times New Roman" w:cs="Times New Roman"/>
                <w:color w:val="auto"/>
                <w:highlight w:val="none"/>
                <w:lang w:val="en-US" w:eastAsia="zh-CN" w:bidi="ar"/>
              </w:rPr>
              <w:t>您认为残联部门对残疾人权益保障的工作做得如何？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做得很好</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199</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94.76%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做得较好</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做得不够好</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完全没做到位</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15.</w:t>
            </w:r>
            <w:r>
              <w:rPr>
                <w:rStyle w:val="45"/>
                <w:rFonts w:hint="default" w:ascii="Times New Roman" w:hAnsi="Times New Roman" w:cs="Times New Roman"/>
                <w:color w:val="auto"/>
                <w:highlight w:val="none"/>
                <w:lang w:val="en-US" w:eastAsia="zh-CN" w:bidi="ar"/>
              </w:rPr>
              <w:t>您对残联部门整体工作满意吗？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选项</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反馈数量</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占比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非常满意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190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90.48%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比较满意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17</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8</w:t>
            </w:r>
            <w:r>
              <w:rPr>
                <w:rFonts w:hint="eastAsia" w:cs="Times New Roman"/>
                <w:i w:val="0"/>
                <w:iCs w:val="0"/>
                <w:color w:val="auto"/>
                <w:kern w:val="0"/>
                <w:sz w:val="21"/>
                <w:szCs w:val="21"/>
                <w:highlight w:val="none"/>
                <w:u w:val="none"/>
                <w:lang w:val="en-US" w:eastAsia="zh-CN" w:bidi="ar"/>
              </w:rPr>
              <w:t>.1</w:t>
            </w:r>
            <w:r>
              <w:rPr>
                <w:rFonts w:hint="default" w:ascii="Times New Roman" w:hAnsi="Times New Roman" w:eastAsia="宋体" w:cs="Times New Roman"/>
                <w:i w:val="0"/>
                <w:iCs w:val="0"/>
                <w:color w:val="auto"/>
                <w:kern w:val="0"/>
                <w:sz w:val="21"/>
                <w:szCs w:val="21"/>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一般</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不太满意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9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不满意</w:t>
            </w:r>
          </w:p>
        </w:tc>
        <w:tc>
          <w:tcPr>
            <w:tcW w:w="139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c>
          <w:tcPr>
            <w:tcW w:w="1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0%</w:t>
            </w:r>
          </w:p>
        </w:tc>
      </w:tr>
    </w:tbl>
    <w:p>
      <w:pPr>
        <w:ind w:left="0" w:leftChars="0" w:firstLine="420" w:firstLineChars="200"/>
        <w:jc w:val="left"/>
        <w:rPr>
          <w:rFonts w:hint="default" w:ascii="Times New Roman" w:hAnsi="Times New Roman" w:cs="Times New Roman"/>
          <w:color w:val="auto"/>
          <w:highlight w:val="none"/>
          <w:lang w:val="en-US" w:eastAsia="zh-CN"/>
        </w:rPr>
      </w:pPr>
    </w:p>
    <w:p>
      <w:pPr>
        <w:ind w:left="0" w:leftChars="0" w:firstLine="420" w:firstLineChars="200"/>
        <w:jc w:val="left"/>
        <w:rPr>
          <w:rFonts w:hint="default" w:ascii="Times New Roman" w:hAnsi="Times New Roman" w:cs="Times New Roman"/>
          <w:color w:val="auto"/>
          <w:highlight w:val="none"/>
          <w:lang w:val="en-US" w:eastAsia="zh-CN"/>
        </w:rPr>
      </w:pPr>
    </w:p>
    <w:p>
      <w:pPr>
        <w:ind w:firstLine="640"/>
        <w:jc w:val="left"/>
        <w:rPr>
          <w:rFonts w:hint="default" w:ascii="Times New Roman" w:hAnsi="Times New Roman" w:cs="Times New Roman"/>
          <w:bCs/>
          <w:color w:val="auto"/>
          <w:highlight w:val="none"/>
        </w:rPr>
      </w:pPr>
    </w:p>
    <w:p>
      <w:pPr>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2"/>
        <w:ind w:firstLine="0" w:firstLineChars="0"/>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附件</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现场勘查及访谈</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4"/>
        <w:gridCol w:w="3362"/>
        <w:gridCol w:w="3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0" w:hRule="atLeast"/>
        </w:trPr>
        <w:tc>
          <w:tcPr>
            <w:tcW w:w="1082"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default" w:eastAsiaTheme="minorEastAsia"/>
                <w:b/>
                <w:bCs/>
                <w:color w:val="auto"/>
                <w:highlight w:val="none"/>
                <w:vertAlign w:val="baseline"/>
                <w:lang w:val="en-US" w:eastAsia="zh-CN"/>
              </w:rPr>
            </w:pPr>
            <w:r>
              <w:rPr>
                <w:rFonts w:hint="eastAsia"/>
                <w:b/>
                <w:bCs/>
                <w:color w:val="auto"/>
                <w:highlight w:val="none"/>
                <w:vertAlign w:val="baseline"/>
                <w:lang w:val="en-US" w:eastAsia="zh-CN"/>
              </w:rPr>
              <w:t>设备和仪器</w:t>
            </w: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 name="图片 1" descr="20250722171301591-45-1052431"/>
                  <wp:cNvGraphicFramePr/>
                  <a:graphic xmlns:a="http://schemas.openxmlformats.org/drawingml/2006/main">
                    <a:graphicData uri="http://schemas.openxmlformats.org/drawingml/2006/picture">
                      <pic:pic xmlns:pic="http://schemas.openxmlformats.org/drawingml/2006/picture">
                        <pic:nvPicPr>
                          <pic:cNvPr id="1" name="图片 1" descr="20250722171301591-45-1052431"/>
                          <pic:cNvPicPr/>
                        </pic:nvPicPr>
                        <pic:blipFill>
                          <a:blip r:embed="rId13"/>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3" name="图片 3" descr="20250722171505401-66-1051877"/>
                  <wp:cNvGraphicFramePr/>
                  <a:graphic xmlns:a="http://schemas.openxmlformats.org/drawingml/2006/main">
                    <a:graphicData uri="http://schemas.openxmlformats.org/drawingml/2006/picture">
                      <pic:pic xmlns:pic="http://schemas.openxmlformats.org/drawingml/2006/picture">
                        <pic:nvPicPr>
                          <pic:cNvPr id="3" name="图片 3" descr="20250722171505401-66-1051877"/>
                          <pic:cNvPicPr/>
                        </pic:nvPicPr>
                        <pic:blipFill>
                          <a:blip r:embed="rId14"/>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b/>
                <w:bCs/>
                <w:color w:val="auto"/>
                <w:highlight w:val="none"/>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6" name="图片 6" descr="20250722171555937-12-991438"/>
                  <wp:cNvGraphicFramePr/>
                  <a:graphic xmlns:a="http://schemas.openxmlformats.org/drawingml/2006/main">
                    <a:graphicData uri="http://schemas.openxmlformats.org/drawingml/2006/picture">
                      <pic:pic xmlns:pic="http://schemas.openxmlformats.org/drawingml/2006/picture">
                        <pic:nvPicPr>
                          <pic:cNvPr id="6" name="图片 6" descr="20250722171555937-12-991438"/>
                          <pic:cNvPicPr/>
                        </pic:nvPicPr>
                        <pic:blipFill>
                          <a:blip r:embed="rId15"/>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0" name="图片 10" descr="20250722174625797-11-980636"/>
                  <wp:cNvGraphicFramePr/>
                  <a:graphic xmlns:a="http://schemas.openxmlformats.org/drawingml/2006/main">
                    <a:graphicData uri="http://schemas.openxmlformats.org/drawingml/2006/picture">
                      <pic:pic xmlns:pic="http://schemas.openxmlformats.org/drawingml/2006/picture">
                        <pic:nvPicPr>
                          <pic:cNvPr id="10" name="图片 10" descr="20250722174625797-11-980636"/>
                          <pic:cNvPicPr/>
                        </pic:nvPicPr>
                        <pic:blipFill>
                          <a:blip r:embed="rId16"/>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b/>
                <w:bCs/>
                <w:color w:val="auto"/>
                <w:highlight w:val="none"/>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1" name="图片 11" descr="20250722172845436-77-958229"/>
                  <wp:cNvGraphicFramePr/>
                  <a:graphic xmlns:a="http://schemas.openxmlformats.org/drawingml/2006/main">
                    <a:graphicData uri="http://schemas.openxmlformats.org/drawingml/2006/picture">
                      <pic:pic xmlns:pic="http://schemas.openxmlformats.org/drawingml/2006/picture">
                        <pic:nvPicPr>
                          <pic:cNvPr id="11" name="图片 11" descr="20250722172845436-77-958229"/>
                          <pic:cNvPicPr/>
                        </pic:nvPicPr>
                        <pic:blipFill>
                          <a:blip r:embed="rId17"/>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2" name="图片 12" descr="20250722172934348-9-1023696"/>
                  <wp:cNvGraphicFramePr/>
                  <a:graphic xmlns:a="http://schemas.openxmlformats.org/drawingml/2006/main">
                    <a:graphicData uri="http://schemas.openxmlformats.org/drawingml/2006/picture">
                      <pic:pic xmlns:pic="http://schemas.openxmlformats.org/drawingml/2006/picture">
                        <pic:nvPicPr>
                          <pic:cNvPr id="12" name="图片 12" descr="20250722172934348-9-1023696"/>
                          <pic:cNvPicPr/>
                        </pic:nvPicPr>
                        <pic:blipFill>
                          <a:blip r:embed="rId18"/>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b/>
                <w:bCs/>
                <w:color w:val="auto"/>
                <w:highlight w:val="none"/>
                <w:vertAlign w:val="baseline"/>
              </w:rPr>
            </w:pP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7" name="图片 7" descr="20250722172302558-9-1156822"/>
                  <wp:cNvGraphicFramePr/>
                  <a:graphic xmlns:a="http://schemas.openxmlformats.org/drawingml/2006/main">
                    <a:graphicData uri="http://schemas.openxmlformats.org/drawingml/2006/picture">
                      <pic:pic xmlns:pic="http://schemas.openxmlformats.org/drawingml/2006/picture">
                        <pic:nvPicPr>
                          <pic:cNvPr id="7" name="图片 7" descr="20250722172302558-9-1156822"/>
                          <pic:cNvPicPr/>
                        </pic:nvPicPr>
                        <pic:blipFill>
                          <a:blip r:embed="rId19"/>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9" name="图片 9" descr="20250722172224686-16-1016295"/>
                  <wp:cNvGraphicFramePr/>
                  <a:graphic xmlns:a="http://schemas.openxmlformats.org/drawingml/2006/main">
                    <a:graphicData uri="http://schemas.openxmlformats.org/drawingml/2006/picture">
                      <pic:pic xmlns:pic="http://schemas.openxmlformats.org/drawingml/2006/picture">
                        <pic:nvPicPr>
                          <pic:cNvPr id="9" name="图片 9" descr="20250722172224686-16-1016295"/>
                          <pic:cNvPicPr/>
                        </pic:nvPicPr>
                        <pic:blipFill>
                          <a:blip r:embed="rId20"/>
                          <a:stretch>
                            <a:fillRect/>
                          </a:stretch>
                        </pic:blipFill>
                        <pic:spPr>
                          <a:xfrm>
                            <a:off x="0" y="0"/>
                            <a:ext cx="1979930" cy="144018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1082" w:type="pct"/>
            <w:vAlign w:val="center"/>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jc w:val="center"/>
              <w:textAlignment w:val="auto"/>
              <w:rPr>
                <w:rFonts w:hint="eastAsia" w:eastAsiaTheme="minorEastAsia"/>
                <w:b/>
                <w:bCs/>
                <w:color w:val="auto"/>
                <w:highlight w:val="none"/>
                <w:vertAlign w:val="baseline"/>
                <w:lang w:val="en-US" w:eastAsia="zh-CN"/>
              </w:rPr>
            </w:pPr>
            <w:r>
              <w:rPr>
                <w:rFonts w:hint="eastAsia"/>
                <w:b/>
                <w:bCs/>
                <w:color w:val="auto"/>
                <w:highlight w:val="none"/>
                <w:vertAlign w:val="baseline"/>
                <w:lang w:val="en-US" w:eastAsia="zh-CN"/>
              </w:rPr>
              <w:t>文化墙</w:t>
            </w:r>
          </w:p>
        </w:tc>
        <w:tc>
          <w:tcPr>
            <w:tcW w:w="1973"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3" name="图片 13" descr="20250722183555718-41-913840"/>
                  <wp:cNvGraphicFramePr/>
                  <a:graphic xmlns:a="http://schemas.openxmlformats.org/drawingml/2006/main">
                    <a:graphicData uri="http://schemas.openxmlformats.org/drawingml/2006/picture">
                      <pic:pic xmlns:pic="http://schemas.openxmlformats.org/drawingml/2006/picture">
                        <pic:nvPicPr>
                          <pic:cNvPr id="13" name="图片 13" descr="20250722183555718-41-913840"/>
                          <pic:cNvPicPr/>
                        </pic:nvPicPr>
                        <pic:blipFill>
                          <a:blip r:embed="rId21"/>
                          <a:stretch>
                            <a:fillRect/>
                          </a:stretch>
                        </pic:blipFill>
                        <pic:spPr>
                          <a:xfrm>
                            <a:off x="0" y="0"/>
                            <a:ext cx="1979930" cy="1440180"/>
                          </a:xfrm>
                          <a:prstGeom prst="rect">
                            <a:avLst/>
                          </a:prstGeom>
                        </pic:spPr>
                      </pic:pic>
                    </a:graphicData>
                  </a:graphic>
                </wp:inline>
              </w:drawing>
            </w:r>
          </w:p>
        </w:tc>
        <w:tc>
          <w:tcPr>
            <w:tcW w:w="1944" w:type="pct"/>
          </w:tcPr>
          <w:p>
            <w:pPr>
              <w:keepNext w:val="0"/>
              <w:keepLines w:val="0"/>
              <w:pageBreakBefore w:val="0"/>
              <w:widowControl w:val="0"/>
              <w:kinsoku/>
              <w:wordWrap/>
              <w:overflowPunct/>
              <w:topLinePunct w:val="0"/>
              <w:autoSpaceDE/>
              <w:autoSpaceDN/>
              <w:bidi w:val="0"/>
              <w:adjustRightInd w:val="0"/>
              <w:snapToGrid w:val="0"/>
              <w:spacing w:before="0" w:after="0" w:line="240" w:lineRule="auto"/>
              <w:ind w:firstLine="0" w:firstLineChars="0"/>
              <w:textAlignment w:val="auto"/>
              <w:rPr>
                <w:rFonts w:hint="eastAsia" w:eastAsiaTheme="minorEastAsia"/>
                <w:color w:val="auto"/>
                <w:highlight w:val="none"/>
                <w:vertAlign w:val="baseline"/>
                <w:lang w:eastAsia="zh-CN"/>
              </w:rPr>
            </w:pPr>
            <w:r>
              <w:rPr>
                <w:rFonts w:hint="eastAsia" w:eastAsiaTheme="minorEastAsia"/>
                <w:color w:val="auto"/>
                <w:highlight w:val="none"/>
                <w:vertAlign w:val="baseline"/>
                <w:lang w:eastAsia="zh-CN"/>
              </w:rPr>
              <w:drawing>
                <wp:inline distT="0" distB="0" distL="114300" distR="114300">
                  <wp:extent cx="1979930" cy="1440180"/>
                  <wp:effectExtent l="0" t="0" r="1270" b="7620"/>
                  <wp:docPr id="14" name="图片 14" descr="20250722172049927-13-940307"/>
                  <wp:cNvGraphicFramePr/>
                  <a:graphic xmlns:a="http://schemas.openxmlformats.org/drawingml/2006/main">
                    <a:graphicData uri="http://schemas.openxmlformats.org/drawingml/2006/picture">
                      <pic:pic xmlns:pic="http://schemas.openxmlformats.org/drawingml/2006/picture">
                        <pic:nvPicPr>
                          <pic:cNvPr id="14" name="图片 14" descr="20250722172049927-13-940307"/>
                          <pic:cNvPicPr/>
                        </pic:nvPicPr>
                        <pic:blipFill>
                          <a:blip r:embed="rId22"/>
                          <a:stretch>
                            <a:fillRect/>
                          </a:stretch>
                        </pic:blipFill>
                        <pic:spPr>
                          <a:xfrm>
                            <a:off x="0" y="0"/>
                            <a:ext cx="1979930" cy="1440180"/>
                          </a:xfrm>
                          <a:prstGeom prst="rect">
                            <a:avLst/>
                          </a:prstGeom>
                        </pic:spPr>
                      </pic:pic>
                    </a:graphicData>
                  </a:graphic>
                </wp:inline>
              </w:drawing>
            </w:r>
          </w:p>
        </w:tc>
      </w:tr>
    </w:tbl>
    <w:p>
      <w:pPr>
        <w:ind w:firstLine="640"/>
        <w:rPr>
          <w:rFonts w:hint="default" w:ascii="Times New Roman" w:hAnsi="Times New Roman" w:cs="Times New Roman"/>
          <w:color w:val="auto"/>
          <w:highlight w:val="none"/>
        </w:rPr>
      </w:pPr>
      <w:r>
        <w:rPr>
          <w:rFonts w:hint="default" w:ascii="Times New Roman" w:hAnsi="Times New Roman" w:cs="Times New Roman"/>
          <w:color w:val="auto"/>
          <w:highlight w:val="none"/>
        </w:rPr>
        <w:br w:type="page"/>
      </w:r>
    </w:p>
    <w:p>
      <w:pPr>
        <w:pStyle w:val="2"/>
        <w:ind w:firstLine="0" w:firstLineChars="0"/>
        <w:rPr>
          <w:rFonts w:hint="eastAsia" w:ascii="Times New Roman" w:hAnsi="Times New Roman" w:eastAsia="宋体" w:cs="Times New Roman"/>
          <w:color w:val="auto"/>
          <w:highlight w:val="none"/>
          <w:lang w:val="en-US" w:eastAsia="zh-CN"/>
        </w:rPr>
      </w:pPr>
      <w:bookmarkStart w:id="88" w:name="_Toc12827"/>
      <w:bookmarkStart w:id="89" w:name="_Toc2434"/>
      <w:r>
        <w:rPr>
          <w:rFonts w:hint="default" w:ascii="Times New Roman" w:hAnsi="Times New Roman" w:cs="Times New Roman"/>
          <w:color w:val="auto"/>
          <w:highlight w:val="none"/>
        </w:rPr>
        <w:t>附件</w:t>
      </w:r>
      <w:r>
        <w:rPr>
          <w:rFonts w:hint="eastAsia" w:ascii="Times New Roman" w:hAnsi="Times New Roman" w:cs="Times New Roman"/>
          <w:color w:val="auto"/>
          <w:highlight w:val="none"/>
          <w:lang w:val="en-US" w:eastAsia="zh-CN"/>
        </w:rPr>
        <w:t>5</w:t>
      </w:r>
      <w:r>
        <w:rPr>
          <w:rFonts w:hint="default" w:ascii="Times New Roman" w:hAnsi="Times New Roman" w:cs="Times New Roman"/>
          <w:color w:val="auto"/>
          <w:highlight w:val="none"/>
        </w:rPr>
        <w:t>：绩效评价报告意见反馈</w:t>
      </w:r>
      <w:bookmarkEnd w:id="88"/>
      <w:r>
        <w:rPr>
          <w:rFonts w:hint="eastAsia" w:ascii="Times New Roman" w:hAnsi="Times New Roman" w:cs="Times New Roman"/>
          <w:color w:val="auto"/>
          <w:highlight w:val="none"/>
          <w:lang w:val="en-US" w:eastAsia="zh-CN"/>
        </w:rPr>
        <w:t>结果</w:t>
      </w:r>
      <w:bookmarkEnd w:id="89"/>
    </w:p>
    <w:p>
      <w:pPr>
        <w:ind w:firstLine="0" w:firstLineChars="0"/>
        <w:jc w:val="center"/>
        <w:rPr>
          <w:rFonts w:hint="default" w:ascii="Times New Roman" w:hAnsi="Times New Roman" w:cs="Times New Roman"/>
          <w:b/>
          <w:bCs/>
          <w:color w:val="auto"/>
          <w:sz w:val="28"/>
          <w:szCs w:val="36"/>
          <w:highlight w:val="none"/>
        </w:rPr>
      </w:pPr>
      <w:r>
        <w:rPr>
          <w:rFonts w:hint="default" w:ascii="Times New Roman" w:hAnsi="Times New Roman" w:cs="Times New Roman"/>
          <w:b/>
          <w:bCs/>
          <w:color w:val="auto"/>
          <w:sz w:val="28"/>
          <w:szCs w:val="36"/>
          <w:highlight w:val="none"/>
        </w:rPr>
        <w:t>绩效评价报告意见反馈</w:t>
      </w:r>
    </w:p>
    <w:p>
      <w:pPr>
        <w:adjustRightInd/>
        <w:snapToGrid/>
        <w:ind w:right="1120" w:firstLine="0" w:firstLineChars="0"/>
        <w:jc w:val="left"/>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填表时间： 202</w:t>
      </w:r>
      <w:r>
        <w:rPr>
          <w:rFonts w:hint="eastAsia" w:cs="Times New Roman"/>
          <w:color w:val="auto"/>
          <w:sz w:val="22"/>
          <w:szCs w:val="22"/>
          <w:highlight w:val="none"/>
          <w:lang w:val="en-US" w:eastAsia="zh-CN"/>
        </w:rPr>
        <w:t>5</w:t>
      </w:r>
      <w:r>
        <w:rPr>
          <w:rFonts w:hint="default" w:ascii="Times New Roman" w:hAnsi="Times New Roman" w:cs="Times New Roman"/>
          <w:color w:val="auto"/>
          <w:sz w:val="22"/>
          <w:szCs w:val="22"/>
          <w:highlight w:val="none"/>
        </w:rPr>
        <w:t>年</w:t>
      </w:r>
      <w:r>
        <w:rPr>
          <w:rFonts w:hint="default" w:ascii="Times New Roman" w:hAnsi="Times New Roman" w:cs="Times New Roman"/>
          <w:color w:val="auto"/>
          <w:sz w:val="22"/>
          <w:szCs w:val="22"/>
          <w:highlight w:val="none"/>
          <w:lang w:val="en-US" w:eastAsia="zh-CN"/>
        </w:rPr>
        <w:t xml:space="preserve">  </w:t>
      </w:r>
      <w:r>
        <w:rPr>
          <w:rFonts w:hint="default" w:ascii="Times New Roman" w:hAnsi="Times New Roman" w:cs="Times New Roman"/>
          <w:color w:val="auto"/>
          <w:sz w:val="22"/>
          <w:szCs w:val="22"/>
          <w:highlight w:val="none"/>
        </w:rPr>
        <w:t>月  日</w:t>
      </w:r>
    </w:p>
    <w:tbl>
      <w:tblPr>
        <w:tblStyle w:val="23"/>
        <w:tblW w:w="8473" w:type="dxa"/>
        <w:tblInd w:w="0" w:type="dxa"/>
        <w:tblLayout w:type="fixed"/>
        <w:tblCellMar>
          <w:top w:w="0" w:type="dxa"/>
          <w:left w:w="108" w:type="dxa"/>
          <w:bottom w:w="0" w:type="dxa"/>
          <w:right w:w="108" w:type="dxa"/>
        </w:tblCellMar>
      </w:tblPr>
      <w:tblGrid>
        <w:gridCol w:w="1583"/>
        <w:gridCol w:w="2671"/>
        <w:gridCol w:w="1112"/>
        <w:gridCol w:w="751"/>
        <w:gridCol w:w="2356"/>
      </w:tblGrid>
      <w:tr>
        <w:tblPrEx>
          <w:tblCellMar>
            <w:top w:w="0" w:type="dxa"/>
            <w:left w:w="108" w:type="dxa"/>
            <w:bottom w:w="0" w:type="dxa"/>
            <w:right w:w="108" w:type="dxa"/>
          </w:tblCellMar>
        </w:tblPrEx>
        <w:trPr>
          <w:trHeight w:val="600"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报告名称</w:t>
            </w:r>
          </w:p>
        </w:tc>
        <w:tc>
          <w:tcPr>
            <w:tcW w:w="6890" w:type="dxa"/>
            <w:gridSpan w:val="4"/>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eastAsia" w:cs="Times New Roman"/>
                <w:color w:val="auto"/>
                <w:sz w:val="22"/>
                <w:szCs w:val="22"/>
                <w:highlight w:val="none"/>
                <w:lang w:eastAsia="zh-CN"/>
              </w:rPr>
              <w:t>巴楚县残疾人联合会</w:t>
            </w:r>
            <w:r>
              <w:rPr>
                <w:rFonts w:hint="default" w:ascii="Times New Roman" w:hAnsi="Times New Roman" w:cs="Times New Roman"/>
                <w:color w:val="auto"/>
                <w:sz w:val="22"/>
                <w:szCs w:val="22"/>
                <w:highlight w:val="none"/>
              </w:rPr>
              <w:t>部门整体绩效评价报告</w:t>
            </w:r>
          </w:p>
        </w:tc>
      </w:tr>
      <w:tr>
        <w:tblPrEx>
          <w:tblCellMar>
            <w:top w:w="0" w:type="dxa"/>
            <w:left w:w="108" w:type="dxa"/>
            <w:bottom w:w="0" w:type="dxa"/>
            <w:right w:w="108" w:type="dxa"/>
          </w:tblCellMar>
        </w:tblPrEx>
        <w:trPr>
          <w:trHeight w:val="373"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评价机构</w:t>
            </w:r>
          </w:p>
        </w:tc>
        <w:tc>
          <w:tcPr>
            <w:tcW w:w="2671" w:type="dxa"/>
            <w:tcBorders>
              <w:top w:val="single" w:color="auto" w:sz="4" w:space="0"/>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新疆驰远天合有限责任会计师事务所</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联系人及联系方式</w:t>
            </w:r>
          </w:p>
        </w:tc>
        <w:tc>
          <w:tcPr>
            <w:tcW w:w="2356" w:type="dxa"/>
            <w:tcBorders>
              <w:top w:val="single" w:color="auto" w:sz="4" w:space="0"/>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eastAsia="宋体" w:cs="Times New Roman"/>
                <w:color w:val="auto"/>
                <w:sz w:val="22"/>
                <w:szCs w:val="22"/>
                <w:highlight w:val="none"/>
                <w:lang w:val="en-US" w:eastAsia="zh-CN"/>
              </w:rPr>
            </w:pPr>
            <w:r>
              <w:rPr>
                <w:rFonts w:hint="eastAsia" w:cs="Times New Roman"/>
                <w:color w:val="auto"/>
                <w:sz w:val="22"/>
                <w:szCs w:val="22"/>
                <w:highlight w:val="none"/>
                <w:lang w:val="en-US" w:eastAsia="zh-CN"/>
              </w:rPr>
              <w:t>赵夏清16699062851</w:t>
            </w:r>
          </w:p>
        </w:tc>
      </w:tr>
      <w:tr>
        <w:tblPrEx>
          <w:tblCellMar>
            <w:top w:w="0" w:type="dxa"/>
            <w:left w:w="108" w:type="dxa"/>
            <w:bottom w:w="0" w:type="dxa"/>
            <w:right w:w="108" w:type="dxa"/>
          </w:tblCellMar>
        </w:tblPrEx>
        <w:trPr>
          <w:trHeight w:val="570" w:hRule="atLeast"/>
        </w:trPr>
        <w:tc>
          <w:tcPr>
            <w:tcW w:w="1583" w:type="dxa"/>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主管部门</w:t>
            </w:r>
          </w:p>
        </w:tc>
        <w:tc>
          <w:tcPr>
            <w:tcW w:w="2671" w:type="dxa"/>
            <w:tcBorders>
              <w:top w:val="nil"/>
              <w:left w:val="nil"/>
              <w:bottom w:val="single" w:color="auto" w:sz="4" w:space="0"/>
              <w:right w:val="nil"/>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eastAsia" w:cs="Times New Roman"/>
                <w:color w:val="auto"/>
                <w:sz w:val="22"/>
                <w:szCs w:val="22"/>
                <w:highlight w:val="none"/>
                <w:lang w:eastAsia="zh-CN"/>
              </w:rPr>
              <w:t>巴楚县残疾人联合会</w:t>
            </w:r>
          </w:p>
        </w:tc>
        <w:tc>
          <w:tcPr>
            <w:tcW w:w="1863" w:type="dxa"/>
            <w:gridSpan w:val="2"/>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联系人及联系方式</w:t>
            </w:r>
          </w:p>
        </w:tc>
        <w:tc>
          <w:tcPr>
            <w:tcW w:w="2356" w:type="dxa"/>
            <w:tcBorders>
              <w:top w:val="nil"/>
              <w:left w:val="nil"/>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阿卜杜热合木·安外尔13899175966</w:t>
            </w:r>
          </w:p>
        </w:tc>
      </w:tr>
      <w:tr>
        <w:tblPrEx>
          <w:tblCellMar>
            <w:top w:w="0" w:type="dxa"/>
            <w:left w:w="108" w:type="dxa"/>
            <w:bottom w:w="0" w:type="dxa"/>
            <w:right w:w="108" w:type="dxa"/>
          </w:tblCellMar>
        </w:tblPrEx>
        <w:trPr>
          <w:trHeight w:val="4474" w:hRule="atLeast"/>
        </w:trPr>
        <w:tc>
          <w:tcPr>
            <w:tcW w:w="15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主管部门意见</w:t>
            </w:r>
          </w:p>
        </w:tc>
        <w:tc>
          <w:tcPr>
            <w:tcW w:w="6890" w:type="dxa"/>
            <w:gridSpan w:val="4"/>
            <w:tcBorders>
              <w:top w:val="nil"/>
              <w:left w:val="nil"/>
              <w:bottom w:val="single" w:color="auto" w:sz="4" w:space="0"/>
              <w:right w:val="single" w:color="auto" w:sz="4" w:space="0"/>
            </w:tcBorders>
            <w:noWrap/>
            <w:vAlign w:val="center"/>
          </w:tcPr>
          <w:p>
            <w:pPr>
              <w:widowControl/>
              <w:spacing w:line="360" w:lineRule="auto"/>
              <w:ind w:firstLine="0" w:firstLineChars="0"/>
              <w:jc w:val="left"/>
              <w:rPr>
                <w:rFonts w:hint="default" w:ascii="Times New Roman" w:hAnsi="Times New Roman" w:cs="Times New Roman"/>
                <w:color w:val="auto"/>
                <w:sz w:val="22"/>
                <w:szCs w:val="22"/>
                <w:highlight w:val="none"/>
              </w:rPr>
            </w:pPr>
          </w:p>
        </w:tc>
      </w:tr>
      <w:tr>
        <w:tblPrEx>
          <w:tblCellMar>
            <w:top w:w="0" w:type="dxa"/>
            <w:left w:w="108" w:type="dxa"/>
            <w:bottom w:w="0" w:type="dxa"/>
            <w:right w:w="108" w:type="dxa"/>
          </w:tblCellMar>
        </w:tblPrEx>
        <w:trPr>
          <w:trHeight w:val="744" w:hRule="atLeast"/>
        </w:trPr>
        <w:tc>
          <w:tcPr>
            <w:tcW w:w="1583" w:type="dxa"/>
            <w:vMerge w:val="restart"/>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主管部门签章确认</w:t>
            </w:r>
          </w:p>
        </w:tc>
        <w:tc>
          <w:tcPr>
            <w:tcW w:w="3783" w:type="dxa"/>
            <w:gridSpan w:val="2"/>
            <w:tcBorders>
              <w:top w:val="nil"/>
              <w:left w:val="nil"/>
              <w:bottom w:val="nil"/>
              <w:right w:val="nil"/>
            </w:tcBorders>
            <w:noWrap/>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p>
        </w:tc>
        <w:tc>
          <w:tcPr>
            <w:tcW w:w="3107" w:type="dxa"/>
            <w:gridSpan w:val="2"/>
            <w:tcBorders>
              <w:top w:val="single" w:color="auto" w:sz="4" w:space="0"/>
              <w:left w:val="nil"/>
              <w:bottom w:val="nil"/>
              <w:right w:val="single" w:color="000000" w:sz="4" w:space="0"/>
            </w:tcBorders>
            <w:vAlign w:val="center"/>
          </w:tcPr>
          <w:p>
            <w:pPr>
              <w:widowControl/>
              <w:spacing w:line="360" w:lineRule="auto"/>
              <w:ind w:firstLine="0" w:firstLineChars="0"/>
              <w:jc w:val="center"/>
              <w:rPr>
                <w:rFonts w:hint="default" w:ascii="Times New Roman" w:hAnsi="Times New Roman" w:cs="Times New Roman"/>
                <w:color w:val="auto"/>
                <w:sz w:val="22"/>
                <w:szCs w:val="22"/>
                <w:highlight w:val="none"/>
              </w:rPr>
            </w:pPr>
          </w:p>
        </w:tc>
      </w:tr>
      <w:tr>
        <w:tblPrEx>
          <w:tblCellMar>
            <w:top w:w="0" w:type="dxa"/>
            <w:left w:w="108" w:type="dxa"/>
            <w:bottom w:w="0" w:type="dxa"/>
            <w:right w:w="108" w:type="dxa"/>
          </w:tblCellMar>
        </w:tblPrEx>
        <w:trPr>
          <w:trHeight w:val="2406" w:hRule="atLeast"/>
        </w:trPr>
        <w:tc>
          <w:tcPr>
            <w:tcW w:w="1583" w:type="dxa"/>
            <w:vMerge w:val="continue"/>
            <w:tcBorders>
              <w:top w:val="nil"/>
              <w:left w:val="single" w:color="auto" w:sz="4" w:space="0"/>
              <w:bottom w:val="single" w:color="auto" w:sz="4" w:space="0"/>
              <w:right w:val="single" w:color="auto" w:sz="4" w:space="0"/>
            </w:tcBorders>
            <w:vAlign w:val="center"/>
          </w:tcPr>
          <w:p>
            <w:pPr>
              <w:widowControl/>
              <w:spacing w:line="360" w:lineRule="auto"/>
              <w:ind w:firstLine="0" w:firstLineChars="0"/>
              <w:jc w:val="left"/>
              <w:rPr>
                <w:rFonts w:hint="default" w:ascii="Times New Roman" w:hAnsi="Times New Roman" w:cs="Times New Roman"/>
                <w:color w:val="auto"/>
                <w:sz w:val="22"/>
                <w:szCs w:val="22"/>
                <w:highlight w:val="none"/>
              </w:rPr>
            </w:pPr>
          </w:p>
        </w:tc>
        <w:tc>
          <w:tcPr>
            <w:tcW w:w="3783" w:type="dxa"/>
            <w:gridSpan w:val="2"/>
            <w:tcBorders>
              <w:top w:val="nil"/>
              <w:left w:val="nil"/>
              <w:bottom w:val="single" w:color="auto" w:sz="4" w:space="0"/>
              <w:right w:val="nil"/>
            </w:tcBorders>
          </w:tcPr>
          <w:p>
            <w:pPr>
              <w:widowControl/>
              <w:spacing w:line="360" w:lineRule="auto"/>
              <w:ind w:firstLine="0" w:firstLineChars="0"/>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主管部门（盖章）：</w:t>
            </w:r>
          </w:p>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 xml:space="preserve">                  </w:t>
            </w:r>
          </w:p>
          <w:p>
            <w:pPr>
              <w:widowControl/>
              <w:spacing w:line="360" w:lineRule="auto"/>
              <w:ind w:firstLine="0" w:firstLineChars="0"/>
              <w:rPr>
                <w:rFonts w:hint="default" w:ascii="Times New Roman" w:hAnsi="Times New Roman" w:cs="Times New Roman"/>
                <w:color w:val="auto"/>
                <w:sz w:val="22"/>
                <w:szCs w:val="22"/>
                <w:highlight w:val="none"/>
              </w:rPr>
            </w:pPr>
          </w:p>
          <w:p>
            <w:pPr>
              <w:widowControl/>
              <w:spacing w:line="360" w:lineRule="auto"/>
              <w:ind w:firstLine="0" w:firstLineChars="0"/>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签字：</w:t>
            </w:r>
          </w:p>
        </w:tc>
        <w:tc>
          <w:tcPr>
            <w:tcW w:w="3107" w:type="dxa"/>
            <w:gridSpan w:val="2"/>
            <w:tcBorders>
              <w:top w:val="nil"/>
              <w:left w:val="nil"/>
              <w:bottom w:val="single" w:color="auto" w:sz="4" w:space="0"/>
              <w:right w:val="single" w:color="000000" w:sz="4" w:space="0"/>
            </w:tcBorders>
          </w:tcPr>
          <w:p>
            <w:pPr>
              <w:widowControl/>
              <w:spacing w:line="360" w:lineRule="auto"/>
              <w:ind w:firstLine="880" w:firstLineChars="400"/>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 xml:space="preserve">    </w:t>
            </w:r>
            <w:r>
              <w:rPr>
                <w:rFonts w:hint="default" w:ascii="Times New Roman" w:hAnsi="Times New Roman" w:cs="Times New Roman"/>
                <w:color w:val="auto"/>
                <w:sz w:val="22"/>
                <w:szCs w:val="22"/>
                <w:highlight w:val="none"/>
              </w:rPr>
              <w:br w:type="textWrapping"/>
            </w:r>
            <w:r>
              <w:rPr>
                <w:rFonts w:hint="default" w:ascii="Times New Roman" w:hAnsi="Times New Roman" w:cs="Times New Roman"/>
                <w:color w:val="auto"/>
                <w:sz w:val="22"/>
                <w:szCs w:val="22"/>
                <w:highlight w:val="none"/>
              </w:rPr>
              <w:t xml:space="preserve">                   </w:t>
            </w:r>
          </w:p>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 xml:space="preserve">               </w:t>
            </w:r>
          </w:p>
          <w:p>
            <w:pPr>
              <w:widowControl/>
              <w:spacing w:line="360" w:lineRule="auto"/>
              <w:ind w:firstLine="0" w:firstLineChars="0"/>
              <w:jc w:val="center"/>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 xml:space="preserve">  年   月   日                                                </w:t>
            </w:r>
          </w:p>
        </w:tc>
      </w:tr>
    </w:tbl>
    <w:p>
      <w:pPr>
        <w:adjustRightInd/>
        <w:snapToGrid/>
        <w:ind w:firstLine="0" w:firstLineChars="0"/>
        <w:rPr>
          <w:rFonts w:hint="default" w:ascii="Times New Roman" w:hAnsi="Times New Roman" w:cs="Times New Roman"/>
          <w:color w:val="auto"/>
          <w:sz w:val="22"/>
          <w:szCs w:val="22"/>
          <w:highlight w:val="none"/>
        </w:rPr>
      </w:pPr>
      <w:r>
        <w:rPr>
          <w:rFonts w:hint="default" w:ascii="Times New Roman" w:hAnsi="Times New Roman" w:cs="Times New Roman"/>
          <w:color w:val="auto"/>
          <w:sz w:val="22"/>
          <w:szCs w:val="22"/>
          <w:highlight w:val="none"/>
        </w:rPr>
        <w:t>注：本表需提交一式二份，不够填写时可另附纸。</w:t>
      </w:r>
    </w:p>
    <w:sectPr>
      <w:footerReference r:id="rId11" w:type="default"/>
      <w:pgSz w:w="11906" w:h="16838"/>
      <w:pgMar w:top="1440" w:right="1800" w:bottom="1440" w:left="1800" w:header="851" w:footer="907"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hakuyoxingshu7000"/>
    <w:panose1 w:val="02010609060101010101"/>
    <w:charset w:val="86"/>
    <w:family w:val="auto"/>
    <w:pitch w:val="default"/>
    <w:sig w:usb0="800002BF" w:usb1="38CF7CFA" w:usb2="00000016" w:usb3="00000000" w:csb0="00040001" w:csb1="00000000"/>
    <w:embedRegular r:id="rId1" w:fontKey="{5944182C-2971-4B66-B03C-1B09B409EC2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0FF8C63-4020-4B33-8F52-37DAC4AC04A6}"/>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等线">
    <w:panose1 w:val="02010600030101010101"/>
    <w:charset w:val="86"/>
    <w:family w:val="auto"/>
    <w:pitch w:val="default"/>
    <w:sig w:usb0="00000000" w:usb1="00000000" w:usb2="00000000" w:usb3="00000000" w:csb0="00000000" w:csb1="00000000"/>
    <w:embedRegular r:id="rId3" w:fontKey="{B5FC304A-0A6D-4A74-98C8-ACDD8A3DAA10}"/>
  </w:font>
  <w:font w:name="楷体_GB2312">
    <w:altName w:val="楷体"/>
    <w:panose1 w:val="02010609030101010101"/>
    <w:charset w:val="86"/>
    <w:family w:val="modern"/>
    <w:pitch w:val="default"/>
    <w:sig w:usb0="00000000" w:usb1="00000000" w:usb2="00000000" w:usb3="00000000" w:csb0="00040000" w:csb1="00000000"/>
    <w:embedRegular r:id="rId4" w:fontKey="{87D4C64A-7517-456E-9700-E6AF5C87718C}"/>
  </w:font>
  <w:font w:name="hakuyoxingshu7000">
    <w:panose1 w:val="02000600000000000000"/>
    <w:charset w:val="86"/>
    <w:family w:val="auto"/>
    <w:pitch w:val="default"/>
    <w:sig w:usb0="FFFFFFFF" w:usb1="E9FFFFFF" w:usb2="0000003F" w:usb3="00000000" w:csb0="603F00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439"/>
        <w:tab w:val="right" w:pos="8999"/>
      </w:tabs>
      <w:ind w:firstLine="360"/>
    </w:pPr>
    <w:r>
      <w:rPr>
        <w:rFonts w:hint="eastAsia"/>
      </w:rPr>
      <w:tab/>
    </w:r>
    <w:r>
      <w:rPr>
        <w:rFonts w:hint="eastAsia"/>
      </w:rPr>
      <w:tab/>
    </w:r>
    <w:r>
      <w:rPr>
        <w:rFonts w:hint="eastAsia"/>
      </w:rPr>
      <w:tab/>
    </w:r>
    <w:r>
      <w:rPr>
        <w:rFonts w:hint="eastAsia"/>
      </w:rPr>
      <w:tab/>
    </w:r>
  </w:p>
  <w:p>
    <w:pPr>
      <w:pStyle w:val="13"/>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jc w:val="right"/>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480060" cy="2114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480060" cy="2114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sz w:val="20"/>
                              <w:szCs w:val="20"/>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0pt;height:16.65pt;width:37.8pt;mso-position-horizontal:center;mso-position-horizontal-relative:margin;z-index:251661312;mso-width-relative:page;mso-height-relative:page;" filled="f" stroked="f" coordsize="21600,21600" o:gfxdata="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Cpt/Z9QAAAADAQAADwAA&#10;AAAAAAABACAAAAAiAAAAZHJzL2Rvd25yZXYueG1sUEsBAhQAFAAAAAgAh07iQIOE8F0aAgAAEwQA&#10;AA4AAAAAAAAAAQAgAAAAIwEAAGRycy9lMm9Eb2MueG1sUEsFBgAAAAAGAAYAWQEAAK8FAAAAAA==&#10;">
              <v:fill on="f" focussize="0,0"/>
              <v:stroke on="f" weight="0.5pt"/>
              <v:imagedata o:title=""/>
              <o:lock v:ext="edit" aspectratio="f"/>
              <v:textbox inset="0mm,0mm,0mm,0mm">
                <w:txbxContent>
                  <w:p>
                    <w:pPr>
                      <w:pStyle w:val="13"/>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sz w:val="20"/>
                        <w:szCs w:val="20"/>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I</w:t>
                    </w:r>
                    <w:r>
                      <w:rPr>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645160" cy="34925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645160" cy="3492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400"/>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57</w:t>
                          </w:r>
                          <w:r>
                            <w:rPr>
                              <w:sz w:val="20"/>
                              <w:szCs w:val="20"/>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7.5pt;width:50.8pt;mso-position-horizontal:center;mso-position-horizontal-relative:margin;z-index:251662336;mso-width-relative:page;mso-height-relative:page;" filled="f" stroked="f" coordsize="21600,21600" o:gfxdata="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dNepB0wAAAAQBAAAPAAAAAAAAAAEA&#10;IAAAACIAAABkcnMvZG93bnJldi54bWxQSwECFAAUAAAACACHTuJA94Zc7hQCAAAJBAAADgAAAAAA&#10;AAABACAAAAAiAQAAZHJzL2Uyb0RvYy54bWxQSwUGAAAAAAYABgBZAQAAqAUAAAAA&#10;">
              <v:fill on="f" focussize="0,0"/>
              <v:stroke on="f" weight="0.5pt"/>
              <v:imagedata o:title=""/>
              <o:lock v:ext="edit" aspectratio="f"/>
              <v:textbox inset="0mm,0mm,0mm,0mm">
                <w:txbxContent>
                  <w:p>
                    <w:pPr>
                      <w:pStyle w:val="13"/>
                      <w:ind w:firstLine="400"/>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sz w:val="20"/>
                        <w:szCs w:val="20"/>
                      </w:rPr>
                      <w:t>57</w:t>
                    </w:r>
                    <w:r>
                      <w:rPr>
                        <w:sz w:val="20"/>
                        <w:szCs w:val="20"/>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60477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260477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237</w:t>
                          </w:r>
                          <w:r>
                            <w:rPr>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205.1pt;mso-position-horizontal:center;mso-position-horizontal-relative:margin;z-index:251659264;mso-width-relative:page;mso-height-relative:page;" filled="f" stroked="f" coordsize="21600,21600" o:gfxdata="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4rk3k1AAAAAUBAAAPAAAAAAAA&#10;AAEAIAAAACIAAABkcnMvZG93bnJldi54bWxQSwECFAAUAAAACACHTuJA8OoPhBYCAAAJBAAADgAA&#10;AAAAAAABACAAAAAjAQAAZHJzL2Uyb0RvYy54bWxQSwUGAAAAAAYABgBZAQAAqwUAAAAA&#10;">
              <v:fill on="f" focussize="0,0"/>
              <v:stroke on="f" weight="0.5pt"/>
              <v:imagedata o:title=""/>
              <o:lock v:ext="edit" aspectratio="f"/>
              <v:textbox inset="0mm,0mm,0mm,0mm" style="mso-fit-shape-to-text:t;">
                <w:txbxContent>
                  <w:p>
                    <w:pPr>
                      <w:pStyle w:val="13"/>
                      <w:ind w:firstLine="0" w:firstLineChars="0"/>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237</w:t>
                    </w:r>
                    <w:r>
                      <w:rPr>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0" w:firstLineChars="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6261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56261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ind w:firstLine="420"/>
                            <w:rPr>
                              <w:rFonts w:eastAsia="宋体"/>
                              <w:sz w:val="21"/>
                              <w:szCs w:val="21"/>
                            </w:rPr>
                          </w:pPr>
                          <w:r>
                            <w:rPr>
                              <w:rFonts w:hint="eastAsia" w:eastAsia="宋体"/>
                              <w:sz w:val="21"/>
                              <w:szCs w:val="21"/>
                            </w:rPr>
                            <w:fldChar w:fldCharType="begin"/>
                          </w:r>
                          <w:r>
                            <w:rPr>
                              <w:rFonts w:hint="eastAsia" w:eastAsia="宋体"/>
                              <w:sz w:val="21"/>
                              <w:szCs w:val="21"/>
                            </w:rPr>
                            <w:instrText xml:space="preserve"> PAGE  \* MERGEFORMAT </w:instrText>
                          </w:r>
                          <w:r>
                            <w:rPr>
                              <w:rFonts w:hint="eastAsia" w:eastAsia="宋体"/>
                              <w:sz w:val="21"/>
                              <w:szCs w:val="21"/>
                            </w:rPr>
                            <w:fldChar w:fldCharType="separate"/>
                          </w:r>
                          <w:r>
                            <w:rPr>
                              <w:rFonts w:eastAsia="宋体"/>
                              <w:sz w:val="21"/>
                              <w:szCs w:val="21"/>
                            </w:rPr>
                            <w:t>256</w:t>
                          </w:r>
                          <w:r>
                            <w:rPr>
                              <w:rFonts w:hint="eastAsia" w:eastAsia="宋体"/>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44.3pt;mso-position-horizontal:center;mso-position-horizontal-relative:margin;z-index:251660288;mso-width-relative:page;mso-height-relative:page;" filled="f" stroked="f" coordsize="21600,21600" o:gfxdata="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bXg2bTAAAABAEAAA8AAAAAAAAAAQAg&#10;AAAAIgAAAGRycy9kb3ducmV2LnhtbFBLAQIUABQAAAAIAIdO4kBcwhINEwIAAAgEAAAOAAAAAAAA&#10;AAEAIAAAACIBAABkcnMvZTJvRG9jLnhtbFBLBQYAAAAABgAGAFkBAACnBQAAAAA=&#10;">
              <v:fill on="f" focussize="0,0"/>
              <v:stroke on="f" weight="0.5pt"/>
              <v:imagedata o:title=""/>
              <o:lock v:ext="edit" aspectratio="f"/>
              <v:textbox inset="0mm,0mm,0mm,0mm" style="mso-fit-shape-to-text:t;">
                <w:txbxContent>
                  <w:p>
                    <w:pPr>
                      <w:pStyle w:val="13"/>
                      <w:ind w:firstLine="420"/>
                      <w:rPr>
                        <w:rFonts w:eastAsia="宋体"/>
                        <w:sz w:val="21"/>
                        <w:szCs w:val="21"/>
                      </w:rPr>
                    </w:pPr>
                    <w:r>
                      <w:rPr>
                        <w:rFonts w:hint="eastAsia" w:eastAsia="宋体"/>
                        <w:sz w:val="21"/>
                        <w:szCs w:val="21"/>
                      </w:rPr>
                      <w:fldChar w:fldCharType="begin"/>
                    </w:r>
                    <w:r>
                      <w:rPr>
                        <w:rFonts w:hint="eastAsia" w:eastAsia="宋体"/>
                        <w:sz w:val="21"/>
                        <w:szCs w:val="21"/>
                      </w:rPr>
                      <w:instrText xml:space="preserve"> PAGE  \* MERGEFORMAT </w:instrText>
                    </w:r>
                    <w:r>
                      <w:rPr>
                        <w:rFonts w:hint="eastAsia" w:eastAsia="宋体"/>
                        <w:sz w:val="21"/>
                        <w:szCs w:val="21"/>
                      </w:rPr>
                      <w:fldChar w:fldCharType="separate"/>
                    </w:r>
                    <w:r>
                      <w:rPr>
                        <w:rFonts w:eastAsia="宋体"/>
                        <w:sz w:val="21"/>
                        <w:szCs w:val="21"/>
                      </w:rPr>
                      <w:t>256</w:t>
                    </w:r>
                    <w:r>
                      <w:rPr>
                        <w:rFonts w:hint="eastAsia" w:eastAsia="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0"/>
      </w:pBdr>
      <w:spacing w:line="240" w:lineRule="auto"/>
      <w:ind w:firstLine="0" w:firstLineChars="0"/>
      <w:jc w:val="right"/>
      <w:rPr>
        <w:rFonts w:ascii="黑体" w:hAnsi="黑体" w:eastAsia="黑体" w:cs="黑体"/>
        <w:b/>
        <w:bCs/>
        <w:color w:val="auto"/>
        <w:sz w:val="16"/>
        <w:szCs w:val="16"/>
      </w:rPr>
    </w:pPr>
    <w:r>
      <w:rPr>
        <w:rFonts w:hint="eastAsia" w:ascii="黑体" w:hAnsi="黑体" w:eastAsia="黑体" w:cs="黑体"/>
        <w:b/>
        <w:bCs/>
        <w:color w:val="auto"/>
        <w:sz w:val="16"/>
        <w:szCs w:val="16"/>
        <w:lang w:val="en-US" w:eastAsia="zh-CN"/>
      </w:rPr>
      <w:t>巴楚县残疾人联合会</w:t>
    </w:r>
    <w:r>
      <w:rPr>
        <w:rFonts w:hint="eastAsia" w:ascii="黑体" w:hAnsi="黑体" w:eastAsia="黑体" w:cs="黑体"/>
        <w:b/>
        <w:bCs/>
        <w:color w:val="auto"/>
        <w:sz w:val="16"/>
        <w:szCs w:val="16"/>
      </w:rPr>
      <w:t>部门整体支出绩效评价报告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firstLine="420"/>
      <w:jc w:val="right"/>
      <w:rPr>
        <w:rFonts w:hint="eastAsia" w:ascii="黑体" w:hAnsi="黑体" w:eastAsia="黑体" w:cs="黑体"/>
        <w:b/>
        <w:bCs/>
        <w:color w:val="auto"/>
        <w:sz w:val="15"/>
        <w:szCs w:val="15"/>
      </w:rPr>
    </w:pPr>
    <w:r>
      <w:rPr>
        <w:rFonts w:hint="eastAsia" w:ascii="黑体" w:hAnsi="黑体" w:eastAsia="黑体" w:cs="黑体"/>
        <w:b/>
        <w:bCs/>
        <w:color w:val="auto"/>
        <w:sz w:val="15"/>
        <w:szCs w:val="15"/>
        <w:lang w:eastAsia="zh-CN"/>
      </w:rPr>
      <w:t>巴楚县残疾人联合会</w:t>
    </w:r>
    <w:r>
      <w:rPr>
        <w:rFonts w:hint="eastAsia" w:ascii="黑体" w:hAnsi="黑体" w:eastAsia="黑体" w:cs="黑体"/>
        <w:b/>
        <w:bCs/>
        <w:color w:val="auto"/>
        <w:sz w:val="15"/>
        <w:szCs w:val="15"/>
      </w:rPr>
      <w:t>部门整体支出绩效评价报告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1147F"/>
    <w:multiLevelType w:val="singleLevel"/>
    <w:tmpl w:val="8A81147F"/>
    <w:lvl w:ilvl="0" w:tentative="0">
      <w:start w:val="2"/>
      <w:numFmt w:val="decimal"/>
      <w:suff w:val="nothing"/>
      <w:lvlText w:val="（%1）"/>
      <w:lvlJc w:val="left"/>
    </w:lvl>
  </w:abstractNum>
  <w:abstractNum w:abstractNumId="1">
    <w:nsid w:val="FCF5D9B8"/>
    <w:multiLevelType w:val="singleLevel"/>
    <w:tmpl w:val="FCF5D9B8"/>
    <w:lvl w:ilvl="0" w:tentative="0">
      <w:start w:val="1"/>
      <w:numFmt w:val="decimal"/>
      <w:suff w:val="nothing"/>
      <w:lvlText w:val="（%1）"/>
      <w:lvlJc w:val="left"/>
    </w:lvl>
  </w:abstractNum>
  <w:abstractNum w:abstractNumId="2">
    <w:nsid w:val="50534B87"/>
    <w:multiLevelType w:val="multilevel"/>
    <w:tmpl w:val="50534B87"/>
    <w:lvl w:ilvl="0" w:tentative="0">
      <w:start w:val="1"/>
      <w:numFmt w:val="bullet"/>
      <w:lvlText w:val=""/>
      <w:lvlJc w:val="left"/>
      <w:pPr>
        <w:tabs>
          <w:tab w:val="left" w:pos="420"/>
        </w:tabs>
        <w:ind w:left="84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5DF2F874"/>
    <w:multiLevelType w:val="singleLevel"/>
    <w:tmpl w:val="5DF2F874"/>
    <w:lvl w:ilvl="0" w:tentative="0">
      <w:start w:val="1"/>
      <w:numFmt w:val="bullet"/>
      <w:lvlText w:val=""/>
      <w:lvlJc w:val="left"/>
      <w:pPr>
        <w:tabs>
          <w:tab w:val="left" w:pos="420"/>
        </w:tabs>
        <w:ind w:left="840" w:hanging="420"/>
      </w:pPr>
      <w:rPr>
        <w:rFonts w:hint="default" w:ascii="Wingdings" w:hAnsi="Wingdings"/>
      </w:rPr>
    </w:lvl>
  </w:abstractNum>
  <w:num w:numId="1">
    <w:abstractNumId w:val="0"/>
  </w:num>
  <w:num w:numId="2">
    <w:abstractNumId w:val="3"/>
  </w:num>
  <w:num w:numId="3">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驰远天合~王丽">
    <w15:presenceInfo w15:providerId="WPS Office" w15:userId="14806777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50B3"/>
    <w:rsid w:val="00351E37"/>
    <w:rsid w:val="0041395F"/>
    <w:rsid w:val="00426245"/>
    <w:rsid w:val="006C6562"/>
    <w:rsid w:val="00837A57"/>
    <w:rsid w:val="0087085D"/>
    <w:rsid w:val="00976622"/>
    <w:rsid w:val="00A03703"/>
    <w:rsid w:val="00AC59D9"/>
    <w:rsid w:val="00AF0374"/>
    <w:rsid w:val="00B81569"/>
    <w:rsid w:val="00C21558"/>
    <w:rsid w:val="00C32FFE"/>
    <w:rsid w:val="00C42F14"/>
    <w:rsid w:val="00CA14B6"/>
    <w:rsid w:val="00D002E7"/>
    <w:rsid w:val="00D50A30"/>
    <w:rsid w:val="022630E3"/>
    <w:rsid w:val="02A209F3"/>
    <w:rsid w:val="03A57FB3"/>
    <w:rsid w:val="04542819"/>
    <w:rsid w:val="08BE63FA"/>
    <w:rsid w:val="09E65C14"/>
    <w:rsid w:val="0A1B56B7"/>
    <w:rsid w:val="0A4A5BF8"/>
    <w:rsid w:val="0BBD444B"/>
    <w:rsid w:val="0C160487"/>
    <w:rsid w:val="0C69230C"/>
    <w:rsid w:val="0D216439"/>
    <w:rsid w:val="0EA06BE9"/>
    <w:rsid w:val="0EC86014"/>
    <w:rsid w:val="1172701D"/>
    <w:rsid w:val="11C83272"/>
    <w:rsid w:val="12371157"/>
    <w:rsid w:val="123E14E1"/>
    <w:rsid w:val="12D016B2"/>
    <w:rsid w:val="13DD2C5B"/>
    <w:rsid w:val="15193E4A"/>
    <w:rsid w:val="15C0391B"/>
    <w:rsid w:val="1821504C"/>
    <w:rsid w:val="1882140F"/>
    <w:rsid w:val="18B63758"/>
    <w:rsid w:val="1A1D2807"/>
    <w:rsid w:val="1A2D29E1"/>
    <w:rsid w:val="1BDB5505"/>
    <w:rsid w:val="1E0F11DA"/>
    <w:rsid w:val="1E6A1572"/>
    <w:rsid w:val="1EC71AB5"/>
    <w:rsid w:val="20430E71"/>
    <w:rsid w:val="206C1E08"/>
    <w:rsid w:val="208800D4"/>
    <w:rsid w:val="20BE301F"/>
    <w:rsid w:val="20ED7BF3"/>
    <w:rsid w:val="21EE6B50"/>
    <w:rsid w:val="237D0F54"/>
    <w:rsid w:val="23B14FE2"/>
    <w:rsid w:val="23B34FAC"/>
    <w:rsid w:val="23F4063B"/>
    <w:rsid w:val="25AF6319"/>
    <w:rsid w:val="267F6E5D"/>
    <w:rsid w:val="26D80608"/>
    <w:rsid w:val="292B7B62"/>
    <w:rsid w:val="29CD23D8"/>
    <w:rsid w:val="2A0A1A58"/>
    <w:rsid w:val="2A635237"/>
    <w:rsid w:val="2AAD1304"/>
    <w:rsid w:val="2C4F1275"/>
    <w:rsid w:val="2CD07DE1"/>
    <w:rsid w:val="2D0C4766"/>
    <w:rsid w:val="2D6873AB"/>
    <w:rsid w:val="2D825759"/>
    <w:rsid w:val="2D8F19F0"/>
    <w:rsid w:val="2D9C62A0"/>
    <w:rsid w:val="2E544A25"/>
    <w:rsid w:val="2E5C636E"/>
    <w:rsid w:val="30E64F71"/>
    <w:rsid w:val="32D870DF"/>
    <w:rsid w:val="33484DD4"/>
    <w:rsid w:val="33BD2240"/>
    <w:rsid w:val="3514407B"/>
    <w:rsid w:val="35D6612D"/>
    <w:rsid w:val="37732382"/>
    <w:rsid w:val="37823126"/>
    <w:rsid w:val="38FE09B6"/>
    <w:rsid w:val="398D26CB"/>
    <w:rsid w:val="3AD36B98"/>
    <w:rsid w:val="3AEF3BB8"/>
    <w:rsid w:val="3B1E53B3"/>
    <w:rsid w:val="3B3D737E"/>
    <w:rsid w:val="3BD27E25"/>
    <w:rsid w:val="3C3755DF"/>
    <w:rsid w:val="3D7026D9"/>
    <w:rsid w:val="3DAF0D3F"/>
    <w:rsid w:val="3DB50D85"/>
    <w:rsid w:val="3E3A640A"/>
    <w:rsid w:val="3FDF2842"/>
    <w:rsid w:val="4006564F"/>
    <w:rsid w:val="40EF01FA"/>
    <w:rsid w:val="422E239B"/>
    <w:rsid w:val="42E3660E"/>
    <w:rsid w:val="433A1161"/>
    <w:rsid w:val="4366591E"/>
    <w:rsid w:val="4451205E"/>
    <w:rsid w:val="45F65871"/>
    <w:rsid w:val="46911EDD"/>
    <w:rsid w:val="476615BC"/>
    <w:rsid w:val="49516307"/>
    <w:rsid w:val="4A5259EC"/>
    <w:rsid w:val="4CE840E6"/>
    <w:rsid w:val="4E801C3E"/>
    <w:rsid w:val="4F7838B7"/>
    <w:rsid w:val="502E73F3"/>
    <w:rsid w:val="51B7267B"/>
    <w:rsid w:val="51F6353C"/>
    <w:rsid w:val="520C3494"/>
    <w:rsid w:val="52214A5D"/>
    <w:rsid w:val="526850A8"/>
    <w:rsid w:val="52A35472"/>
    <w:rsid w:val="546C1980"/>
    <w:rsid w:val="552E45C7"/>
    <w:rsid w:val="558570B1"/>
    <w:rsid w:val="563A75D5"/>
    <w:rsid w:val="56794E67"/>
    <w:rsid w:val="58DE2219"/>
    <w:rsid w:val="593F3897"/>
    <w:rsid w:val="59971AF0"/>
    <w:rsid w:val="59CA78F5"/>
    <w:rsid w:val="5BEB0407"/>
    <w:rsid w:val="5C6B645D"/>
    <w:rsid w:val="5C8E0F41"/>
    <w:rsid w:val="5CE429F9"/>
    <w:rsid w:val="5D382BE7"/>
    <w:rsid w:val="5DEE6DAA"/>
    <w:rsid w:val="5F942D12"/>
    <w:rsid w:val="610E3DC5"/>
    <w:rsid w:val="61955353"/>
    <w:rsid w:val="627626A2"/>
    <w:rsid w:val="62AB59D2"/>
    <w:rsid w:val="637C2F7A"/>
    <w:rsid w:val="64723C6F"/>
    <w:rsid w:val="64FF2692"/>
    <w:rsid w:val="66037DF9"/>
    <w:rsid w:val="66C832A1"/>
    <w:rsid w:val="685B61AD"/>
    <w:rsid w:val="687F7DF0"/>
    <w:rsid w:val="68AF4FD2"/>
    <w:rsid w:val="68D511B8"/>
    <w:rsid w:val="6A780DD8"/>
    <w:rsid w:val="6AAF4400"/>
    <w:rsid w:val="6BA27F58"/>
    <w:rsid w:val="6BE77884"/>
    <w:rsid w:val="6C214491"/>
    <w:rsid w:val="6D716441"/>
    <w:rsid w:val="6D8E15BD"/>
    <w:rsid w:val="7210062A"/>
    <w:rsid w:val="730816B4"/>
    <w:rsid w:val="73A776A3"/>
    <w:rsid w:val="73BA7967"/>
    <w:rsid w:val="73CE6C44"/>
    <w:rsid w:val="75637DA0"/>
    <w:rsid w:val="75A84EC3"/>
    <w:rsid w:val="75D51537"/>
    <w:rsid w:val="763E0E8A"/>
    <w:rsid w:val="77C30D24"/>
    <w:rsid w:val="7A641B08"/>
    <w:rsid w:val="7AA97D8A"/>
    <w:rsid w:val="7BF267D8"/>
    <w:rsid w:val="7CF32436"/>
    <w:rsid w:val="7D181D93"/>
    <w:rsid w:val="7DB87120"/>
    <w:rsid w:val="7E4731C7"/>
    <w:rsid w:val="7EB04601"/>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eastAsia="宋体" w:cs="Times New Roman"/>
      <w:sz w:val="21"/>
      <w:szCs w:val="21"/>
      <w:lang w:val="en-US" w:eastAsia="zh-CN" w:bidi="ar-SA"/>
    </w:rPr>
  </w:style>
  <w:style w:type="paragraph" w:styleId="2">
    <w:name w:val="heading 1"/>
    <w:basedOn w:val="1"/>
    <w:next w:val="1"/>
    <w:qFormat/>
    <w:uiPriority w:val="99"/>
    <w:pPr>
      <w:keepNext/>
      <w:keepLines/>
      <w:outlineLvl w:val="0"/>
    </w:pPr>
    <w:rPr>
      <w:rFonts w:ascii="黑体" w:hAnsi="黑体" w:eastAsia="宋体"/>
      <w:b/>
      <w:bCs/>
      <w:kern w:val="44"/>
      <w:sz w:val="24"/>
      <w:szCs w:val="44"/>
    </w:rPr>
  </w:style>
  <w:style w:type="paragraph" w:styleId="3">
    <w:name w:val="heading 2"/>
    <w:basedOn w:val="1"/>
    <w:next w:val="1"/>
    <w:qFormat/>
    <w:uiPriority w:val="0"/>
    <w:pPr>
      <w:keepNext/>
      <w:keepLines/>
      <w:jc w:val="left"/>
      <w:outlineLvl w:val="1"/>
    </w:pPr>
    <w:rPr>
      <w:rFonts w:ascii="Cambria" w:hAnsi="Cambria" w:eastAsia="宋体" w:cs="Times New Roman"/>
      <w:b/>
      <w:bCs/>
      <w:szCs w:val="32"/>
    </w:rPr>
  </w:style>
  <w:style w:type="paragraph" w:styleId="4">
    <w:name w:val="heading 3"/>
    <w:basedOn w:val="1"/>
    <w:next w:val="5"/>
    <w:qFormat/>
    <w:uiPriority w:val="99"/>
    <w:pPr>
      <w:keepNext/>
      <w:keepLines/>
      <w:spacing w:line="360" w:lineRule="auto"/>
      <w:outlineLvl w:val="2"/>
    </w:pPr>
    <w:rPr>
      <w:rFonts w:ascii="仿宋_GB2312" w:hAnsi="仿宋_GB2312" w:eastAsia="宋体"/>
      <w:b/>
      <w:bCs/>
      <w:szCs w:val="32"/>
    </w:rPr>
  </w:style>
  <w:style w:type="paragraph" w:styleId="7">
    <w:name w:val="heading 4"/>
    <w:basedOn w:val="1"/>
    <w:next w:val="1"/>
    <w:unhideWhenUsed/>
    <w:qFormat/>
    <w:uiPriority w:val="9"/>
    <w:pPr>
      <w:keepNext/>
      <w:keepLines/>
      <w:spacing w:line="360" w:lineRule="auto"/>
      <w:ind w:firstLine="0" w:firstLineChars="0"/>
      <w:jc w:val="center"/>
      <w:outlineLvl w:val="3"/>
    </w:pPr>
    <w:rPr>
      <w:rFonts w:ascii="Arial" w:hAnsi="Arial" w:eastAsia="黑体"/>
      <w:b/>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8">
    <w:name w:val="annotation text"/>
    <w:basedOn w:val="1"/>
    <w:link w:val="42"/>
    <w:unhideWhenUsed/>
    <w:qFormat/>
    <w:uiPriority w:val="99"/>
    <w:rPr>
      <w:rFonts w:ascii="Calibri" w:hAnsi="Calibri" w:eastAsia="仿宋" w:cs="Times New Roman"/>
      <w:sz w:val="24"/>
      <w:szCs w:val="20"/>
    </w:rPr>
  </w:style>
  <w:style w:type="paragraph" w:styleId="9">
    <w:name w:val="Body Text"/>
    <w:basedOn w:val="1"/>
    <w:next w:val="10"/>
    <w:qFormat/>
    <w:uiPriority w:val="0"/>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Body Text Indent"/>
    <w:basedOn w:val="1"/>
    <w:qFormat/>
    <w:uiPriority w:val="0"/>
    <w:pPr>
      <w:spacing w:line="360" w:lineRule="auto"/>
      <w:ind w:firstLine="570"/>
    </w:pPr>
    <w:rPr>
      <w:rFonts w:ascii="Times New Roman" w:hAnsi="Times New Roman" w:eastAsia="宋体" w:cs="Times New Roman"/>
      <w:sz w:val="24"/>
    </w:rPr>
  </w:style>
  <w:style w:type="paragraph" w:styleId="12">
    <w:name w:val="Balloon Text"/>
    <w:basedOn w:val="1"/>
    <w:link w:val="44"/>
    <w:semiHidden/>
    <w:unhideWhenUsed/>
    <w:qFormat/>
    <w:uiPriority w:val="99"/>
    <w:pPr>
      <w:spacing w:line="240" w:lineRule="auto"/>
    </w:pPr>
    <w:rPr>
      <w:sz w:val="18"/>
      <w:szCs w:val="18"/>
    </w:rPr>
  </w:style>
  <w:style w:type="paragraph" w:styleId="13">
    <w:name w:val="footer"/>
    <w:basedOn w:val="1"/>
    <w:link w:val="31"/>
    <w:unhideWhenUsed/>
    <w:qFormat/>
    <w:uiPriority w:val="99"/>
    <w:pPr>
      <w:tabs>
        <w:tab w:val="center" w:pos="4153"/>
        <w:tab w:val="right" w:pos="8306"/>
      </w:tabs>
      <w:jc w:val="left"/>
    </w:pPr>
    <w:rPr>
      <w:sz w:val="18"/>
      <w:szCs w:val="18"/>
    </w:rPr>
  </w:style>
  <w:style w:type="paragraph" w:styleId="14">
    <w:name w:val="header"/>
    <w:basedOn w:val="1"/>
    <w:link w:val="30"/>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qFormat/>
    <w:uiPriority w:val="39"/>
    <w:pPr>
      <w:tabs>
        <w:tab w:val="right" w:leader="dot" w:pos="9356"/>
      </w:tabs>
      <w:spacing w:line="360" w:lineRule="auto"/>
      <w:ind w:firstLine="0" w:firstLineChars="0"/>
    </w:pPr>
    <w:rPr>
      <w:rFonts w:ascii="黑体" w:hAnsi="黑体" w:cs="仿宋_GB2312" w:eastAsiaTheme="minorEastAsia"/>
      <w:bCs/>
      <w:color w:val="000000"/>
      <w:sz w:val="28"/>
      <w:szCs w:val="28"/>
    </w:rPr>
  </w:style>
  <w:style w:type="paragraph" w:styleId="16">
    <w:name w:val="footnote text"/>
    <w:basedOn w:val="1"/>
    <w:qFormat/>
    <w:uiPriority w:val="0"/>
    <w:pPr>
      <w:snapToGrid w:val="0"/>
      <w:jc w:val="left"/>
    </w:pPr>
    <w:rPr>
      <w:sz w:val="18"/>
      <w:szCs w:val="18"/>
    </w:rPr>
  </w:style>
  <w:style w:type="paragraph" w:styleId="17">
    <w:name w:val="toc 2"/>
    <w:basedOn w:val="1"/>
    <w:next w:val="1"/>
    <w:semiHidden/>
    <w:unhideWhenUsed/>
    <w:qFormat/>
    <w:uiPriority w:val="39"/>
    <w:pPr>
      <w:ind w:firstLine="663" w:firstLineChars="150"/>
    </w:pPr>
    <w:rPr>
      <w:sz w:val="24"/>
    </w:rPr>
  </w:style>
  <w:style w:type="paragraph" w:styleId="18">
    <w:name w:val="Normal (Web)"/>
    <w:basedOn w:val="1"/>
    <w:semiHidden/>
    <w:unhideWhenUsed/>
    <w:qFormat/>
    <w:uiPriority w:val="99"/>
    <w:pPr>
      <w:spacing w:beforeAutospacing="1" w:afterAutospacing="1"/>
      <w:jc w:val="left"/>
    </w:pPr>
    <w:rPr>
      <w:rFonts w:cs="Times New Roman"/>
      <w:sz w:val="24"/>
    </w:rPr>
  </w:style>
  <w:style w:type="paragraph" w:styleId="19">
    <w:name w:val="annotation subject"/>
    <w:basedOn w:val="8"/>
    <w:next w:val="8"/>
    <w:link w:val="43"/>
    <w:semiHidden/>
    <w:unhideWhenUsed/>
    <w:qFormat/>
    <w:uiPriority w:val="99"/>
    <w:pPr>
      <w:jc w:val="left"/>
    </w:pPr>
    <w:rPr>
      <w:rFonts w:ascii="宋体" w:hAnsi="宋体" w:eastAsia="方正仿宋_GBK" w:cs="宋体"/>
      <w:b/>
      <w:bCs/>
      <w:sz w:val="32"/>
      <w:szCs w:val="21"/>
    </w:rPr>
  </w:style>
  <w:style w:type="paragraph" w:styleId="20">
    <w:name w:val="Body Text First Indent"/>
    <w:basedOn w:val="9"/>
    <w:next w:val="21"/>
    <w:qFormat/>
    <w:uiPriority w:val="0"/>
  </w:style>
  <w:style w:type="paragraph" w:customStyle="1" w:styleId="21">
    <w:name w:val="text-tag"/>
    <w:basedOn w:val="1"/>
    <w:qFormat/>
    <w:uiPriority w:val="0"/>
    <w:pPr>
      <w:widowControl/>
      <w:spacing w:before="100" w:beforeAutospacing="1" w:after="100" w:afterAutospacing="1"/>
      <w:jc w:val="left"/>
    </w:pPr>
    <w:rPr>
      <w:rFonts w:eastAsia="宋体"/>
      <w:sz w:val="24"/>
      <w:szCs w:val="24"/>
    </w:rPr>
  </w:style>
  <w:style w:type="paragraph" w:styleId="22">
    <w:name w:val="Body Text First Indent 2"/>
    <w:basedOn w:val="11"/>
    <w:qFormat/>
    <w:uiPriority w:val="0"/>
    <w:pPr>
      <w:ind w:firstLine="420"/>
    </w:pPr>
  </w:style>
  <w:style w:type="table" w:styleId="24">
    <w:name w:val="Table Grid"/>
    <w:basedOn w:val="2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0"/>
    <w:rPr>
      <w:b/>
      <w:bCs/>
    </w:rPr>
  </w:style>
  <w:style w:type="character" w:styleId="27">
    <w:name w:val="page number"/>
    <w:basedOn w:val="25"/>
    <w:qFormat/>
    <w:uiPriority w:val="0"/>
  </w:style>
  <w:style w:type="character" w:styleId="28">
    <w:name w:val="annotation reference"/>
    <w:basedOn w:val="25"/>
    <w:semiHidden/>
    <w:unhideWhenUsed/>
    <w:qFormat/>
    <w:uiPriority w:val="99"/>
    <w:rPr>
      <w:sz w:val="21"/>
      <w:szCs w:val="21"/>
    </w:rPr>
  </w:style>
  <w:style w:type="paragraph" w:customStyle="1" w:styleId="29">
    <w:name w:val="0"/>
    <w:basedOn w:val="1"/>
    <w:qFormat/>
    <w:uiPriority w:val="0"/>
    <w:pPr>
      <w:widowControl/>
      <w:spacing w:line="365" w:lineRule="atLeast"/>
      <w:ind w:left="1"/>
    </w:pPr>
    <w:rPr>
      <w:rFonts w:ascii="Times New Roman" w:hAnsi="Times New Roman" w:eastAsia="宋体" w:cs="Times New Roman"/>
      <w:sz w:val="20"/>
      <w:szCs w:val="20"/>
    </w:rPr>
  </w:style>
  <w:style w:type="character" w:customStyle="1" w:styleId="30">
    <w:name w:val="页眉 Char"/>
    <w:basedOn w:val="25"/>
    <w:link w:val="14"/>
    <w:qFormat/>
    <w:uiPriority w:val="99"/>
    <w:rPr>
      <w:sz w:val="18"/>
      <w:szCs w:val="18"/>
    </w:rPr>
  </w:style>
  <w:style w:type="character" w:customStyle="1" w:styleId="31">
    <w:name w:val="页脚 Char"/>
    <w:basedOn w:val="25"/>
    <w:link w:val="13"/>
    <w:qFormat/>
    <w:uiPriority w:val="99"/>
    <w:rPr>
      <w:sz w:val="18"/>
      <w:szCs w:val="18"/>
    </w:rPr>
  </w:style>
  <w:style w:type="paragraph" w:customStyle="1" w:styleId="32">
    <w:name w:val="闻政-正文二级标题"/>
    <w:basedOn w:val="3"/>
    <w:next w:val="33"/>
    <w:qFormat/>
    <w:uiPriority w:val="3"/>
    <w:pPr>
      <w:spacing w:before="120" w:after="60" w:line="500" w:lineRule="exact"/>
      <w:ind w:left="200" w:leftChars="200" w:firstLine="0" w:firstLineChars="0"/>
    </w:pPr>
    <w:rPr>
      <w:rFonts w:ascii="Times New Roman" w:hAnsi="Times New Roman"/>
      <w:sz w:val="28"/>
    </w:rPr>
  </w:style>
  <w:style w:type="paragraph" w:customStyle="1" w:styleId="33">
    <w:name w:val="闻政-正文段落文字"/>
    <w:basedOn w:val="1"/>
    <w:qFormat/>
    <w:uiPriority w:val="3"/>
    <w:pPr>
      <w:spacing w:line="500" w:lineRule="exact"/>
      <w:ind w:firstLine="200"/>
    </w:pPr>
    <w:rPr>
      <w:rFonts w:ascii="Times New Roman" w:hAnsi="Times New Roman" w:cs="Times New Roman"/>
      <w:szCs w:val="28"/>
    </w:rPr>
  </w:style>
  <w:style w:type="paragraph" w:customStyle="1" w:styleId="34">
    <w:name w:val="闻政-正文一级标题"/>
    <w:basedOn w:val="4"/>
    <w:next w:val="33"/>
    <w:qFormat/>
    <w:uiPriority w:val="3"/>
    <w:pPr>
      <w:spacing w:before="120" w:after="60" w:line="500" w:lineRule="exact"/>
      <w:ind w:firstLine="0" w:firstLineChars="0"/>
      <w:outlineLvl w:val="0"/>
    </w:pPr>
    <w:rPr>
      <w:rFonts w:ascii="黑体" w:hAnsi="黑体" w:eastAsia="黑体"/>
    </w:rPr>
  </w:style>
  <w:style w:type="paragraph" w:styleId="35">
    <w:name w:val="List Paragraph"/>
    <w:basedOn w:val="1"/>
    <w:qFormat/>
    <w:uiPriority w:val="34"/>
    <w:pPr>
      <w:ind w:firstLine="420"/>
    </w:pPr>
  </w:style>
  <w:style w:type="paragraph" w:customStyle="1" w:styleId="36">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39">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40">
    <w:name w:val="font01"/>
    <w:basedOn w:val="25"/>
    <w:qFormat/>
    <w:uiPriority w:val="0"/>
    <w:rPr>
      <w:rFonts w:hint="eastAsia" w:ascii="宋体" w:hAnsi="宋体" w:eastAsia="宋体" w:cs="宋体"/>
      <w:color w:val="000000"/>
      <w:sz w:val="20"/>
      <w:szCs w:val="20"/>
      <w:u w:val="none"/>
    </w:rPr>
  </w:style>
  <w:style w:type="character" w:customStyle="1" w:styleId="41">
    <w:name w:val="font41"/>
    <w:basedOn w:val="25"/>
    <w:qFormat/>
    <w:uiPriority w:val="0"/>
    <w:rPr>
      <w:rFonts w:hint="eastAsia" w:ascii="宋体" w:hAnsi="宋体" w:eastAsia="宋体" w:cs="宋体"/>
      <w:color w:val="000000"/>
      <w:sz w:val="20"/>
      <w:szCs w:val="20"/>
      <w:u w:val="none"/>
    </w:rPr>
  </w:style>
  <w:style w:type="character" w:customStyle="1" w:styleId="42">
    <w:name w:val="批注文字 Char"/>
    <w:basedOn w:val="25"/>
    <w:link w:val="8"/>
    <w:qFormat/>
    <w:uiPriority w:val="99"/>
    <w:rPr>
      <w:rFonts w:ascii="Calibri" w:hAnsi="Calibri" w:eastAsia="仿宋"/>
      <w:sz w:val="24"/>
    </w:rPr>
  </w:style>
  <w:style w:type="character" w:customStyle="1" w:styleId="43">
    <w:name w:val="批注主题 Char"/>
    <w:basedOn w:val="42"/>
    <w:link w:val="19"/>
    <w:semiHidden/>
    <w:qFormat/>
    <w:uiPriority w:val="99"/>
    <w:rPr>
      <w:rFonts w:ascii="宋体" w:hAnsi="宋体" w:eastAsia="方正仿宋_GBK" w:cs="宋体"/>
      <w:b/>
      <w:bCs/>
      <w:sz w:val="32"/>
      <w:szCs w:val="21"/>
    </w:rPr>
  </w:style>
  <w:style w:type="character" w:customStyle="1" w:styleId="44">
    <w:name w:val="批注框文本 Char"/>
    <w:basedOn w:val="25"/>
    <w:link w:val="12"/>
    <w:semiHidden/>
    <w:qFormat/>
    <w:uiPriority w:val="99"/>
    <w:rPr>
      <w:rFonts w:ascii="宋体" w:hAnsi="宋体" w:eastAsia="方正仿宋_GBK" w:cs="宋体"/>
      <w:sz w:val="18"/>
      <w:szCs w:val="18"/>
    </w:rPr>
  </w:style>
  <w:style w:type="character" w:customStyle="1" w:styleId="45">
    <w:name w:val="font21"/>
    <w:basedOn w:val="25"/>
    <w:qFormat/>
    <w:uiPriority w:val="0"/>
    <w:rPr>
      <w:rFonts w:hint="eastAsia" w:ascii="宋体" w:hAnsi="宋体" w:eastAsia="宋体" w:cs="宋体"/>
      <w:color w:val="000000"/>
      <w:sz w:val="21"/>
      <w:szCs w:val="21"/>
      <w:u w:val="none"/>
    </w:rPr>
  </w:style>
  <w:style w:type="character" w:customStyle="1" w:styleId="46">
    <w:name w:val="font11"/>
    <w:basedOn w:val="25"/>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6" Type="http://schemas.microsoft.com/office/2011/relationships/people" Target="people.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0.jpeg"/><Relationship Id="rId21" Type="http://schemas.openxmlformats.org/officeDocument/2006/relationships/image" Target="media/image9.jpeg"/><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45</Pages>
  <Words>5983</Words>
  <Characters>6460</Characters>
  <Lines>1155</Lines>
  <Paragraphs>325</Paragraphs>
  <TotalTime>5</TotalTime>
  <ScaleCrop>false</ScaleCrop>
  <LinksUpToDate>false</LinksUpToDate>
  <CharactersWithSpaces>6567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Administrator</cp:lastModifiedBy>
  <dcterms:modified xsi:type="dcterms:W3CDTF">2025-08-14T09:48:02Z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FAF79E0AB9C746FCA124D7FE623D37C8_13</vt:lpwstr>
  </property>
  <property fmtid="{D5CDD505-2E9C-101B-9397-08002B2CF9AE}" pid="4" name="KSOTemplateDocerSaveRecord">
    <vt:lpwstr>eyJoZGlkIjoiYWRjMWIwZGExYjFiYmEwZTI5M2Y4YmVjYmY1ZmZhYjYiLCJ1c2VySWQiOiIzMDE4NTkxNzIifQ==</vt:lpwstr>
  </property>
</Properties>
</file>